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D445B" w14:textId="77777777" w:rsidR="00096865" w:rsidRPr="0093002B" w:rsidRDefault="00096865" w:rsidP="00EF3662">
      <w:pPr>
        <w:pStyle w:val="BodyTextIndent"/>
        <w:spacing w:line="240" w:lineRule="auto"/>
        <w:jc w:val="center"/>
        <w:rPr>
          <w:rFonts w:ascii="GHEA Grapalat" w:hAnsi="GHEA Grapalat"/>
          <w:i w:val="0"/>
          <w:lang w:val="af-ZA"/>
        </w:rPr>
      </w:pPr>
    </w:p>
    <w:p w14:paraId="158BB32A"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2B650C67" w14:textId="653B7E8D" w:rsidR="00CC1CD1" w:rsidRPr="005E1F72" w:rsidRDefault="00F57EA6" w:rsidP="00CC1CD1">
      <w:pPr>
        <w:pStyle w:val="BodyTextIndent"/>
        <w:spacing w:line="240" w:lineRule="auto"/>
        <w:jc w:val="center"/>
        <w:rPr>
          <w:rFonts w:ascii="GHEA Grapalat" w:hAnsi="GHEA Grapalat"/>
          <w:i w:val="0"/>
          <w:lang w:val="af-ZA"/>
        </w:rPr>
      </w:pPr>
      <w:r>
        <w:rPr>
          <w:rFonts w:ascii="GHEA Grapalat" w:hAnsi="GHEA Grapalat"/>
          <w:i w:val="0"/>
          <w:lang w:val="af-ZA"/>
        </w:rPr>
        <w:t>ԲԱՑ ՄՐՑՈՒՅԹ</w:t>
      </w:r>
      <w:r w:rsidR="00CC1CD1" w:rsidRPr="005E1F72">
        <w:rPr>
          <w:rFonts w:ascii="GHEA Grapalat" w:hAnsi="GHEA Grapalat"/>
          <w:i w:val="0"/>
          <w:lang w:val="af-ZA"/>
        </w:rPr>
        <w:t>Ի ՄԱՍԻՆ</w:t>
      </w:r>
      <w:r w:rsidR="00CC1CD1">
        <w:rPr>
          <w:rFonts w:ascii="GHEA Grapalat" w:hAnsi="GHEA Grapalat"/>
          <w:i w:val="0"/>
          <w:lang w:val="af-ZA"/>
        </w:rPr>
        <w:t>*</w:t>
      </w:r>
    </w:p>
    <w:p w14:paraId="5E99A375" w14:textId="77777777" w:rsidR="00CC1CD1" w:rsidRPr="005E1F72" w:rsidRDefault="00CC1CD1" w:rsidP="00CC1CD1">
      <w:pPr>
        <w:pStyle w:val="BodyTextIndent"/>
        <w:spacing w:line="240" w:lineRule="auto"/>
        <w:jc w:val="center"/>
        <w:rPr>
          <w:rFonts w:ascii="GHEA Grapalat" w:hAnsi="GHEA Grapalat"/>
          <w:i w:val="0"/>
          <w:lang w:val="af-ZA"/>
        </w:rPr>
      </w:pPr>
    </w:p>
    <w:p w14:paraId="4720A9C1"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Pr>
          <w:rFonts w:ascii="GHEA Grapalat" w:hAnsi="GHEA Grapalat"/>
          <w:i w:val="0"/>
          <w:lang w:val="af-ZA"/>
        </w:rPr>
        <w:t xml:space="preserve">գնահատող </w:t>
      </w:r>
      <w:r w:rsidRPr="005E1F72">
        <w:rPr>
          <w:rFonts w:ascii="GHEA Grapalat" w:hAnsi="GHEA Grapalat"/>
          <w:i w:val="0"/>
          <w:lang w:val="af-ZA"/>
        </w:rPr>
        <w:t>հանձնաժողովի</w:t>
      </w:r>
    </w:p>
    <w:p w14:paraId="4B1D1A51" w14:textId="03A58067" w:rsidR="00CC1CD1" w:rsidRDefault="00E61F25" w:rsidP="00CC1CD1">
      <w:pPr>
        <w:pStyle w:val="BodyTextIndent"/>
        <w:spacing w:line="240" w:lineRule="auto"/>
        <w:jc w:val="center"/>
        <w:rPr>
          <w:rFonts w:ascii="GHEA Grapalat" w:hAnsi="GHEA Grapalat"/>
          <w:i w:val="0"/>
          <w:lang w:val="af-ZA"/>
        </w:rPr>
      </w:pPr>
      <w:r>
        <w:rPr>
          <w:rFonts w:ascii="GHEA Grapalat" w:hAnsi="GHEA Grapalat"/>
          <w:i w:val="0"/>
          <w:lang w:val="af-ZA"/>
        </w:rPr>
        <w:t>2025</w:t>
      </w:r>
      <w:r w:rsidR="00CC1CD1" w:rsidRPr="005E1F72">
        <w:rPr>
          <w:rFonts w:ascii="GHEA Grapalat" w:hAnsi="GHEA Grapalat"/>
          <w:i w:val="0"/>
          <w:lang w:val="af-ZA"/>
        </w:rPr>
        <w:t xml:space="preserve"> </w:t>
      </w:r>
      <w:r w:rsidR="00CC1CD1" w:rsidRPr="00F60778">
        <w:rPr>
          <w:rFonts w:ascii="GHEA Grapalat" w:hAnsi="GHEA Grapalat"/>
          <w:i w:val="0"/>
          <w:lang w:val="af-ZA"/>
        </w:rPr>
        <w:t xml:space="preserve">թվականի </w:t>
      </w:r>
      <w:r w:rsidR="00973E8B">
        <w:rPr>
          <w:rFonts w:ascii="GHEA Grapalat" w:hAnsi="GHEA Grapalat"/>
          <w:b/>
          <w:bCs/>
          <w:i w:val="0"/>
          <w:lang w:val="hy-AM"/>
        </w:rPr>
        <w:t>դեկտ</w:t>
      </w:r>
      <w:r w:rsidR="002055C9">
        <w:rPr>
          <w:rFonts w:ascii="GHEA Grapalat" w:hAnsi="GHEA Grapalat"/>
          <w:b/>
          <w:bCs/>
          <w:i w:val="0"/>
          <w:lang w:val="hy-AM"/>
        </w:rPr>
        <w:t xml:space="preserve">եմբերի </w:t>
      </w:r>
      <w:r w:rsidR="00207216">
        <w:rPr>
          <w:rFonts w:ascii="GHEA Grapalat" w:hAnsi="GHEA Grapalat"/>
          <w:b/>
          <w:bCs/>
          <w:i w:val="0"/>
          <w:lang w:val="hy-AM"/>
        </w:rPr>
        <w:t>22</w:t>
      </w:r>
      <w:r w:rsidR="00A97758">
        <w:rPr>
          <w:rFonts w:ascii="GHEA Grapalat" w:hAnsi="GHEA Grapalat"/>
          <w:b/>
          <w:bCs/>
          <w:i w:val="0"/>
          <w:lang w:val="hy-AM"/>
        </w:rPr>
        <w:t xml:space="preserve"> </w:t>
      </w:r>
      <w:r w:rsidR="00CC1CD1" w:rsidRPr="005E1F72">
        <w:rPr>
          <w:rFonts w:ascii="GHEA Grapalat" w:hAnsi="GHEA Grapalat"/>
          <w:i w:val="0"/>
          <w:lang w:val="af-ZA"/>
        </w:rPr>
        <w:t>«</w:t>
      </w:r>
      <w:r w:rsidR="00CC1CD1">
        <w:rPr>
          <w:rFonts w:ascii="GHEA Grapalat" w:hAnsi="GHEA Grapalat"/>
          <w:i w:val="0"/>
          <w:lang w:val="hy-AM"/>
        </w:rPr>
        <w:t>2</w:t>
      </w:r>
      <w:r w:rsidR="00CC1CD1" w:rsidRPr="005E1F72">
        <w:rPr>
          <w:rFonts w:ascii="GHEA Grapalat" w:hAnsi="GHEA Grapalat"/>
          <w:i w:val="0"/>
          <w:lang w:val="af-ZA"/>
        </w:rPr>
        <w:t xml:space="preserve">» որոշմամբ </w:t>
      </w:r>
    </w:p>
    <w:p w14:paraId="123C255B" w14:textId="20794957" w:rsidR="00CC1CD1" w:rsidRDefault="00CC1CD1" w:rsidP="00CC1CD1">
      <w:pPr>
        <w:pStyle w:val="BodyTextIndent"/>
        <w:spacing w:line="240" w:lineRule="auto"/>
        <w:jc w:val="center"/>
        <w:rPr>
          <w:rFonts w:ascii="GHEA Grapalat" w:hAnsi="GHEA Grapalat"/>
          <w:i w:val="0"/>
          <w:lang w:val="af-ZA"/>
        </w:rPr>
      </w:pPr>
    </w:p>
    <w:p w14:paraId="47ED01E9" w14:textId="77777777" w:rsidR="00C959F1" w:rsidRPr="00844CF8" w:rsidRDefault="00C959F1" w:rsidP="00C959F1">
      <w:pPr>
        <w:pStyle w:val="BodyTextIndent"/>
        <w:spacing w:line="240" w:lineRule="auto"/>
        <w:jc w:val="center"/>
        <w:rPr>
          <w:rFonts w:ascii="GHEA Grapalat" w:hAnsi="GHEA Grapalat"/>
          <w:b/>
          <w:i w:val="0"/>
          <w:iCs/>
          <w:lang w:val="af-ZA"/>
        </w:rPr>
      </w:pPr>
      <w:r w:rsidRPr="00496E43">
        <w:rPr>
          <w:rFonts w:ascii="GHEA Grapalat" w:hAnsi="GHEA Grapalat" w:cs="Arial"/>
          <w:b/>
          <w:i w:val="0"/>
          <w:iCs/>
          <w:lang w:val="hy-AM"/>
        </w:rPr>
        <w:t xml:space="preserve">Գնման ընթացակարգը կազմակերպված է </w:t>
      </w:r>
      <w:r w:rsidRPr="00496E43">
        <w:rPr>
          <w:rFonts w:ascii="GHEA Grapalat" w:hAnsi="GHEA Grapalat"/>
          <w:b/>
          <w:i w:val="0"/>
          <w:iCs/>
          <w:lang w:val="hy-AM"/>
        </w:rPr>
        <w:t>Օ</w:t>
      </w:r>
      <w:proofErr w:type="spellStart"/>
      <w:r w:rsidRPr="00496E43">
        <w:rPr>
          <w:rFonts w:ascii="GHEA Grapalat" w:hAnsi="GHEA Grapalat"/>
          <w:b/>
          <w:i w:val="0"/>
          <w:iCs/>
        </w:rPr>
        <w:t>րենքի</w:t>
      </w:r>
      <w:proofErr w:type="spellEnd"/>
      <w:r w:rsidRPr="00496E43">
        <w:rPr>
          <w:rFonts w:ascii="GHEA Grapalat" w:hAnsi="GHEA Grapalat"/>
          <w:b/>
          <w:i w:val="0"/>
          <w:iCs/>
          <w:lang w:val="af-ZA"/>
        </w:rPr>
        <w:t xml:space="preserve"> 15-</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հոդվածի</w:t>
      </w:r>
      <w:proofErr w:type="spellEnd"/>
      <w:r w:rsidRPr="00496E43">
        <w:rPr>
          <w:rFonts w:ascii="GHEA Grapalat" w:hAnsi="GHEA Grapalat"/>
          <w:b/>
          <w:i w:val="0"/>
          <w:iCs/>
          <w:lang w:val="af-ZA"/>
        </w:rPr>
        <w:t xml:space="preserve"> 6-</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մասի</w:t>
      </w:r>
      <w:proofErr w:type="spellEnd"/>
      <w:r w:rsidRPr="00496E43">
        <w:rPr>
          <w:rFonts w:ascii="GHEA Grapalat" w:hAnsi="GHEA Grapalat"/>
          <w:b/>
          <w:i w:val="0"/>
          <w:iCs/>
          <w:lang w:val="af-ZA"/>
        </w:rPr>
        <w:t xml:space="preserve"> 2-</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կետի</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հիման</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վրա</w:t>
      </w:r>
      <w:proofErr w:type="spellEnd"/>
    </w:p>
    <w:p w14:paraId="67FF4AFF" w14:textId="77777777" w:rsidR="00C959F1" w:rsidRDefault="00C959F1" w:rsidP="00CC1CD1">
      <w:pPr>
        <w:pStyle w:val="BodyTextIndent"/>
        <w:spacing w:line="240" w:lineRule="auto"/>
        <w:jc w:val="center"/>
        <w:rPr>
          <w:rFonts w:ascii="GHEA Grapalat" w:hAnsi="GHEA Grapalat"/>
          <w:i w:val="0"/>
          <w:lang w:val="af-ZA"/>
        </w:rPr>
      </w:pPr>
    </w:p>
    <w:p w14:paraId="2871C7FC" w14:textId="68BC0182" w:rsidR="00CC1CD1" w:rsidRPr="005E1F72" w:rsidRDefault="00CC1CD1" w:rsidP="00CC1CD1">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Pr="005E1F72">
        <w:rPr>
          <w:rFonts w:ascii="GHEA Grapalat" w:hAnsi="GHEA Grapalat"/>
          <w:i w:val="0"/>
          <w:lang w:val="af-ZA"/>
        </w:rPr>
        <w:t xml:space="preserve">ծածկագիրը`  </w:t>
      </w:r>
      <w:r>
        <w:rPr>
          <w:rFonts w:ascii="GHEA Grapalat" w:hAnsi="GHEA Grapalat"/>
          <w:i w:val="0"/>
          <w:lang w:val="af-ZA"/>
        </w:rPr>
        <w:t>ԵՔ-</w:t>
      </w:r>
      <w:r w:rsidR="00B56F16">
        <w:rPr>
          <w:rFonts w:ascii="GHEA Grapalat" w:hAnsi="GHEA Grapalat"/>
          <w:i w:val="0"/>
          <w:lang w:val="af-ZA"/>
        </w:rPr>
        <w:t>ԲՄԱՇՁԲ-</w:t>
      </w:r>
      <w:r w:rsidR="00AE67EB">
        <w:rPr>
          <w:rFonts w:ascii="GHEA Grapalat" w:hAnsi="GHEA Grapalat"/>
          <w:i w:val="0"/>
          <w:lang w:val="af-ZA"/>
        </w:rPr>
        <w:t>26/13</w:t>
      </w:r>
      <w:r w:rsidRPr="005E1F72">
        <w:rPr>
          <w:rFonts w:ascii="GHEA Grapalat" w:hAnsi="GHEA Grapalat"/>
          <w:i w:val="0"/>
          <w:u w:val="single"/>
          <w:lang w:val="af-ZA"/>
        </w:rPr>
        <w:t xml:space="preserve">        </w:t>
      </w:r>
    </w:p>
    <w:p w14:paraId="3011E3AB" w14:textId="77777777" w:rsidR="00CC1CD1" w:rsidRPr="005E1F72" w:rsidRDefault="00CC1CD1" w:rsidP="00CC1CD1">
      <w:pPr>
        <w:pStyle w:val="BodyTextIndent"/>
        <w:spacing w:line="240" w:lineRule="auto"/>
        <w:rPr>
          <w:rFonts w:ascii="GHEA Grapalat" w:hAnsi="GHEA Grapalat"/>
          <w:i w:val="0"/>
          <w:lang w:val="af-ZA"/>
        </w:rPr>
      </w:pPr>
    </w:p>
    <w:p w14:paraId="3957D7C9" w14:textId="644B510A"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Pr="005E1F72">
        <w:rPr>
          <w:rFonts w:ascii="GHEA Grapalat" w:hAnsi="GHEA Grapalat"/>
          <w:i w:val="0"/>
          <w:lang w:val="af-ZA"/>
        </w:rPr>
        <w:t xml:space="preserve">հայտարարում է </w:t>
      </w:r>
      <w:r w:rsidR="00F57EA6">
        <w:rPr>
          <w:rFonts w:ascii="GHEA Grapalat" w:hAnsi="GHEA Grapalat"/>
          <w:i w:val="0"/>
          <w:lang w:val="af-ZA"/>
        </w:rPr>
        <w:t>բաց մրցույթ</w:t>
      </w:r>
      <w:r w:rsidRPr="005E1F72">
        <w:rPr>
          <w:rFonts w:ascii="GHEA Grapalat" w:hAnsi="GHEA Grapalat"/>
          <w:i w:val="0"/>
          <w:lang w:val="af-ZA"/>
        </w:rPr>
        <w:t xml:space="preserve">, որն իրականացվում է մեկ փուլով` էլեկտրոնային գնումների </w:t>
      </w:r>
      <w:r w:rsidRPr="005E1F72">
        <w:rPr>
          <w:rFonts w:ascii="GHEA Grapalat" w:hAnsi="GHEA Grapalat"/>
          <w:i w:val="0"/>
          <w:lang w:val="af-ZA" w:eastAsia="ru-RU"/>
        </w:rPr>
        <w:t>Armeps (</w:t>
      </w:r>
      <w:r>
        <w:fldChar w:fldCharType="begin"/>
      </w:r>
      <w:r w:rsidRPr="00CB3DE4">
        <w:rPr>
          <w:lang w:val="af-ZA"/>
        </w:rPr>
        <w:instrText>HYPERLINK "http://www.armeps.am"</w:instrText>
      </w:r>
      <w:r>
        <w:fldChar w:fldCharType="separate"/>
      </w:r>
      <w:r w:rsidRPr="005E1F72">
        <w:rPr>
          <w:rFonts w:ascii="GHEA Grapalat" w:hAnsi="GHEA Grapalat"/>
          <w:i w:val="0"/>
          <w:lang w:val="af-ZA" w:eastAsia="ru-RU"/>
        </w:rPr>
        <w:t>www.armeps.am</w:t>
      </w:r>
      <w:r>
        <w:fldChar w:fldCharType="end"/>
      </w:r>
      <w:r w:rsidRPr="005E1F72">
        <w:rPr>
          <w:rFonts w:ascii="GHEA Grapalat" w:hAnsi="GHEA Grapalat"/>
          <w:i w:val="0"/>
          <w:lang w:val="af-ZA" w:eastAsia="ru-RU"/>
        </w:rPr>
        <w:t xml:space="preserve">) </w:t>
      </w:r>
      <w:r w:rsidRPr="005E1F72">
        <w:rPr>
          <w:rFonts w:ascii="GHEA Grapalat" w:hAnsi="GHEA Grapalat"/>
          <w:i w:val="0"/>
          <w:lang w:val="af-ZA"/>
        </w:rPr>
        <w:t>համակարգի միջոցով:</w:t>
      </w:r>
    </w:p>
    <w:p w14:paraId="79FE0A7D" w14:textId="46F481DA" w:rsidR="00CC1CD1" w:rsidRPr="005E1F72" w:rsidRDefault="00CC1CD1" w:rsidP="00CC1CD1">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w:t>
      </w:r>
      <w:r w:rsidRPr="005E1F72">
        <w:rPr>
          <w:rFonts w:ascii="GHEA Grapalat" w:hAnsi="GHEA Grapalat"/>
          <w:i w:val="0"/>
          <w:lang w:val="af-ZA"/>
        </w:rPr>
        <w:t xml:space="preserve"> </w:t>
      </w:r>
      <w:r w:rsidRPr="005E1F72">
        <w:rPr>
          <w:rFonts w:ascii="GHEA Grapalat" w:hAnsi="GHEA Grapalat"/>
          <w:i w:val="0"/>
          <w:lang w:val="hy-AM"/>
        </w:rPr>
        <w:t>ընտրված</w:t>
      </w:r>
      <w:r w:rsidRPr="005E1F72">
        <w:rPr>
          <w:rFonts w:ascii="GHEA Grapalat" w:hAnsi="GHEA Grapalat"/>
          <w:i w:val="0"/>
          <w:lang w:val="af-ZA"/>
        </w:rPr>
        <w:t xml:space="preserve"> մասնակցին սահմանված կարգով կառաջարկվի կնքել</w:t>
      </w:r>
      <w:r>
        <w:rPr>
          <w:rFonts w:ascii="GHEA Grapalat" w:hAnsi="GHEA Grapalat"/>
          <w:i w:val="0"/>
          <w:lang w:val="af-ZA"/>
        </w:rPr>
        <w:t xml:space="preserve"> </w:t>
      </w:r>
      <w:r w:rsidR="005E4D03" w:rsidRPr="005E4D03">
        <w:rPr>
          <w:rFonts w:ascii="GHEA Grapalat" w:hAnsi="GHEA Grapalat" w:cs="Sylfaen"/>
          <w:b/>
          <w:i w:val="0"/>
          <w:iCs/>
          <w:lang w:val="hy-AM" w:eastAsia="ru-RU"/>
        </w:rPr>
        <w:t xml:space="preserve">Երևան քաղաքի Էրեբունի վարչական շրջանի Տիտոգրադյան փողոցի միջին նորոգման </w:t>
      </w:r>
      <w:r w:rsidR="007B3CEF" w:rsidRPr="005E4D03">
        <w:rPr>
          <w:rFonts w:ascii="GHEA Grapalat" w:eastAsia="MS Mincho" w:hAnsi="GHEA Grapalat" w:cs="Sylfaen"/>
          <w:b/>
          <w:i w:val="0"/>
          <w:iCs/>
          <w:szCs w:val="24"/>
          <w:lang w:val="hy-AM" w:eastAsia="ja-JP"/>
        </w:rPr>
        <w:t>աշխատանքների</w:t>
      </w:r>
      <w:r w:rsidRPr="005E1F72">
        <w:rPr>
          <w:rFonts w:ascii="GHEA Grapalat" w:hAnsi="GHEA Grapalat"/>
          <w:i w:val="0"/>
          <w:lang w:val="af-ZA"/>
        </w:rPr>
        <w:t xml:space="preserve"> </w:t>
      </w:r>
      <w:r>
        <w:rPr>
          <w:rFonts w:ascii="GHEA Grapalat" w:hAnsi="GHEA Grapalat"/>
          <w:i w:val="0"/>
          <w:lang w:val="af-ZA"/>
        </w:rPr>
        <w:t xml:space="preserve">կատարման </w:t>
      </w:r>
      <w:r w:rsidRPr="005E1F72">
        <w:rPr>
          <w:rFonts w:ascii="GHEA Grapalat" w:hAnsi="GHEA Grapalat"/>
          <w:i w:val="0"/>
          <w:lang w:val="af-ZA"/>
        </w:rPr>
        <w:t xml:space="preserve">պայմանագիր (այսուհետ` պայմանագիր)։ </w:t>
      </w:r>
    </w:p>
    <w:p w14:paraId="21E560C3" w14:textId="77777777"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ab/>
      </w:r>
      <w:r w:rsidRPr="005E1F72">
        <w:rPr>
          <w:rFonts w:ascii="GHEA Grapalat" w:hAnsi="GHEA Grapalat"/>
          <w:i w:val="0"/>
          <w:sz w:val="16"/>
          <w:szCs w:val="16"/>
          <w:lang w:val="af-ZA"/>
        </w:rPr>
        <w:t xml:space="preserve"> </w:t>
      </w:r>
      <w:r w:rsidRPr="005E1F72">
        <w:rPr>
          <w:rFonts w:ascii="GHEA Grapalat" w:hAnsi="GHEA Grapalat"/>
          <w:i w:val="0"/>
          <w:lang w:val="af-ZA"/>
        </w:rPr>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w:t>
      </w:r>
      <w:r>
        <w:rPr>
          <w:rFonts w:ascii="GHEA Grapalat" w:hAnsi="GHEA Grapalat"/>
          <w:i w:val="0"/>
          <w:lang w:val="af-ZA"/>
        </w:rPr>
        <w:t xml:space="preserve">ընթացակարգին </w:t>
      </w:r>
      <w:r w:rsidRPr="005E1F72">
        <w:rPr>
          <w:rFonts w:ascii="GHEA Grapalat" w:hAnsi="GHEA Grapalat"/>
          <w:i w:val="0"/>
          <w:lang w:val="af-ZA"/>
        </w:rPr>
        <w:t>մասնակցելու հավասար իրավունք:</w:t>
      </w:r>
    </w:p>
    <w:p w14:paraId="77BDDC59" w14:textId="77777777" w:rsidR="00CC1CD1" w:rsidRPr="005E1F72" w:rsidRDefault="00CC1CD1" w:rsidP="00CC1CD1">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Pr="005E1F72">
        <w:rPr>
          <w:rFonts w:ascii="GHEA Grapalat" w:hAnsi="GHEA Grapalat"/>
          <w:sz w:val="20"/>
          <w:szCs w:val="20"/>
          <w:lang w:val="af-ZA"/>
        </w:rPr>
        <w:t xml:space="preserve">մասնակցելու իրավունք չունեցող անձանց, ինչպես նաև մասնակիցներին ներկայացվող </w:t>
      </w:r>
      <w:r>
        <w:rPr>
          <w:rFonts w:ascii="GHEA Grapalat" w:hAnsi="GHEA Grapalat"/>
          <w:sz w:val="20"/>
          <w:szCs w:val="20"/>
          <w:lang w:val="af-ZA"/>
        </w:rPr>
        <w:t xml:space="preserve">պայմանները </w:t>
      </w:r>
      <w:r w:rsidRPr="005E1F72">
        <w:rPr>
          <w:rFonts w:ascii="GHEA Grapalat" w:hAnsi="GHEA Grapalat"/>
          <w:sz w:val="20"/>
          <w:szCs w:val="20"/>
          <w:lang w:val="af-ZA"/>
        </w:rPr>
        <w:t>սահմանված են սույն ընթացակարգի հրավերով:</w:t>
      </w:r>
    </w:p>
    <w:p w14:paraId="49BB356C"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sidRPr="005E1F72">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DFD4A13"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w:t>
      </w:r>
      <w:r>
        <w:rPr>
          <w:rFonts w:ascii="GHEA Grapalat" w:hAnsi="GHEA Grapalat"/>
          <w:i w:val="0"/>
          <w:lang w:val="af-ZA"/>
        </w:rPr>
        <w:t xml:space="preserve">ընթացակարգի </w:t>
      </w:r>
      <w:r w:rsidRPr="005E1F72">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1"/>
      </w:r>
    </w:p>
    <w:p w14:paraId="690F8C92"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490BCCB" w14:textId="537E40F8" w:rsidR="00CC1CD1" w:rsidRPr="005E1F72" w:rsidRDefault="00CC1CD1" w:rsidP="00CC1CD1">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r>
        <w:fldChar w:fldCharType="begin"/>
      </w:r>
      <w:r w:rsidRPr="00CB3DE4">
        <w:rPr>
          <w:lang w:val="af-ZA"/>
        </w:rPr>
        <w:instrText>HYPERLINK "http://www.armeps.am"</w:instrText>
      </w:r>
      <w:r>
        <w:fldChar w:fldCharType="separate"/>
      </w:r>
      <w:r w:rsidRPr="005E1F72">
        <w:rPr>
          <w:rFonts w:ascii="GHEA Grapalat" w:hAnsi="GHEA Grapalat"/>
          <w:i w:val="0"/>
          <w:lang w:val="af-ZA" w:eastAsia="ru-RU"/>
        </w:rPr>
        <w:t>www.armeps.am</w:t>
      </w:r>
      <w:r>
        <w:fldChar w:fldCharType="end"/>
      </w:r>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r w:rsidR="00973E8B">
        <w:rPr>
          <w:rFonts w:ascii="GHEA Grapalat" w:hAnsi="GHEA Grapalat"/>
          <w:b/>
          <w:i w:val="0"/>
          <w:lang w:val="af-ZA"/>
        </w:rPr>
        <w:t xml:space="preserve">մինչև 2026 թվականի հունվարի </w:t>
      </w:r>
      <w:r w:rsidR="005211AE">
        <w:rPr>
          <w:rFonts w:ascii="GHEA Grapalat" w:hAnsi="GHEA Grapalat"/>
          <w:b/>
          <w:i w:val="0"/>
          <w:lang w:val="af-ZA"/>
        </w:rPr>
        <w:t>23</w:t>
      </w:r>
      <w:r w:rsidRPr="0018744E">
        <w:rPr>
          <w:rFonts w:ascii="GHEA Grapalat" w:hAnsi="GHEA Grapalat"/>
          <w:b/>
          <w:i w:val="0"/>
          <w:lang w:val="hy-AM"/>
        </w:rPr>
        <w:t xml:space="preserve">-ը, ժամը </w:t>
      </w:r>
      <w:r w:rsidR="007B3CEF">
        <w:rPr>
          <w:rFonts w:ascii="GHEA Grapalat" w:hAnsi="GHEA Grapalat"/>
          <w:b/>
          <w:i w:val="0"/>
          <w:lang w:val="hy-AM"/>
        </w:rPr>
        <w:t>11:00</w:t>
      </w:r>
      <w:r w:rsidRPr="005E1F72">
        <w:rPr>
          <w:rFonts w:ascii="GHEA Grapalat" w:hAnsi="GHEA Grapalat"/>
          <w:i w:val="0"/>
          <w:lang w:val="af-ZA"/>
        </w:rPr>
        <w:t xml:space="preserve">-ը: Հայտերը, հայերենից բացի, կարող են ներկայացվել նաև անգլերեն կամ ռուսերեն: </w:t>
      </w:r>
    </w:p>
    <w:p w14:paraId="0FA785F9" w14:textId="7C5A1056" w:rsidR="00CC1CD1" w:rsidRPr="005E1F72" w:rsidRDefault="00CC1CD1" w:rsidP="00CC1CD1">
      <w:pPr>
        <w:pStyle w:val="BodyTextIndent"/>
        <w:spacing w:line="240" w:lineRule="auto"/>
        <w:ind w:firstLine="708"/>
        <w:rPr>
          <w:rFonts w:ascii="GHEA Grapalat" w:hAnsi="GHEA Grapalat"/>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սույն հայտարարության հրապարակման օրվանից հաշված </w:t>
      </w:r>
      <w:r w:rsidR="00973E8B">
        <w:rPr>
          <w:rFonts w:ascii="GHEA Grapalat" w:hAnsi="GHEA Grapalat"/>
          <w:b/>
          <w:i w:val="0"/>
          <w:lang w:val="af-ZA"/>
        </w:rPr>
        <w:t xml:space="preserve">մինչև 2026 թվականի հունվարի </w:t>
      </w:r>
      <w:r w:rsidR="005211AE">
        <w:rPr>
          <w:rFonts w:ascii="GHEA Grapalat" w:hAnsi="GHEA Grapalat"/>
          <w:b/>
          <w:i w:val="0"/>
          <w:lang w:val="af-ZA"/>
        </w:rPr>
        <w:t>23</w:t>
      </w:r>
      <w:r w:rsidRPr="0018744E">
        <w:rPr>
          <w:rFonts w:ascii="GHEA Grapalat" w:hAnsi="GHEA Grapalat"/>
          <w:b/>
          <w:i w:val="0"/>
          <w:lang w:val="hy-AM"/>
        </w:rPr>
        <w:t xml:space="preserve">-ը, ժամը </w:t>
      </w:r>
      <w:r w:rsidR="007B3CEF">
        <w:rPr>
          <w:rFonts w:ascii="GHEA Grapalat" w:hAnsi="GHEA Grapalat"/>
          <w:b/>
          <w:i w:val="0"/>
          <w:lang w:val="hy-AM"/>
        </w:rPr>
        <w:t>11:00</w:t>
      </w:r>
      <w:r w:rsidRPr="0007287D">
        <w:rPr>
          <w:rFonts w:ascii="GHEA Grapalat" w:hAnsi="GHEA Grapalat"/>
          <w:b/>
          <w:i w:val="0"/>
          <w:lang w:val="af-ZA"/>
        </w:rPr>
        <w:t>-</w:t>
      </w:r>
      <w:r w:rsidRPr="005E1F72">
        <w:rPr>
          <w:rFonts w:ascii="GHEA Grapalat" w:hAnsi="GHEA Grapalat"/>
          <w:i w:val="0"/>
          <w:lang w:val="af-ZA"/>
        </w:rPr>
        <w:t xml:space="preserve">ին։ </w:t>
      </w:r>
    </w:p>
    <w:p w14:paraId="28CB6D36" w14:textId="77777777" w:rsidR="00CC1CD1" w:rsidRPr="004B72E3" w:rsidRDefault="00CC1CD1" w:rsidP="00CC1CD1">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F297C99" w14:textId="77777777" w:rsidR="00CC1CD1" w:rsidRDefault="00CC1CD1" w:rsidP="00CC1CD1">
      <w:pPr>
        <w:pStyle w:val="BodyTextIndent"/>
        <w:spacing w:line="240" w:lineRule="auto"/>
        <w:rPr>
          <w:rFonts w:ascii="GHEA Grapalat" w:hAnsi="GHEA Grapalat"/>
          <w:i w:val="0"/>
          <w:lang w:val="hy-AM"/>
        </w:rPr>
      </w:pPr>
    </w:p>
    <w:p w14:paraId="159DB41B" w14:textId="2FE97F02" w:rsidR="00CC1CD1" w:rsidRPr="00F34769" w:rsidRDefault="00CC1CD1" w:rsidP="00CC1CD1">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4F6F0B">
        <w:rPr>
          <w:rFonts w:ascii="GHEA Grapalat" w:hAnsi="GHEA Grapalat"/>
          <w:i w:val="0"/>
          <w:lang w:val="hy-AM"/>
        </w:rPr>
        <w:t xml:space="preserve"> </w:t>
      </w:r>
      <w:r w:rsidR="007B3CEF">
        <w:rPr>
          <w:rFonts w:ascii="GHEA Grapalat" w:hAnsi="GHEA Grapalat"/>
          <w:i w:val="0"/>
          <w:lang w:val="hy-AM"/>
        </w:rPr>
        <w:t>Գոռ Մուրադյան</w:t>
      </w:r>
      <w:r w:rsidRPr="00F34769">
        <w:rPr>
          <w:rFonts w:ascii="GHEA Grapalat" w:hAnsi="GHEA Grapalat"/>
          <w:i w:val="0"/>
          <w:lang w:val="af-ZA"/>
        </w:rPr>
        <w:t>։</w:t>
      </w:r>
    </w:p>
    <w:p w14:paraId="5E131DF7" w14:textId="51608B87" w:rsidR="00CC1CD1" w:rsidRPr="00F34769" w:rsidRDefault="00CC1CD1" w:rsidP="00CC1CD1">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w:t>
      </w:r>
      <w:r w:rsidR="007B3CEF">
        <w:rPr>
          <w:rFonts w:ascii="GHEA Grapalat" w:hAnsi="GHEA Grapalat"/>
          <w:i w:val="0"/>
          <w:lang w:val="hy-AM"/>
        </w:rPr>
        <w:t>514-373</w:t>
      </w:r>
      <w:r w:rsidRPr="00F34769">
        <w:rPr>
          <w:rFonts w:ascii="GHEA Grapalat" w:hAnsi="GHEA Grapalat"/>
          <w:i w:val="0"/>
          <w:lang w:val="af-ZA"/>
        </w:rPr>
        <w:t>։</w:t>
      </w:r>
    </w:p>
    <w:p w14:paraId="1E716260" w14:textId="32EA738E" w:rsidR="00CC1CD1" w:rsidRPr="007D7CDD" w:rsidRDefault="00CC1CD1" w:rsidP="00CC1CD1">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7B3CEF">
        <w:rPr>
          <w:rFonts w:ascii="GHEA Grapalat" w:hAnsi="GHEA Grapalat"/>
          <w:b/>
          <w:i w:val="0"/>
          <w:lang w:val="af-ZA"/>
        </w:rPr>
        <w:t>gor.muradyan@yerevan.am</w:t>
      </w:r>
      <w:r w:rsidRPr="007D7CDD">
        <w:rPr>
          <w:rFonts w:ascii="GHEA Grapalat" w:hAnsi="GHEA Grapalat"/>
          <w:b/>
          <w:i w:val="0"/>
          <w:lang w:val="af-ZA"/>
        </w:rPr>
        <w:t>։</w:t>
      </w:r>
    </w:p>
    <w:p w14:paraId="7ED7C7F3" w14:textId="77777777" w:rsidR="00CC1CD1" w:rsidRPr="00F34769" w:rsidRDefault="00CC1CD1" w:rsidP="00CC1CD1">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71EB5A1" w14:textId="77777777" w:rsidR="00CC1CD1" w:rsidRPr="005E1F72" w:rsidRDefault="00CC1CD1" w:rsidP="00CC1CD1">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302AC12C" w14:textId="77777777" w:rsidR="00CC1CD1" w:rsidRPr="005E1F72" w:rsidRDefault="00CC1CD1" w:rsidP="00CC1CD1">
      <w:pPr>
        <w:pStyle w:val="BodyTextIndent3"/>
        <w:spacing w:after="240" w:line="240" w:lineRule="auto"/>
        <w:ind w:firstLine="709"/>
        <w:rPr>
          <w:rFonts w:ascii="GHEA Grapalat" w:hAnsi="GHEA Grapalat" w:cs="Sylfaen"/>
          <w:b/>
          <w:lang w:val="es-ES"/>
        </w:rPr>
      </w:pPr>
    </w:p>
    <w:p w14:paraId="73418D19" w14:textId="77777777" w:rsidR="00CC1CD1" w:rsidRPr="005E1F72" w:rsidRDefault="00CC1CD1" w:rsidP="00CC1CD1">
      <w:pPr>
        <w:pStyle w:val="BodyTextIndent"/>
        <w:spacing w:line="240" w:lineRule="auto"/>
        <w:ind w:left="1404"/>
        <w:rPr>
          <w:rFonts w:ascii="GHEA Grapalat" w:hAnsi="GHEA Grapalat"/>
          <w:i w:val="0"/>
          <w:lang w:val="af-ZA"/>
        </w:rPr>
      </w:pPr>
    </w:p>
    <w:p w14:paraId="7B03DE5C" w14:textId="77777777" w:rsidR="00CC1CD1" w:rsidRPr="0007287D" w:rsidRDefault="00CC1CD1" w:rsidP="00CC1CD1">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lastRenderedPageBreak/>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5E767B33" w14:textId="0703AEFD" w:rsidR="00CC1CD1" w:rsidRPr="0007287D" w:rsidRDefault="00CC1CD1" w:rsidP="00CC1CD1">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B56F16">
        <w:rPr>
          <w:rFonts w:ascii="GHEA Grapalat" w:hAnsi="GHEA Grapalat" w:cs="Sylfaen"/>
          <w:iCs/>
          <w:sz w:val="20"/>
          <w:szCs w:val="20"/>
          <w:lang w:val="af-ZA"/>
        </w:rPr>
        <w:t>ԲՄԱՇՁԲ-</w:t>
      </w:r>
      <w:r w:rsidR="00AE67EB">
        <w:rPr>
          <w:rFonts w:ascii="GHEA Grapalat" w:hAnsi="GHEA Grapalat" w:cs="Sylfaen"/>
          <w:iCs/>
          <w:sz w:val="20"/>
          <w:szCs w:val="20"/>
          <w:lang w:val="af-ZA"/>
        </w:rPr>
        <w:t>26/13</w:t>
      </w:r>
      <w:r w:rsidRPr="0007287D">
        <w:rPr>
          <w:rFonts w:ascii="GHEA Grapalat" w:hAnsi="GHEA Grapalat" w:cs="Sylfaen"/>
          <w:iCs/>
          <w:sz w:val="20"/>
          <w:szCs w:val="20"/>
          <w:lang w:val="af-ZA"/>
        </w:rPr>
        <w:t xml:space="preserve"> </w:t>
      </w:r>
      <w:proofErr w:type="spellStart"/>
      <w:r w:rsidRPr="0007287D">
        <w:rPr>
          <w:rFonts w:ascii="GHEA Grapalat" w:hAnsi="GHEA Grapalat" w:cs="Sylfaen"/>
          <w:iCs/>
          <w:sz w:val="20"/>
          <w:szCs w:val="20"/>
        </w:rPr>
        <w:t>ծածկա</w:t>
      </w:r>
      <w:r w:rsidRPr="0007287D">
        <w:rPr>
          <w:rFonts w:ascii="GHEA Grapalat" w:hAnsi="GHEA Grapalat" w:cs="Times Armenian"/>
          <w:iCs/>
          <w:sz w:val="20"/>
          <w:szCs w:val="20"/>
        </w:rPr>
        <w:t>գ</w:t>
      </w:r>
      <w:r w:rsidRPr="0007287D">
        <w:rPr>
          <w:rFonts w:ascii="GHEA Grapalat" w:hAnsi="GHEA Grapalat" w:cs="Sylfaen"/>
          <w:iCs/>
          <w:sz w:val="20"/>
          <w:szCs w:val="20"/>
        </w:rPr>
        <w:t>րով</w:t>
      </w:r>
      <w:proofErr w:type="spellEnd"/>
      <w:r w:rsidRPr="0007287D">
        <w:rPr>
          <w:rFonts w:ascii="GHEA Grapalat" w:hAnsi="GHEA Grapalat" w:cs="Times Armenian"/>
          <w:iCs/>
          <w:sz w:val="20"/>
          <w:szCs w:val="20"/>
          <w:lang w:val="af-ZA"/>
        </w:rPr>
        <w:t xml:space="preserve"> </w:t>
      </w:r>
    </w:p>
    <w:p w14:paraId="02613ADC" w14:textId="56B58648" w:rsidR="00CC1CD1" w:rsidRPr="0007287D" w:rsidRDefault="00F57EA6" w:rsidP="00CC1CD1">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բաց</w:t>
      </w:r>
      <w:proofErr w:type="spellEnd"/>
      <w:r w:rsidRPr="008D2826">
        <w:rPr>
          <w:rFonts w:ascii="GHEA Grapalat" w:hAnsi="GHEA Grapalat" w:cs="Sylfaen"/>
          <w:iCs/>
          <w:sz w:val="20"/>
          <w:szCs w:val="20"/>
          <w:lang w:val="af-ZA"/>
        </w:rPr>
        <w:t xml:space="preserve"> </w:t>
      </w:r>
      <w:proofErr w:type="spellStart"/>
      <w:r>
        <w:rPr>
          <w:rFonts w:ascii="GHEA Grapalat" w:hAnsi="GHEA Grapalat" w:cs="Sylfaen"/>
          <w:iCs/>
          <w:sz w:val="20"/>
          <w:szCs w:val="20"/>
        </w:rPr>
        <w:t>մրցույթ</w:t>
      </w:r>
      <w:proofErr w:type="spellEnd"/>
      <w:r w:rsidR="00CC1CD1" w:rsidRPr="0007287D">
        <w:rPr>
          <w:rFonts w:ascii="GHEA Grapalat" w:hAnsi="GHEA Grapalat" w:cs="Times Armenian"/>
          <w:iCs/>
          <w:sz w:val="20"/>
          <w:szCs w:val="20"/>
          <w:lang w:val="af-ZA"/>
        </w:rPr>
        <w:t xml:space="preserve">ի գնահատող </w:t>
      </w:r>
      <w:proofErr w:type="spellStart"/>
      <w:r w:rsidR="00CC1CD1" w:rsidRPr="0007287D">
        <w:rPr>
          <w:rFonts w:ascii="GHEA Grapalat" w:hAnsi="GHEA Grapalat" w:cs="Sylfaen"/>
          <w:iCs/>
          <w:sz w:val="20"/>
          <w:szCs w:val="20"/>
        </w:rPr>
        <w:t>հանձնաժողովի</w:t>
      </w:r>
      <w:proofErr w:type="spellEnd"/>
    </w:p>
    <w:p w14:paraId="671BA98A" w14:textId="28D3FC97" w:rsidR="00CC1CD1" w:rsidRPr="0007287D" w:rsidRDefault="00CC1CD1" w:rsidP="00CC1CD1">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w:t>
      </w:r>
      <w:r w:rsidR="00E61F25">
        <w:rPr>
          <w:rFonts w:ascii="GHEA Grapalat" w:hAnsi="GHEA Grapalat" w:cs="Sylfaen"/>
          <w:iCs/>
          <w:sz w:val="20"/>
          <w:szCs w:val="20"/>
          <w:lang w:val="af-ZA"/>
        </w:rPr>
        <w:t>2025</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թ</w:t>
      </w:r>
      <w:r w:rsidRPr="0007287D">
        <w:rPr>
          <w:rFonts w:ascii="GHEA Grapalat" w:hAnsi="GHEA Grapalat" w:cs="Times Armenian"/>
          <w:iCs/>
          <w:sz w:val="20"/>
          <w:szCs w:val="20"/>
          <w:lang w:val="af-ZA"/>
        </w:rPr>
        <w:t xml:space="preserve">.  </w:t>
      </w:r>
      <w:r w:rsidR="00973E8B">
        <w:rPr>
          <w:rFonts w:ascii="GHEA Grapalat" w:hAnsi="GHEA Grapalat" w:cs="Times Armenian"/>
          <w:iCs/>
          <w:sz w:val="20"/>
          <w:szCs w:val="20"/>
          <w:lang w:val="hy-AM"/>
        </w:rPr>
        <w:t>դեկտ</w:t>
      </w:r>
      <w:r w:rsidR="00227B38">
        <w:rPr>
          <w:rFonts w:ascii="GHEA Grapalat" w:hAnsi="GHEA Grapalat" w:cs="Times Armenian"/>
          <w:iCs/>
          <w:sz w:val="20"/>
          <w:szCs w:val="20"/>
          <w:lang w:val="hy-AM"/>
        </w:rPr>
        <w:t xml:space="preserve">եմբերի </w:t>
      </w:r>
      <w:r w:rsidR="002648AF">
        <w:rPr>
          <w:rFonts w:ascii="GHEA Grapalat" w:hAnsi="GHEA Grapalat" w:cs="Times Armenian"/>
          <w:iCs/>
          <w:sz w:val="20"/>
          <w:szCs w:val="20"/>
          <w:lang w:val="hy-AM"/>
        </w:rPr>
        <w:t>22</w:t>
      </w:r>
      <w:r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Pr="0007287D">
        <w:rPr>
          <w:rFonts w:ascii="GHEA Grapalat" w:hAnsi="GHEA Grapalat" w:cs="Times Armenian"/>
          <w:iCs/>
          <w:sz w:val="20"/>
          <w:szCs w:val="20"/>
          <w:lang w:val="af-ZA"/>
        </w:rPr>
        <w:t xml:space="preserve">N </w:t>
      </w:r>
      <w:r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2B440600" w14:textId="77777777" w:rsidR="00CC1CD1" w:rsidRPr="005E1F72" w:rsidRDefault="00CC1CD1" w:rsidP="00CC1CD1">
      <w:pPr>
        <w:pStyle w:val="BodyText"/>
        <w:ind w:right="-7" w:firstLine="567"/>
        <w:jc w:val="center"/>
        <w:rPr>
          <w:rFonts w:ascii="GHEA Grapalat" w:hAnsi="GHEA Grapalat"/>
          <w:lang w:val="af-ZA"/>
        </w:rPr>
      </w:pPr>
    </w:p>
    <w:p w14:paraId="6BA709EF" w14:textId="77777777" w:rsidR="00CC1CD1" w:rsidRPr="005E1F72" w:rsidRDefault="00CC1CD1" w:rsidP="00CC1CD1">
      <w:pPr>
        <w:pStyle w:val="BodyText"/>
        <w:ind w:right="-7" w:firstLine="567"/>
        <w:jc w:val="center"/>
        <w:rPr>
          <w:rFonts w:ascii="GHEA Grapalat" w:hAnsi="GHEA Grapalat"/>
          <w:lang w:val="af-ZA"/>
        </w:rPr>
      </w:pPr>
    </w:p>
    <w:p w14:paraId="02351129" w14:textId="77777777" w:rsidR="00CC1CD1" w:rsidRPr="005E1F72" w:rsidRDefault="00CC1CD1" w:rsidP="00CC1CD1">
      <w:pPr>
        <w:pStyle w:val="BodyText"/>
        <w:ind w:right="-7" w:firstLine="567"/>
        <w:jc w:val="center"/>
        <w:rPr>
          <w:rFonts w:ascii="GHEA Grapalat" w:hAnsi="GHEA Grapalat"/>
          <w:lang w:val="af-ZA"/>
        </w:rPr>
      </w:pPr>
    </w:p>
    <w:p w14:paraId="48E004C5" w14:textId="77777777" w:rsidR="00CC1CD1" w:rsidRPr="005E1F72" w:rsidRDefault="00CC1CD1" w:rsidP="00CC1CD1">
      <w:pPr>
        <w:pStyle w:val="BodyText"/>
        <w:ind w:right="-7" w:firstLine="567"/>
        <w:jc w:val="center"/>
        <w:rPr>
          <w:rFonts w:ascii="GHEA Grapalat" w:hAnsi="GHEA Grapalat"/>
          <w:lang w:val="af-ZA"/>
        </w:rPr>
      </w:pPr>
    </w:p>
    <w:p w14:paraId="5523E038" w14:textId="77777777" w:rsidR="00CC1CD1" w:rsidRPr="005E1F72" w:rsidRDefault="00CC1CD1" w:rsidP="00CC1CD1">
      <w:pPr>
        <w:pStyle w:val="BodyText"/>
        <w:ind w:right="-7" w:firstLine="567"/>
        <w:jc w:val="center"/>
        <w:rPr>
          <w:rFonts w:ascii="GHEA Grapalat" w:hAnsi="GHEA Grapalat"/>
          <w:lang w:val="af-ZA"/>
        </w:rPr>
      </w:pPr>
    </w:p>
    <w:p w14:paraId="5C5DAF57" w14:textId="77777777" w:rsidR="00CC1CD1" w:rsidRPr="007B3CEF" w:rsidRDefault="00CC1CD1" w:rsidP="00CC1CD1">
      <w:pPr>
        <w:pStyle w:val="BodyText"/>
        <w:ind w:right="-7" w:firstLine="567"/>
        <w:jc w:val="center"/>
        <w:rPr>
          <w:rFonts w:ascii="GHEA Grapalat" w:hAnsi="GHEA Grapalat"/>
          <w:iCs/>
          <w:lang w:val="af-ZA"/>
        </w:rPr>
      </w:pPr>
      <w:r w:rsidRPr="007B3CEF">
        <w:rPr>
          <w:rFonts w:ascii="GHEA Grapalat" w:hAnsi="GHEA Grapalat" w:cs="Times Armenian"/>
          <w:b/>
          <w:iCs/>
          <w:lang w:val="hy-AM"/>
        </w:rPr>
        <w:t>Երևանի քաղաքապետարան</w:t>
      </w:r>
    </w:p>
    <w:p w14:paraId="111C8522" w14:textId="77777777" w:rsidR="00CC1CD1" w:rsidRPr="005E1F72" w:rsidRDefault="00CC1CD1" w:rsidP="00CC1CD1">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E2C2BBE" w14:textId="77777777" w:rsidR="00CC1CD1" w:rsidRPr="005E1F72" w:rsidRDefault="00CC1CD1" w:rsidP="00CC1CD1">
      <w:pPr>
        <w:pStyle w:val="BodyText"/>
        <w:ind w:right="-7" w:firstLine="567"/>
        <w:jc w:val="center"/>
        <w:rPr>
          <w:rFonts w:ascii="GHEA Grapalat" w:hAnsi="GHEA Grapalat"/>
          <w:lang w:val="af-ZA"/>
        </w:rPr>
      </w:pPr>
    </w:p>
    <w:p w14:paraId="4F96C8F3" w14:textId="77777777" w:rsidR="00CC1CD1" w:rsidRPr="005E1F72" w:rsidRDefault="00CC1CD1" w:rsidP="00CC1CD1">
      <w:pPr>
        <w:pStyle w:val="BodyText"/>
        <w:ind w:right="-7" w:firstLine="567"/>
        <w:jc w:val="center"/>
        <w:rPr>
          <w:rFonts w:ascii="GHEA Grapalat" w:hAnsi="GHEA Grapalat"/>
          <w:lang w:val="af-ZA"/>
        </w:rPr>
      </w:pPr>
    </w:p>
    <w:p w14:paraId="66A80391" w14:textId="77777777" w:rsidR="00CC1CD1" w:rsidRPr="005E1F72" w:rsidRDefault="00CC1CD1" w:rsidP="00CC1CD1">
      <w:pPr>
        <w:pStyle w:val="BodyText"/>
        <w:ind w:right="-7" w:firstLine="567"/>
        <w:jc w:val="center"/>
        <w:rPr>
          <w:rFonts w:ascii="GHEA Grapalat" w:hAnsi="GHEA Grapalat"/>
          <w:lang w:val="af-ZA"/>
        </w:rPr>
      </w:pPr>
    </w:p>
    <w:p w14:paraId="569DC417" w14:textId="77777777" w:rsidR="00CC1CD1" w:rsidRPr="005E1F72" w:rsidRDefault="00CC1CD1" w:rsidP="00CC1CD1">
      <w:pPr>
        <w:pStyle w:val="BodyText"/>
        <w:ind w:right="-7" w:firstLine="567"/>
        <w:jc w:val="center"/>
        <w:rPr>
          <w:rFonts w:ascii="GHEA Grapalat" w:hAnsi="GHEA Grapalat"/>
          <w:lang w:val="af-ZA"/>
        </w:rPr>
      </w:pPr>
    </w:p>
    <w:p w14:paraId="7D788E34" w14:textId="77777777" w:rsidR="00CC1CD1" w:rsidRPr="005E1F72" w:rsidRDefault="00CC1CD1" w:rsidP="00CC1CD1">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14F457A8" w14:textId="77777777" w:rsidR="00CC1CD1" w:rsidRPr="005E1F72" w:rsidRDefault="00CC1CD1" w:rsidP="00CC1CD1">
      <w:pPr>
        <w:pStyle w:val="BodyText"/>
        <w:ind w:right="-7" w:firstLine="567"/>
        <w:jc w:val="center"/>
        <w:rPr>
          <w:rFonts w:ascii="GHEA Grapalat" w:hAnsi="GHEA Grapalat" w:cs="Sylfaen"/>
          <w:lang w:val="af-ZA"/>
        </w:rPr>
      </w:pPr>
    </w:p>
    <w:p w14:paraId="7CD377C2" w14:textId="77777777" w:rsidR="00CC1CD1" w:rsidRPr="005E1F72" w:rsidRDefault="00CC1CD1" w:rsidP="00CC1CD1">
      <w:pPr>
        <w:pStyle w:val="BodyText"/>
        <w:ind w:right="-7" w:firstLine="567"/>
        <w:jc w:val="center"/>
        <w:rPr>
          <w:rFonts w:ascii="GHEA Grapalat" w:hAnsi="GHEA Grapalat" w:cs="Sylfaen"/>
          <w:lang w:val="af-ZA"/>
        </w:rPr>
      </w:pPr>
    </w:p>
    <w:p w14:paraId="57A6425D" w14:textId="6BD71194" w:rsidR="00CC1CD1" w:rsidRPr="005E1F72" w:rsidRDefault="00CC1CD1" w:rsidP="00CC1CD1">
      <w:pPr>
        <w:pStyle w:val="BodyText"/>
        <w:ind w:right="-7"/>
        <w:jc w:val="center"/>
        <w:rPr>
          <w:rFonts w:ascii="GHEA Grapalat" w:hAnsi="GHEA Grapalat"/>
          <w:szCs w:val="22"/>
          <w:lang w:val="af-ZA"/>
        </w:rPr>
      </w:pPr>
      <w:r w:rsidRPr="00463C9A">
        <w:rPr>
          <w:rFonts w:ascii="GHEA Grapalat" w:hAnsi="GHEA Grapalat" w:cs="Sylfaen"/>
        </w:rPr>
        <w:t>ԵՐԵՎԱՆԻ</w:t>
      </w:r>
      <w:r w:rsidRPr="00463C9A">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5E1F72">
        <w:rPr>
          <w:rFonts w:ascii="GHEA Grapalat" w:hAnsi="GHEA Grapalat" w:cs="Sylfaen"/>
          <w:lang w:val="af-ZA"/>
        </w:rPr>
        <w:t xml:space="preserve"> </w:t>
      </w:r>
      <w:r w:rsidRPr="005E1F72">
        <w:rPr>
          <w:rFonts w:ascii="GHEA Grapalat" w:hAnsi="GHEA Grapalat" w:cs="Sylfaen"/>
        </w:rPr>
        <w:t>ԿԱՐԻՔՆԵՐԻ</w:t>
      </w:r>
      <w:r w:rsidRPr="005E1F72">
        <w:rPr>
          <w:rFonts w:ascii="GHEA Grapalat" w:hAnsi="GHEA Grapalat" w:cs="Times Armenian"/>
          <w:lang w:val="af-ZA"/>
        </w:rPr>
        <w:t xml:space="preserve"> </w:t>
      </w:r>
      <w:r w:rsidRPr="005E1F72">
        <w:rPr>
          <w:rFonts w:ascii="GHEA Grapalat" w:hAnsi="GHEA Grapalat" w:cs="Sylfaen"/>
        </w:rPr>
        <w:t>ՀԱՄԱՐ</w:t>
      </w:r>
      <w:r w:rsidRPr="005E1F72">
        <w:rPr>
          <w:rFonts w:ascii="GHEA Grapalat" w:hAnsi="GHEA Grapalat" w:cs="Times Armenian"/>
          <w:lang w:val="af-ZA"/>
        </w:rPr>
        <w:t xml:space="preserve">` </w:t>
      </w:r>
      <w:r w:rsidR="005E4D03" w:rsidRPr="005E4D03">
        <w:rPr>
          <w:rFonts w:ascii="GHEA Grapalat" w:hAnsi="GHEA Grapalat" w:cs="Sylfaen"/>
          <w:bCs/>
          <w:lang w:val="hy-AM" w:eastAsia="ru-RU"/>
        </w:rPr>
        <w:t>ԵՐ</w:t>
      </w:r>
      <w:r w:rsidR="005E4D03">
        <w:rPr>
          <w:rFonts w:ascii="GHEA Grapalat" w:hAnsi="GHEA Grapalat" w:cs="Sylfaen"/>
          <w:bCs/>
          <w:lang w:val="hy-AM" w:eastAsia="ru-RU"/>
        </w:rPr>
        <w:t>ԵՎ</w:t>
      </w:r>
      <w:r w:rsidR="005E4D03" w:rsidRPr="005E4D03">
        <w:rPr>
          <w:rFonts w:ascii="GHEA Grapalat" w:hAnsi="GHEA Grapalat" w:cs="Sylfaen"/>
          <w:bCs/>
          <w:lang w:val="hy-AM" w:eastAsia="ru-RU"/>
        </w:rPr>
        <w:t xml:space="preserve">ԱՆ ՔԱՂԱՔԻ ԷՐԵԲՈՒՆԻ ՎԱՐՉԱԿԱՆ ՇՐՋԱՆԻ ՏԻՏՈԳՐԱԴՅԱՆ ՓՈՂՈՑԻ ՄԻՋԻՆ ՆՈՐՈԳՄԱՆ </w:t>
      </w:r>
      <w:r w:rsidR="005E4D03" w:rsidRPr="005E4D03">
        <w:rPr>
          <w:rFonts w:ascii="GHEA Grapalat" w:eastAsia="MS Mincho" w:hAnsi="GHEA Grapalat" w:cs="Sylfaen"/>
          <w:bCs/>
          <w:lang w:val="hy-AM" w:eastAsia="ja-JP"/>
        </w:rPr>
        <w:t>ԱՇԽԱՏԱՆՔՆԵՐԻ</w:t>
      </w:r>
      <w:r w:rsidR="005E4D03" w:rsidRPr="005E1F72">
        <w:rPr>
          <w:rFonts w:ascii="GHEA Grapalat" w:hAnsi="GHEA Grapalat" w:cs="Sylfaen"/>
          <w:lang w:val="af-ZA"/>
        </w:rPr>
        <w:t xml:space="preserve"> </w:t>
      </w:r>
      <w:r w:rsidRPr="005E1F72">
        <w:rPr>
          <w:rFonts w:ascii="GHEA Grapalat" w:hAnsi="GHEA Grapalat" w:cs="Sylfaen"/>
        </w:rPr>
        <w:t>ՁԵՌՔԲԵՐՄԱՆ</w:t>
      </w:r>
      <w:r w:rsidRPr="005E1F72">
        <w:rPr>
          <w:rFonts w:ascii="GHEA Grapalat" w:hAnsi="GHEA Grapalat" w:cs="Times Armenian"/>
          <w:lang w:val="af-ZA"/>
        </w:rPr>
        <w:t xml:space="preserve"> </w:t>
      </w:r>
      <w:r w:rsidRPr="005E1F72">
        <w:rPr>
          <w:rFonts w:ascii="GHEA Grapalat" w:hAnsi="GHEA Grapalat" w:cs="Sylfaen"/>
        </w:rPr>
        <w:t>ՆՊԱՏԱԿՈՎ</w:t>
      </w:r>
      <w:r w:rsidRPr="005E1F72">
        <w:rPr>
          <w:rFonts w:ascii="GHEA Grapalat" w:hAnsi="GHEA Grapalat" w:cs="Sylfaen"/>
          <w:lang w:val="af-ZA"/>
        </w:rPr>
        <w:t xml:space="preserve"> </w:t>
      </w:r>
      <w:r w:rsidRPr="005E1F72">
        <w:rPr>
          <w:rFonts w:ascii="GHEA Grapalat" w:hAnsi="GHEA Grapalat" w:cs="Times Armenian"/>
          <w:lang w:val="af-ZA"/>
        </w:rPr>
        <w:t xml:space="preserve"> </w:t>
      </w:r>
      <w:r w:rsidRPr="005E1F72">
        <w:rPr>
          <w:rFonts w:ascii="GHEA Grapalat" w:hAnsi="GHEA Grapalat" w:cs="Sylfaen"/>
        </w:rPr>
        <w:t>ՀԱՅՏԱՐԱՐՎԱԾ</w:t>
      </w:r>
      <w:r w:rsidRPr="005E1F72">
        <w:rPr>
          <w:rFonts w:ascii="GHEA Grapalat" w:hAnsi="GHEA Grapalat" w:cs="Times Armenian"/>
          <w:lang w:val="af-ZA"/>
        </w:rPr>
        <w:t xml:space="preserve"> </w:t>
      </w:r>
      <w:r w:rsidR="00F57EA6">
        <w:rPr>
          <w:rFonts w:ascii="GHEA Grapalat" w:hAnsi="GHEA Grapalat" w:cs="Sylfaen"/>
        </w:rPr>
        <w:t>ԲԱՑ</w:t>
      </w:r>
      <w:r w:rsidR="00F57EA6" w:rsidRPr="00F57EA6">
        <w:rPr>
          <w:rFonts w:ascii="GHEA Grapalat" w:hAnsi="GHEA Grapalat" w:cs="Sylfaen"/>
          <w:lang w:val="af-ZA"/>
        </w:rPr>
        <w:t xml:space="preserve"> </w:t>
      </w:r>
      <w:r w:rsidR="00F57EA6">
        <w:rPr>
          <w:rFonts w:ascii="GHEA Grapalat" w:hAnsi="GHEA Grapalat" w:cs="Sylfaen"/>
        </w:rPr>
        <w:t>ՄՐՑՈՒՅԹ</w:t>
      </w:r>
      <w:r w:rsidRPr="005E1F72">
        <w:rPr>
          <w:rFonts w:ascii="GHEA Grapalat" w:hAnsi="GHEA Grapalat" w:cs="Sylfaen"/>
        </w:rPr>
        <w:t>Ի</w:t>
      </w:r>
    </w:p>
    <w:p w14:paraId="204CD16A" w14:textId="77777777" w:rsidR="00CC1CD1" w:rsidRPr="005E1F72" w:rsidRDefault="00CC1CD1" w:rsidP="00CC1CD1">
      <w:pPr>
        <w:pStyle w:val="BodyText"/>
        <w:ind w:right="-7"/>
        <w:jc w:val="center"/>
        <w:rPr>
          <w:rFonts w:ascii="GHEA Grapalat" w:hAnsi="GHEA Grapalat"/>
          <w:szCs w:val="22"/>
          <w:lang w:val="af-ZA"/>
        </w:rPr>
      </w:pPr>
    </w:p>
    <w:p w14:paraId="3E0A8B00" w14:textId="77777777" w:rsidR="00CC1CD1" w:rsidRPr="005E1F72" w:rsidRDefault="00CC1CD1" w:rsidP="00CC1CD1">
      <w:pPr>
        <w:pStyle w:val="BodyText"/>
        <w:ind w:right="-7" w:firstLine="567"/>
        <w:jc w:val="center"/>
        <w:rPr>
          <w:rFonts w:ascii="GHEA Grapalat" w:hAnsi="GHEA Grapalat"/>
          <w:lang w:val="af-ZA"/>
        </w:rPr>
      </w:pPr>
    </w:p>
    <w:p w14:paraId="35836162" w14:textId="77777777" w:rsidR="00CC1CD1" w:rsidRPr="005E1F72" w:rsidRDefault="00CC1CD1" w:rsidP="00CC1CD1">
      <w:pPr>
        <w:pStyle w:val="BodyText"/>
        <w:ind w:right="-7" w:firstLine="567"/>
        <w:jc w:val="center"/>
        <w:rPr>
          <w:rFonts w:ascii="GHEA Grapalat" w:hAnsi="GHEA Grapalat"/>
          <w:lang w:val="af-ZA"/>
        </w:rPr>
      </w:pPr>
    </w:p>
    <w:p w14:paraId="0C3BB30A" w14:textId="77777777" w:rsidR="00CC1CD1" w:rsidRPr="005E1F72" w:rsidRDefault="00CC1CD1" w:rsidP="00CC1CD1">
      <w:pPr>
        <w:pStyle w:val="BodyText"/>
        <w:ind w:right="-7" w:firstLine="567"/>
        <w:jc w:val="center"/>
        <w:rPr>
          <w:rFonts w:ascii="GHEA Grapalat" w:hAnsi="GHEA Grapalat"/>
          <w:lang w:val="af-ZA"/>
        </w:rPr>
      </w:pPr>
    </w:p>
    <w:p w14:paraId="69503037" w14:textId="77777777" w:rsidR="00CC1CD1" w:rsidRPr="005E1F72" w:rsidRDefault="00CC1CD1" w:rsidP="00CC1CD1">
      <w:pPr>
        <w:pStyle w:val="BodyText"/>
        <w:ind w:right="-7" w:firstLine="567"/>
        <w:jc w:val="center"/>
        <w:rPr>
          <w:rFonts w:ascii="GHEA Grapalat" w:hAnsi="GHEA Grapalat"/>
          <w:lang w:val="af-ZA"/>
        </w:rPr>
      </w:pPr>
    </w:p>
    <w:p w14:paraId="4456A6EA" w14:textId="77777777" w:rsidR="00CC1CD1" w:rsidRPr="005E1F72" w:rsidRDefault="00CC1CD1" w:rsidP="00CC1CD1">
      <w:pPr>
        <w:pStyle w:val="BodyText"/>
        <w:ind w:right="-7" w:firstLine="567"/>
        <w:jc w:val="center"/>
        <w:rPr>
          <w:rFonts w:ascii="GHEA Grapalat" w:hAnsi="GHEA Grapalat"/>
          <w:lang w:val="af-ZA"/>
        </w:rPr>
      </w:pPr>
    </w:p>
    <w:p w14:paraId="4B4E3F4A" w14:textId="77777777" w:rsidR="00CC1CD1" w:rsidRPr="005E1F72" w:rsidRDefault="00CC1CD1" w:rsidP="00CC1CD1">
      <w:pPr>
        <w:pStyle w:val="BodyText"/>
        <w:ind w:right="-7" w:firstLine="567"/>
        <w:jc w:val="center"/>
        <w:rPr>
          <w:rFonts w:ascii="GHEA Grapalat" w:hAnsi="GHEA Grapalat"/>
          <w:lang w:val="af-ZA"/>
        </w:rPr>
      </w:pPr>
    </w:p>
    <w:p w14:paraId="13DEE363" w14:textId="77777777" w:rsidR="00CC1CD1" w:rsidRPr="005E1F72" w:rsidRDefault="00CC1CD1" w:rsidP="00CC1CD1">
      <w:pPr>
        <w:pStyle w:val="BodyText"/>
        <w:ind w:right="-7" w:firstLine="567"/>
        <w:jc w:val="center"/>
        <w:rPr>
          <w:rFonts w:ascii="GHEA Grapalat" w:hAnsi="GHEA Grapalat"/>
          <w:lang w:val="af-ZA"/>
        </w:rPr>
      </w:pPr>
    </w:p>
    <w:p w14:paraId="68C5F6D9" w14:textId="77777777" w:rsidR="00CC1CD1" w:rsidRPr="005E1F72" w:rsidRDefault="00CC1CD1" w:rsidP="00CC1CD1">
      <w:pPr>
        <w:pStyle w:val="BodyText"/>
        <w:ind w:right="-7" w:firstLine="567"/>
        <w:jc w:val="center"/>
        <w:rPr>
          <w:rFonts w:ascii="GHEA Grapalat" w:hAnsi="GHEA Grapalat"/>
          <w:lang w:val="af-ZA"/>
        </w:rPr>
      </w:pPr>
    </w:p>
    <w:p w14:paraId="0D9BD148" w14:textId="77777777" w:rsidR="00CC1CD1" w:rsidRPr="005E1F72" w:rsidRDefault="00CC1CD1" w:rsidP="00CC1CD1">
      <w:pPr>
        <w:pStyle w:val="BodyText"/>
        <w:ind w:right="-7" w:firstLine="567"/>
        <w:jc w:val="center"/>
        <w:rPr>
          <w:rFonts w:ascii="GHEA Grapalat" w:hAnsi="GHEA Grapalat"/>
          <w:lang w:val="af-ZA"/>
        </w:rPr>
      </w:pPr>
    </w:p>
    <w:p w14:paraId="2DB86098" w14:textId="77777777" w:rsidR="00CC1CD1" w:rsidRPr="005E1F72" w:rsidRDefault="00CC1CD1" w:rsidP="00CC1CD1">
      <w:pPr>
        <w:pStyle w:val="BodyText"/>
        <w:ind w:right="-7" w:firstLine="567"/>
        <w:jc w:val="center"/>
        <w:rPr>
          <w:rFonts w:ascii="GHEA Grapalat" w:hAnsi="GHEA Grapalat"/>
          <w:lang w:val="af-ZA"/>
        </w:rPr>
      </w:pPr>
    </w:p>
    <w:p w14:paraId="155E6BDB" w14:textId="77777777" w:rsidR="00CC1CD1" w:rsidRDefault="00CC1CD1" w:rsidP="00CC1CD1">
      <w:pPr>
        <w:pStyle w:val="BodyText"/>
        <w:ind w:right="-7" w:firstLine="567"/>
        <w:jc w:val="center"/>
        <w:rPr>
          <w:rFonts w:ascii="GHEA Grapalat" w:hAnsi="GHEA Grapalat"/>
          <w:lang w:val="af-ZA"/>
        </w:rPr>
      </w:pPr>
    </w:p>
    <w:p w14:paraId="067C9E35" w14:textId="77777777" w:rsidR="00E27B3B" w:rsidRDefault="00E27B3B" w:rsidP="00CC1CD1">
      <w:pPr>
        <w:pStyle w:val="BodyText"/>
        <w:ind w:right="-7" w:firstLine="567"/>
        <w:jc w:val="center"/>
        <w:rPr>
          <w:rFonts w:ascii="GHEA Grapalat" w:hAnsi="GHEA Grapalat"/>
          <w:lang w:val="af-ZA"/>
        </w:rPr>
      </w:pPr>
    </w:p>
    <w:p w14:paraId="7A6D9166" w14:textId="77777777" w:rsidR="00E27B3B" w:rsidRPr="005E1F72" w:rsidRDefault="00E27B3B" w:rsidP="00CC1CD1">
      <w:pPr>
        <w:pStyle w:val="BodyText"/>
        <w:ind w:right="-7" w:firstLine="567"/>
        <w:jc w:val="center"/>
        <w:rPr>
          <w:rFonts w:ascii="GHEA Grapalat" w:hAnsi="GHEA Grapalat"/>
          <w:lang w:val="af-ZA"/>
        </w:rPr>
      </w:pPr>
    </w:p>
    <w:p w14:paraId="625C72B8" w14:textId="77777777" w:rsidR="00CC1CD1" w:rsidRPr="005E1F72" w:rsidRDefault="00CC1CD1" w:rsidP="00CC1CD1">
      <w:pPr>
        <w:pStyle w:val="BodyText"/>
        <w:ind w:right="-7" w:firstLine="567"/>
        <w:jc w:val="center"/>
        <w:rPr>
          <w:rFonts w:ascii="GHEA Grapalat" w:hAnsi="GHEA Grapalat"/>
          <w:lang w:val="af-ZA"/>
        </w:rPr>
      </w:pPr>
    </w:p>
    <w:p w14:paraId="03D9CF84" w14:textId="6039FD96" w:rsidR="00CC1CD1" w:rsidRPr="005E1F72" w:rsidRDefault="00CC1CD1" w:rsidP="00CC1CD1">
      <w:pPr>
        <w:jc w:val="both"/>
        <w:rPr>
          <w:rFonts w:ascii="GHEA Grapalat" w:hAnsi="GHEA Grapalat" w:cs="Sylfaen"/>
          <w:i/>
          <w:sz w:val="22"/>
          <w:szCs w:val="22"/>
          <w:lang w:val="af-ZA"/>
        </w:rPr>
      </w:pPr>
      <w:proofErr w:type="spellStart"/>
      <w:r w:rsidRPr="005E1F72">
        <w:rPr>
          <w:rFonts w:ascii="GHEA Grapalat" w:hAnsi="GHEA Grapalat" w:cs="Sylfaen"/>
          <w:i/>
          <w:sz w:val="22"/>
          <w:szCs w:val="22"/>
        </w:rPr>
        <w:lastRenderedPageBreak/>
        <w:t>Հարգելի</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մասնակից</w:t>
      </w:r>
      <w:proofErr w:type="spellEnd"/>
      <w:r w:rsidRPr="005E1F72">
        <w:rPr>
          <w:rFonts w:ascii="GHEA Grapalat" w:hAnsi="GHEA Grapalat" w:cs="Sylfaen"/>
          <w:i/>
          <w:sz w:val="22"/>
          <w:szCs w:val="22"/>
          <w:lang w:val="af-ZA"/>
        </w:rPr>
        <w:t xml:space="preserve"> </w:t>
      </w:r>
      <w:proofErr w:type="spellStart"/>
      <w:r w:rsidRPr="005E1F72">
        <w:rPr>
          <w:rFonts w:ascii="GHEA Grapalat" w:hAnsi="GHEA Grapalat" w:cs="Sylfaen"/>
          <w:i/>
          <w:sz w:val="22"/>
          <w:szCs w:val="22"/>
        </w:rPr>
        <w:t>նախքան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հայտ</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կազմելը</w:t>
      </w:r>
      <w:proofErr w:type="spellEnd"/>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և</w:t>
      </w:r>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ներկայացնելը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խնդրում</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ենք</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մանրամասնորեն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ուսումնասիրել</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սույն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հրավերը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քանի</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որ</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հրավերին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չհամապատասխանող</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հայտերը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ենթակա</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մերժման</w:t>
      </w:r>
      <w:proofErr w:type="spellEnd"/>
      <w:r w:rsidRPr="005E1F72">
        <w:rPr>
          <w:rFonts w:ascii="GHEA Grapalat" w:hAnsi="GHEA Grapalat" w:cs="Sylfaen"/>
          <w:i/>
          <w:sz w:val="22"/>
          <w:szCs w:val="22"/>
          <w:lang w:val="af-ZA"/>
        </w:rPr>
        <w:t xml:space="preserve">: </w:t>
      </w:r>
    </w:p>
    <w:p w14:paraId="55FA9F84"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CB3DE4">
        <w:rPr>
          <w:lang w:val="af-ZA"/>
        </w:rPr>
        <w:instrText>HYPERLINK "http://www.armeps.am"</w:instrText>
      </w:r>
      <w:r>
        <w:fldChar w:fldCharType="separate"/>
      </w:r>
      <w:r w:rsidRPr="002A4619">
        <w:rPr>
          <w:rFonts w:ascii="GHEA Grapalat" w:hAnsi="GHEA Grapalat" w:cs="Sylfaen"/>
          <w:i/>
          <w:sz w:val="22"/>
          <w:szCs w:val="22"/>
          <w:lang w:val="af-ZA"/>
        </w:rPr>
        <w:t>www.armeps.am</w:t>
      </w:r>
      <w: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Pr="00803B46">
          <w:rPr>
            <w:rStyle w:val="Hyperlink"/>
            <w:rFonts w:ascii="GHEA Grapalat" w:hAnsi="GHEA Grapalat" w:cs="Sylfaen"/>
            <w:i/>
            <w:sz w:val="22"/>
            <w:szCs w:val="22"/>
            <w:lang w:val="af-ZA"/>
          </w:rPr>
          <w:t>www.procurement.</w:t>
        </w:r>
        <w:r w:rsidRPr="00803B46" w:rsidDel="00EA45F9">
          <w:rPr>
            <w:rStyle w:val="Hyperlink"/>
            <w:rFonts w:ascii="GHEA Grapalat" w:hAnsi="GHEA Grapalat" w:cs="Sylfaen"/>
            <w:i/>
            <w:sz w:val="22"/>
            <w:szCs w:val="22"/>
            <w:lang w:val="af-ZA"/>
          </w:rPr>
          <w:t xml:space="preserve"> </w:t>
        </w:r>
        <w:r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0AC67D5F"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7BC466FF"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Pr>
          <w:rFonts w:ascii="GHEA Grapalat" w:hAnsi="GHEA Grapalat" w:cs="Sylfaen"/>
          <w:i/>
          <w:sz w:val="22"/>
          <w:szCs w:val="22"/>
        </w:rPr>
        <w:t>՝</w:t>
      </w:r>
    </w:p>
    <w:p w14:paraId="38B03B66" w14:textId="77777777" w:rsidR="00CC1CD1" w:rsidRPr="00A61D46" w:rsidRDefault="00CC1CD1" w:rsidP="00CC1CD1">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Pr="005E1F72">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CB3DE4">
        <w:rPr>
          <w:lang w:val="af-ZA"/>
        </w:rPr>
        <w:instrText>HYPERLINK "http://www.procurement.am"</w:instrText>
      </w:r>
      <w:r>
        <w:fldChar w:fldCharType="separate"/>
      </w:r>
      <w:r w:rsidRPr="0010316E">
        <w:rPr>
          <w:rStyle w:val="Hyperlink"/>
          <w:rFonts w:ascii="GHEA Grapalat" w:hAnsi="GHEA Grapalat" w:cs="Sylfaen"/>
          <w:i/>
          <w:sz w:val="22"/>
          <w:szCs w:val="22"/>
          <w:lang w:val="af-ZA"/>
        </w:rPr>
        <w:t>www.procurement.am</w:t>
      </w:r>
      <w:r>
        <w:fldChar w:fldCharType="end"/>
      </w:r>
      <w:r w:rsidRPr="00756756">
        <w:rPr>
          <w:rFonts w:ascii="GHEA Grapalat" w:hAnsi="GHEA Grapalat" w:cs="Sylfaen"/>
          <w:i/>
          <w:sz w:val="22"/>
          <w:szCs w:val="22"/>
          <w:lang w:val="af-ZA"/>
        </w:rPr>
        <w:t xml:space="preserve"> հասցեով գործող գնումների պ</w:t>
      </w:r>
      <w:r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Pr="00756756">
        <w:rPr>
          <w:rFonts w:ascii="GHEA Grapalat" w:hAnsi="GHEA Grapalat" w:cs="Sylfaen"/>
          <w:i/>
          <w:sz w:val="22"/>
          <w:szCs w:val="22"/>
          <w:lang w:val="af-ZA"/>
        </w:rPr>
        <w:t xml:space="preserve"> տեղադրված  </w:t>
      </w:r>
      <w:hyperlink r:id="rId11" w:history="1">
        <w:r w:rsidRPr="00A61D46">
          <w:rPr>
            <w:rFonts w:ascii="GHEA Grapalat" w:hAnsi="GHEA Grapalat" w:cs="Sylfaen"/>
            <w:i/>
            <w:sz w:val="22"/>
            <w:szCs w:val="22"/>
            <w:lang w:val="af-ZA"/>
          </w:rPr>
          <w:t>Էլեկտրոնային գնումների կատարման ուղեցույց</w:t>
        </w:r>
      </w:hyperlink>
      <w:r w:rsidRPr="00A61D46">
        <w:rPr>
          <w:rFonts w:ascii="GHEA Grapalat" w:hAnsi="GHEA Grapalat" w:cs="Sylfaen"/>
          <w:i/>
          <w:sz w:val="22"/>
          <w:szCs w:val="22"/>
          <w:lang w:val="af-ZA"/>
        </w:rPr>
        <w:t>ով:</w:t>
      </w:r>
    </w:p>
    <w:p w14:paraId="5BE38E25" w14:textId="77777777" w:rsidR="00CC1CD1" w:rsidRPr="00A61D46" w:rsidRDefault="00CC1CD1" w:rsidP="00CC1CD1">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r>
        <w:fldChar w:fldCharType="begin"/>
      </w:r>
      <w:r w:rsidRPr="00CB3DE4">
        <w:rPr>
          <w:lang w:val="af-ZA"/>
        </w:rPr>
        <w:instrText>HYPERLINK "http://gnumner.am/hy/page/ughecuycner_dzernarkner/"</w:instrText>
      </w:r>
      <w:r>
        <w:fldChar w:fldCharType="separate"/>
      </w:r>
      <w:r w:rsidRPr="00A61D46">
        <w:rPr>
          <w:rFonts w:ascii="GHEA Grapalat" w:hAnsi="GHEA Grapalat" w:cs="Sylfaen"/>
          <w:i/>
          <w:sz w:val="22"/>
          <w:szCs w:val="22"/>
          <w:lang w:val="af-ZA"/>
        </w:rPr>
        <w:t>http://gnumner.am/hy/page/ughecuycner_dzernarkner/</w:t>
      </w:r>
      <w:r>
        <w:fldChar w:fldCharType="end"/>
      </w:r>
      <w:r w:rsidRPr="00A61D46">
        <w:rPr>
          <w:rFonts w:ascii="GHEA Grapalat" w:hAnsi="GHEA Grapalat" w:cs="Sylfaen"/>
          <w:i/>
          <w:sz w:val="22"/>
          <w:szCs w:val="22"/>
          <w:lang w:val="af-ZA"/>
        </w:rPr>
        <w:t>.</w:t>
      </w:r>
    </w:p>
    <w:p w14:paraId="43D11654" w14:textId="77777777" w:rsidR="00CC1CD1" w:rsidRPr="005E1F72" w:rsidRDefault="00CC1CD1" w:rsidP="00CC1CD1">
      <w:pPr>
        <w:ind w:firstLine="567"/>
        <w:jc w:val="both"/>
        <w:rPr>
          <w:rFonts w:ascii="GHEA Grapalat" w:hAnsi="GHEA Grapalat"/>
          <w:i/>
          <w:sz w:val="22"/>
          <w:szCs w:val="22"/>
          <w:lang w:val="af-ZA"/>
        </w:rPr>
      </w:pPr>
      <w:r w:rsidRPr="005E1F72">
        <w:rPr>
          <w:rFonts w:ascii="GHEA Grapalat" w:hAnsi="GHEA Grapalat"/>
          <w:i/>
          <w:sz w:val="22"/>
          <w:szCs w:val="22"/>
          <w:lang w:val="af-ZA"/>
        </w:rPr>
        <w:t xml:space="preserve">- համակարգի հետ կապված հարցեր և խնդիրներ առաջանալիս </w:t>
      </w:r>
      <w:r>
        <w:rPr>
          <w:rFonts w:ascii="GHEA Grapalat" w:hAnsi="GHEA Grapalat"/>
          <w:i/>
          <w:sz w:val="22"/>
          <w:szCs w:val="22"/>
          <w:lang w:val="af-ZA"/>
        </w:rPr>
        <w:t xml:space="preserve">կարող եք դիմել պատվիրատուին, ինչպես նաև </w:t>
      </w:r>
      <w:r w:rsidRPr="005E1F72">
        <w:rPr>
          <w:rFonts w:ascii="GHEA Grapalat" w:hAnsi="GHEA Grapalat"/>
          <w:i/>
          <w:sz w:val="22"/>
          <w:szCs w:val="22"/>
          <w:lang w:val="af-ZA"/>
        </w:rPr>
        <w:t xml:space="preserve">ՀՀ ֆինանսների նախարարություն (այսուհետ նաև` լիազորված մարմին)` ք. Երևան, Մելիք-Ադամյան փող. 1 </w:t>
      </w:r>
      <w:r w:rsidRPr="005E1F72">
        <w:rPr>
          <w:rFonts w:ascii="GHEA Grapalat" w:hAnsi="GHEA Grapalat"/>
          <w:i/>
          <w:lang w:val="af-ZA"/>
        </w:rPr>
        <w:t xml:space="preserve"> </w:t>
      </w:r>
      <w:r w:rsidRPr="005E1F72">
        <w:rPr>
          <w:rFonts w:ascii="GHEA Grapalat" w:hAnsi="GHEA Grapalat"/>
          <w:i/>
          <w:sz w:val="22"/>
          <w:szCs w:val="22"/>
          <w:lang w:val="af-ZA"/>
        </w:rPr>
        <w:t>հասցեով (հեռախոս`(+3741</w:t>
      </w:r>
      <w:r>
        <w:rPr>
          <w:rFonts w:ascii="GHEA Grapalat" w:hAnsi="GHEA Grapalat"/>
          <w:i/>
          <w:sz w:val="22"/>
          <w:szCs w:val="22"/>
          <w:lang w:val="af-ZA"/>
        </w:rPr>
        <w:t>1</w:t>
      </w:r>
      <w:r w:rsidRPr="005E1F72">
        <w:rPr>
          <w:rFonts w:ascii="GHEA Grapalat" w:hAnsi="GHEA Grapalat"/>
          <w:i/>
          <w:sz w:val="22"/>
          <w:szCs w:val="22"/>
          <w:lang w:val="af-ZA"/>
        </w:rPr>
        <w:t>) 28-93-20):</w:t>
      </w:r>
    </w:p>
    <w:p w14:paraId="47527C24" w14:textId="77777777" w:rsidR="00CC1CD1" w:rsidRPr="003118E2" w:rsidRDefault="00CC1CD1" w:rsidP="00CC1CD1">
      <w:pPr>
        <w:ind w:firstLine="567"/>
        <w:rPr>
          <w:rFonts w:ascii="GHEA Grapalat" w:hAnsi="GHEA Grapalat"/>
          <w:b/>
          <w:sz w:val="20"/>
          <w:szCs w:val="22"/>
          <w:lang w:val="af-ZA"/>
        </w:rPr>
      </w:pPr>
      <w:bookmarkStart w:id="3"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3"/>
    </w:p>
    <w:p w14:paraId="427152EF" w14:textId="77777777" w:rsidR="00CC1CD1" w:rsidRPr="005E1F72" w:rsidRDefault="00CC1CD1" w:rsidP="00CC1CD1">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10877D35" w14:textId="77777777" w:rsidR="00CC1CD1" w:rsidRPr="005E1F72" w:rsidRDefault="00CC1CD1" w:rsidP="00CC1CD1">
      <w:pPr>
        <w:ind w:firstLine="567"/>
        <w:jc w:val="center"/>
        <w:rPr>
          <w:rFonts w:ascii="GHEA Grapalat" w:hAnsi="GHEA Grapalat"/>
          <w:b/>
          <w:sz w:val="20"/>
          <w:szCs w:val="22"/>
          <w:lang w:val="af-ZA"/>
        </w:rPr>
      </w:pPr>
    </w:p>
    <w:p w14:paraId="38DB20B0" w14:textId="77777777" w:rsidR="00CC1CD1" w:rsidRPr="005E1F72" w:rsidRDefault="00CC1CD1" w:rsidP="00CC1CD1">
      <w:pPr>
        <w:ind w:firstLine="567"/>
        <w:jc w:val="center"/>
        <w:rPr>
          <w:rFonts w:ascii="GHEA Grapalat" w:hAnsi="GHEA Grapalat" w:cs="Sylfaen"/>
          <w:b/>
          <w:sz w:val="22"/>
          <w:szCs w:val="22"/>
          <w:lang w:val="af-ZA"/>
        </w:rPr>
      </w:pPr>
    </w:p>
    <w:p w14:paraId="4981CFE3" w14:textId="77777777" w:rsidR="00CC1CD1" w:rsidRPr="005E1F72" w:rsidRDefault="00CC1CD1" w:rsidP="00CC1CD1">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14110A0A" w14:textId="77777777" w:rsidR="00CC1CD1" w:rsidRPr="005E1F72" w:rsidRDefault="00CC1CD1" w:rsidP="00CC1CD1">
      <w:pPr>
        <w:ind w:firstLine="567"/>
        <w:jc w:val="center"/>
        <w:rPr>
          <w:rFonts w:ascii="GHEA Grapalat" w:hAnsi="GHEA Grapalat"/>
          <w:i/>
          <w:sz w:val="20"/>
          <w:lang w:val="af-ZA"/>
        </w:rPr>
      </w:pPr>
    </w:p>
    <w:p w14:paraId="6CBADB8D" w14:textId="68674D3D" w:rsidR="00CC1CD1" w:rsidRPr="00E27B3B" w:rsidRDefault="00CC1CD1" w:rsidP="00CC1CD1">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E27B3B">
        <w:rPr>
          <w:rFonts w:ascii="GHEA Grapalat" w:hAnsi="GHEA Grapalat"/>
          <w:b/>
          <w:sz w:val="20"/>
          <w:lang w:val="af-ZA"/>
        </w:rPr>
        <w:t xml:space="preserve"> </w:t>
      </w:r>
      <w:r w:rsidR="005E4D03" w:rsidRPr="005E4D03">
        <w:rPr>
          <w:rFonts w:ascii="GHEA Grapalat" w:hAnsi="GHEA Grapalat"/>
          <w:b/>
          <w:sz w:val="20"/>
          <w:lang w:val="af-ZA"/>
        </w:rPr>
        <w:t>ԵՐԵՎԱՆ ՔԱՂԱՔԻ ԷՐԵԲՈՒՆԻ ՎԱՐՉԱԿԱՆ ՇՐՋԱՆԻ ՏԻՏՈԳՐԱԴՅԱՆ ՓՈՂՈՑԻ ՄԻՋԻՆ ՆՈՐՈԳՄԱՆ ԱՇԽԱՏԱՆՔՆԵՐԻ</w:t>
      </w:r>
      <w:r w:rsidRPr="00E27B3B">
        <w:rPr>
          <w:rFonts w:ascii="GHEA Grapalat" w:hAnsi="GHEA Grapalat"/>
          <w:b/>
          <w:sz w:val="20"/>
          <w:lang w:val="af-ZA"/>
        </w:rPr>
        <w:t xml:space="preserve"> </w:t>
      </w:r>
      <w:r w:rsidRPr="005E1F72">
        <w:rPr>
          <w:rFonts w:ascii="GHEA Grapalat" w:hAnsi="GHEA Grapalat"/>
          <w:b/>
          <w:sz w:val="20"/>
          <w:lang w:val="af-ZA"/>
        </w:rPr>
        <w:t xml:space="preserve">ՁԵՌՔԲԵՐՄԱՆ ՆՊԱՏԱԿՈՎ ՀԱՅՏԱՐԱՐՎԱԾ </w:t>
      </w:r>
      <w:r w:rsidR="00F57EA6">
        <w:rPr>
          <w:rFonts w:ascii="GHEA Grapalat" w:hAnsi="GHEA Grapalat"/>
          <w:b/>
          <w:sz w:val="20"/>
          <w:lang w:val="af-ZA"/>
        </w:rPr>
        <w:t>ԲԱՑ ՄՐՑՈՒՅԹ</w:t>
      </w:r>
      <w:r w:rsidRPr="005E1F72">
        <w:rPr>
          <w:rFonts w:ascii="GHEA Grapalat" w:hAnsi="GHEA Grapalat"/>
          <w:b/>
          <w:sz w:val="20"/>
          <w:lang w:val="af-ZA"/>
        </w:rPr>
        <w:t>Ի ՀՐԱՎԵՐԻ</w:t>
      </w:r>
    </w:p>
    <w:p w14:paraId="578599B8" w14:textId="77777777" w:rsidR="00CC1CD1" w:rsidRPr="005E1F72" w:rsidRDefault="00CC1CD1" w:rsidP="00CC1CD1">
      <w:pPr>
        <w:ind w:firstLine="567"/>
        <w:jc w:val="center"/>
        <w:rPr>
          <w:rFonts w:ascii="GHEA Grapalat" w:hAnsi="GHEA Grapalat" w:cs="Sylfaen"/>
          <w:b/>
          <w:sz w:val="20"/>
          <w:szCs w:val="22"/>
          <w:lang w:val="af-ZA"/>
        </w:rPr>
      </w:pPr>
    </w:p>
    <w:p w14:paraId="3B671E75" w14:textId="77777777" w:rsidR="00CC1CD1" w:rsidRPr="005E1F72" w:rsidRDefault="00CC1CD1" w:rsidP="00CC1CD1">
      <w:pPr>
        <w:ind w:firstLine="567"/>
        <w:jc w:val="center"/>
        <w:rPr>
          <w:rFonts w:ascii="GHEA Grapalat" w:hAnsi="GHEA Grapalat" w:cs="Sylfaen"/>
          <w:b/>
          <w:sz w:val="20"/>
          <w:szCs w:val="22"/>
          <w:lang w:val="af-ZA"/>
        </w:rPr>
      </w:pPr>
    </w:p>
    <w:p w14:paraId="7E083695" w14:textId="77777777" w:rsidR="00CC1CD1" w:rsidRPr="005E1F72" w:rsidRDefault="00CC1CD1" w:rsidP="00CC1CD1">
      <w:pPr>
        <w:ind w:firstLine="567"/>
        <w:jc w:val="center"/>
        <w:rPr>
          <w:rFonts w:ascii="GHEA Grapalat" w:hAnsi="GHEA Grapalat"/>
          <w:sz w:val="20"/>
          <w:lang w:val="af-ZA"/>
        </w:rPr>
      </w:pPr>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
    <w:p w14:paraId="1C22E84B" w14:textId="77777777" w:rsidR="00CC1CD1" w:rsidRPr="005E1F72" w:rsidRDefault="00CC1CD1" w:rsidP="00CC1CD1">
      <w:pPr>
        <w:ind w:firstLine="567"/>
        <w:jc w:val="both"/>
        <w:rPr>
          <w:rFonts w:ascii="GHEA Grapalat" w:hAnsi="GHEA Grapalat"/>
          <w:sz w:val="20"/>
          <w:lang w:val="af-ZA"/>
        </w:rPr>
      </w:pPr>
    </w:p>
    <w:p w14:paraId="023649F6"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77C0052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Pr="00E2073B">
        <w:rPr>
          <w:rFonts w:ascii="GHEA Grapalat" w:hAnsi="GHEA Grapalat" w:cs="Sylfaen"/>
          <w:sz w:val="20"/>
          <w:lang w:val="af-ZA"/>
        </w:rPr>
        <w:t xml:space="preserve"> </w:t>
      </w:r>
      <w:r>
        <w:rPr>
          <w:rFonts w:ascii="GHEA Grapalat" w:hAnsi="GHEA Grapalat" w:cs="Sylfaen"/>
          <w:sz w:val="20"/>
        </w:rPr>
        <w:t>և</w:t>
      </w:r>
      <w:r w:rsidRPr="00E2073B">
        <w:rPr>
          <w:rFonts w:ascii="GHEA Grapalat" w:hAnsi="GHEA Grapalat" w:cs="Sylfaen"/>
          <w:sz w:val="20"/>
          <w:lang w:val="af-ZA"/>
        </w:rPr>
        <w:t xml:space="preserve"> </w:t>
      </w:r>
      <w:proofErr w:type="spellStart"/>
      <w:r>
        <w:rPr>
          <w:rFonts w:ascii="GHEA Grapalat" w:hAnsi="GHEA Grapalat" w:cs="Sylfaen"/>
          <w:sz w:val="20"/>
        </w:rPr>
        <w:t>դրանց</w:t>
      </w:r>
      <w:proofErr w:type="spellEnd"/>
      <w:r w:rsidRPr="00E2073B">
        <w:rPr>
          <w:rFonts w:ascii="GHEA Grapalat" w:hAnsi="GHEA Grapalat" w:cs="Sylfaen"/>
          <w:sz w:val="20"/>
          <w:lang w:val="af-ZA"/>
        </w:rPr>
        <w:t xml:space="preserve"> </w:t>
      </w:r>
      <w:proofErr w:type="spellStart"/>
      <w:r>
        <w:rPr>
          <w:rFonts w:ascii="GHEA Grapalat" w:hAnsi="GHEA Grapalat" w:cs="Sylfaen"/>
          <w:sz w:val="20"/>
        </w:rPr>
        <w:t>գնահատման</w:t>
      </w:r>
      <w:proofErr w:type="spellEnd"/>
      <w:r w:rsidRPr="00E2073B">
        <w:rPr>
          <w:rFonts w:ascii="GHEA Grapalat" w:hAnsi="GHEA Grapalat" w:cs="Sylfaen"/>
          <w:sz w:val="20"/>
          <w:lang w:val="af-ZA"/>
        </w:rPr>
        <w:t xml:space="preserve"> </w:t>
      </w:r>
      <w:proofErr w:type="spellStart"/>
      <w:r>
        <w:rPr>
          <w:rFonts w:ascii="GHEA Grapalat" w:hAnsi="GHEA Grapalat" w:cs="Sylfaen"/>
          <w:sz w:val="20"/>
        </w:rPr>
        <w:t>կարգը</w:t>
      </w:r>
      <w:proofErr w:type="spellEnd"/>
      <w:r w:rsidRPr="00972668">
        <w:rPr>
          <w:rFonts w:ascii="GHEA Grapalat" w:hAnsi="GHEA Grapalat" w:cs="Times Armenian"/>
          <w:sz w:val="20"/>
          <w:lang w:val="af-ZA"/>
        </w:rPr>
        <w:t xml:space="preserve">, </w:t>
      </w:r>
      <w:r>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1C91CDFC"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209804DB"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02FF03E7"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Pr="00972668">
        <w:rPr>
          <w:rFonts w:ascii="GHEA Grapalat" w:hAnsi="GHEA Grapalat" w:cs="Times Armenian"/>
          <w:sz w:val="20"/>
          <w:lang w:val="af-ZA"/>
        </w:rPr>
        <w:tab/>
        <w:t xml:space="preserve"> </w:t>
      </w:r>
    </w:p>
    <w:p w14:paraId="0C456D3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6. </w:t>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ժամկետը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դրանք</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վերցնելու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t xml:space="preserve"> </w:t>
      </w:r>
    </w:p>
    <w:p w14:paraId="5E7AB416" w14:textId="5015A8DC"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7. </w:t>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ապահովումը</w:t>
      </w:r>
      <w:proofErr w:type="spellEnd"/>
      <w:r w:rsidRPr="00972668">
        <w:rPr>
          <w:rStyle w:val="FootnoteReference"/>
          <w:rFonts w:ascii="GHEA Grapalat" w:hAnsi="GHEA Grapalat" w:cs="Sylfaen"/>
          <w:sz w:val="20"/>
        </w:rPr>
        <w:footnoteReference w:id="2"/>
      </w:r>
      <w:r w:rsidRPr="00972668">
        <w:rPr>
          <w:rFonts w:ascii="GHEA Grapalat" w:hAnsi="GHEA Grapalat" w:cs="Times Armenian"/>
          <w:sz w:val="20"/>
          <w:lang w:val="af-ZA"/>
        </w:rPr>
        <w:tab/>
        <w:t xml:space="preserve"> </w:t>
      </w:r>
    </w:p>
    <w:p w14:paraId="245BA52C"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8. Հ</w:t>
      </w:r>
      <w:proofErr w:type="spellStart"/>
      <w:r w:rsidRPr="00972668">
        <w:rPr>
          <w:rFonts w:ascii="GHEA Grapalat" w:hAnsi="GHEA Grapalat" w:cs="Sylfaen"/>
          <w:sz w:val="20"/>
        </w:rPr>
        <w:t>այտերի</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բացումը</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գնահատումը</w:t>
      </w:r>
      <w:proofErr w:type="spellEnd"/>
      <w:r w:rsidRPr="00972668">
        <w:rPr>
          <w:rFonts w:ascii="GHEA Grapalat" w:hAnsi="GHEA Grapalat" w:cs="Sylfaen"/>
          <w:sz w:val="20"/>
          <w:lang w:val="af-ZA"/>
        </w:rPr>
        <w:t xml:space="preserve">  </w:t>
      </w:r>
      <w:r w:rsidRPr="00972668">
        <w:rPr>
          <w:rFonts w:ascii="GHEA Grapalat" w:hAnsi="GHEA Grapalat" w:cs="Sylfaen"/>
          <w:sz w:val="20"/>
        </w:rPr>
        <w:t>և</w:t>
      </w:r>
      <w:r w:rsidRPr="00972668">
        <w:rPr>
          <w:rFonts w:ascii="GHEA Grapalat" w:hAnsi="GHEA Grapalat" w:cs="Sylfaen"/>
          <w:sz w:val="20"/>
          <w:lang w:val="af-ZA"/>
        </w:rPr>
        <w:t xml:space="preserve"> </w:t>
      </w:r>
      <w:proofErr w:type="spellStart"/>
      <w:r w:rsidRPr="00972668">
        <w:rPr>
          <w:rFonts w:ascii="GHEA Grapalat" w:hAnsi="GHEA Grapalat" w:cs="Sylfaen"/>
          <w:sz w:val="20"/>
        </w:rPr>
        <w:t>արդյունքների</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ամփոփումը</w:t>
      </w:r>
      <w:proofErr w:type="spellEnd"/>
      <w:r w:rsidRPr="00972668">
        <w:rPr>
          <w:rFonts w:ascii="GHEA Grapalat" w:hAnsi="GHEA Grapalat" w:cs="Sylfaen"/>
          <w:sz w:val="20"/>
          <w:lang w:val="af-ZA"/>
        </w:rPr>
        <w:tab/>
      </w:r>
    </w:p>
    <w:p w14:paraId="6ADC56D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9. </w:t>
      </w:r>
      <w:proofErr w:type="spellStart"/>
      <w:r w:rsidRPr="00972668">
        <w:rPr>
          <w:rFonts w:ascii="GHEA Grapalat" w:hAnsi="GHEA Grapalat" w:cs="Sylfaen"/>
          <w:sz w:val="20"/>
        </w:rPr>
        <w:t>Պայմանա</w:t>
      </w:r>
      <w:r w:rsidRPr="00972668">
        <w:rPr>
          <w:rFonts w:ascii="GHEA Grapalat" w:hAnsi="GHEA Grapalat" w:cs="Times Armenian"/>
          <w:sz w:val="20"/>
        </w:rPr>
        <w:t>գ</w:t>
      </w:r>
      <w:r w:rsidRPr="00972668">
        <w:rPr>
          <w:rFonts w:ascii="GHEA Grapalat" w:hAnsi="GHEA Grapalat" w:cs="Sylfaen"/>
          <w:sz w:val="20"/>
        </w:rPr>
        <w:t>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կնքումը</w:t>
      </w:r>
      <w:proofErr w:type="spellEnd"/>
      <w:r w:rsidRPr="00972668">
        <w:rPr>
          <w:rFonts w:ascii="GHEA Grapalat" w:hAnsi="GHEA Grapalat" w:cs="Times Armenian"/>
          <w:sz w:val="20"/>
          <w:lang w:val="af-ZA"/>
        </w:rPr>
        <w:tab/>
      </w:r>
    </w:p>
    <w:p w14:paraId="21FC1F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10. </w:t>
      </w:r>
      <w:r>
        <w:rPr>
          <w:rFonts w:ascii="GHEA Grapalat" w:hAnsi="GHEA Grapalat"/>
          <w:sz w:val="20"/>
          <w:lang w:val="af-ZA"/>
        </w:rPr>
        <w:t xml:space="preserve">Որակավորման և </w:t>
      </w:r>
      <w:proofErr w:type="spellStart"/>
      <w:r>
        <w:rPr>
          <w:rFonts w:ascii="GHEA Grapalat" w:hAnsi="GHEA Grapalat" w:cs="Sylfaen"/>
          <w:sz w:val="20"/>
        </w:rPr>
        <w:t>պ</w:t>
      </w:r>
      <w:r w:rsidRPr="00972668">
        <w:rPr>
          <w:rFonts w:ascii="GHEA Grapalat" w:hAnsi="GHEA Grapalat" w:cs="Sylfaen"/>
          <w:sz w:val="20"/>
        </w:rPr>
        <w:t>այմանա</w:t>
      </w:r>
      <w:r w:rsidRPr="00972668">
        <w:rPr>
          <w:rFonts w:ascii="GHEA Grapalat" w:hAnsi="GHEA Grapalat" w:cs="Times Armenian"/>
          <w:sz w:val="20"/>
        </w:rPr>
        <w:t>գ</w:t>
      </w:r>
      <w:r w:rsidRPr="00972668">
        <w:rPr>
          <w:rFonts w:ascii="GHEA Grapalat" w:hAnsi="GHEA Grapalat" w:cs="Sylfaen"/>
          <w:sz w:val="20"/>
        </w:rPr>
        <w:t>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ապահովում</w:t>
      </w:r>
      <w:r>
        <w:rPr>
          <w:rFonts w:ascii="GHEA Grapalat" w:hAnsi="GHEA Grapalat" w:cs="Sylfaen"/>
          <w:sz w:val="20"/>
        </w:rPr>
        <w:t>ներ</w:t>
      </w:r>
      <w:r w:rsidRPr="00972668">
        <w:rPr>
          <w:rFonts w:ascii="GHEA Grapalat" w:hAnsi="GHEA Grapalat" w:cs="Sylfaen"/>
          <w:sz w:val="20"/>
        </w:rPr>
        <w:t>ը</w:t>
      </w:r>
      <w:proofErr w:type="spellEnd"/>
      <w:r w:rsidRPr="00972668">
        <w:rPr>
          <w:rFonts w:ascii="GHEA Grapalat" w:hAnsi="GHEA Grapalat" w:cs="Times Armenian"/>
          <w:sz w:val="20"/>
          <w:lang w:val="af-ZA"/>
        </w:rPr>
        <w:tab/>
        <w:t xml:space="preserve"> </w:t>
      </w:r>
    </w:p>
    <w:p w14:paraId="603EBD2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11.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61ECA1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12.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4DEA1AB3" w14:textId="77777777" w:rsidR="00CC1CD1" w:rsidRPr="00972668" w:rsidRDefault="00CC1CD1" w:rsidP="00CC1CD1">
      <w:pPr>
        <w:ind w:firstLine="567"/>
        <w:jc w:val="both"/>
        <w:rPr>
          <w:rFonts w:ascii="GHEA Grapalat" w:hAnsi="GHEA Grapalat"/>
          <w:sz w:val="20"/>
          <w:lang w:val="af-ZA"/>
        </w:rPr>
      </w:pPr>
    </w:p>
    <w:p w14:paraId="290F35B9" w14:textId="77777777" w:rsidR="00CC1CD1" w:rsidRPr="00972668" w:rsidRDefault="00CC1CD1" w:rsidP="00CC1CD1">
      <w:pPr>
        <w:ind w:firstLine="567"/>
        <w:jc w:val="both"/>
        <w:rPr>
          <w:rFonts w:ascii="GHEA Grapalat" w:hAnsi="GHEA Grapalat"/>
          <w:sz w:val="20"/>
          <w:lang w:val="af-ZA"/>
        </w:rPr>
      </w:pPr>
    </w:p>
    <w:p w14:paraId="478CB4E0" w14:textId="09E9848D" w:rsidR="00CC1CD1" w:rsidRPr="00972668" w:rsidRDefault="00CC1CD1" w:rsidP="00CC1CD1">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00F57EA6">
        <w:rPr>
          <w:rFonts w:ascii="GHEA Grapalat" w:hAnsi="GHEA Grapalat" w:cs="Sylfaen"/>
          <w:b/>
          <w:sz w:val="20"/>
        </w:rPr>
        <w:t>ԲԱՑ</w:t>
      </w:r>
      <w:r w:rsidR="00F57EA6" w:rsidRPr="008D2826">
        <w:rPr>
          <w:rFonts w:ascii="GHEA Grapalat" w:hAnsi="GHEA Grapalat" w:cs="Sylfaen"/>
          <w:b/>
          <w:sz w:val="20"/>
          <w:lang w:val="af-ZA"/>
        </w:rPr>
        <w:t xml:space="preserve"> </w:t>
      </w:r>
      <w:r w:rsidR="00F57EA6">
        <w:rPr>
          <w:rFonts w:ascii="GHEA Grapalat" w:hAnsi="GHEA Grapalat" w:cs="Sylfaen"/>
          <w:b/>
          <w:sz w:val="20"/>
        </w:rPr>
        <w:t>ՄՐՑՈՒՅԹ</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7C03D7D4" w14:textId="77777777" w:rsidR="00CC1CD1" w:rsidRPr="00972668" w:rsidRDefault="00CC1CD1" w:rsidP="00CC1CD1">
      <w:pPr>
        <w:ind w:firstLine="567"/>
        <w:jc w:val="both"/>
        <w:rPr>
          <w:rFonts w:ascii="GHEA Grapalat" w:hAnsi="GHEA Grapalat"/>
          <w:sz w:val="20"/>
          <w:lang w:val="af-ZA"/>
        </w:rPr>
      </w:pPr>
    </w:p>
    <w:p w14:paraId="3A7BD3C8"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r w:rsidRPr="00972668">
        <w:rPr>
          <w:rFonts w:ascii="GHEA Grapalat" w:hAnsi="GHEA Grapalat" w:cs="Times Armenian"/>
          <w:sz w:val="20"/>
          <w:lang w:val="af-ZA"/>
        </w:rPr>
        <w:tab/>
      </w:r>
    </w:p>
    <w:p w14:paraId="3B786B8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15C326DE" w14:textId="77777777" w:rsidR="00CC1CD1" w:rsidRPr="005E1F72" w:rsidRDefault="00CC1CD1" w:rsidP="00CC1CD1">
      <w:pPr>
        <w:ind w:firstLine="1134"/>
        <w:jc w:val="both"/>
        <w:rPr>
          <w:rFonts w:ascii="GHEA Grapalat" w:hAnsi="GHEA Grapalat" w:cs="Times Armenian"/>
          <w:sz w:val="20"/>
          <w:lang w:val="af-ZA"/>
        </w:rPr>
      </w:pPr>
      <w:r w:rsidRPr="00334B2F">
        <w:rPr>
          <w:rFonts w:ascii="GHEA Grapalat" w:hAnsi="GHEA Grapalat"/>
          <w:sz w:val="20"/>
          <w:lang w:val="af-ZA"/>
        </w:rPr>
        <w:t>3.</w:t>
      </w:r>
      <w:r w:rsidRPr="00334B2F">
        <w:rPr>
          <w:rFonts w:ascii="GHEA Grapalat" w:hAnsi="GHEA Grapalat"/>
          <w:sz w:val="20"/>
          <w:lang w:val="af-ZA"/>
        </w:rPr>
        <w:tab/>
      </w:r>
      <w:proofErr w:type="spellStart"/>
      <w:r w:rsidRPr="00334B2F">
        <w:rPr>
          <w:rFonts w:ascii="GHEA Grapalat" w:hAnsi="GHEA Grapalat" w:cs="Sylfaen"/>
          <w:sz w:val="20"/>
        </w:rPr>
        <w:t>Հավելվածներ</w:t>
      </w:r>
      <w:proofErr w:type="spellEnd"/>
      <w:r w:rsidRPr="00334B2F">
        <w:rPr>
          <w:rFonts w:ascii="GHEA Grapalat" w:hAnsi="GHEA Grapalat" w:cs="Times Armenian"/>
          <w:sz w:val="20"/>
          <w:lang w:val="af-ZA"/>
        </w:rPr>
        <w:t xml:space="preserve"> 1-7</w:t>
      </w:r>
      <w:r w:rsidRPr="005E1F72">
        <w:rPr>
          <w:rFonts w:ascii="GHEA Grapalat" w:hAnsi="GHEA Grapalat" w:cs="Times Armenian"/>
          <w:sz w:val="20"/>
          <w:lang w:val="af-ZA"/>
        </w:rPr>
        <w:tab/>
      </w:r>
    </w:p>
    <w:p w14:paraId="7AB6C4EC" w14:textId="77777777" w:rsidR="00CC1CD1" w:rsidRPr="005E1F72" w:rsidRDefault="00CC1CD1" w:rsidP="00CC1CD1">
      <w:pPr>
        <w:ind w:firstLine="1134"/>
        <w:jc w:val="both"/>
        <w:rPr>
          <w:rFonts w:ascii="GHEA Grapalat" w:hAnsi="GHEA Grapalat" w:cs="Times Armenian"/>
          <w:sz w:val="20"/>
          <w:lang w:val="af-ZA"/>
        </w:rPr>
      </w:pPr>
    </w:p>
    <w:p w14:paraId="50AD8D5E" w14:textId="77777777" w:rsidR="00CC1CD1" w:rsidRPr="005E1F72" w:rsidRDefault="00CC1CD1" w:rsidP="00CC1CD1">
      <w:pPr>
        <w:ind w:firstLine="1134"/>
        <w:jc w:val="both"/>
        <w:rPr>
          <w:rFonts w:ascii="GHEA Grapalat" w:hAnsi="GHEA Grapalat" w:cs="Times Armenian"/>
          <w:sz w:val="20"/>
          <w:lang w:val="af-ZA"/>
        </w:rPr>
      </w:pPr>
    </w:p>
    <w:p w14:paraId="2D151DE6" w14:textId="77777777" w:rsidR="00CC1CD1" w:rsidRPr="005E1F72" w:rsidRDefault="00CC1CD1" w:rsidP="00CC1CD1">
      <w:pPr>
        <w:ind w:firstLine="1134"/>
        <w:jc w:val="both"/>
        <w:rPr>
          <w:rFonts w:ascii="GHEA Grapalat" w:hAnsi="GHEA Grapalat" w:cs="Times Armenian"/>
          <w:sz w:val="20"/>
          <w:lang w:val="af-ZA"/>
        </w:rPr>
      </w:pPr>
    </w:p>
    <w:p w14:paraId="1E28D6BA" w14:textId="77777777" w:rsidR="00CC1CD1" w:rsidRPr="005E1F72" w:rsidRDefault="00CC1CD1" w:rsidP="00CC1CD1">
      <w:pPr>
        <w:ind w:firstLine="1134"/>
        <w:jc w:val="both"/>
        <w:rPr>
          <w:rFonts w:ascii="GHEA Grapalat" w:hAnsi="GHEA Grapalat" w:cs="Times Armenian"/>
          <w:sz w:val="20"/>
          <w:lang w:val="af-ZA"/>
        </w:rPr>
      </w:pPr>
    </w:p>
    <w:p w14:paraId="1FC24CB4" w14:textId="77777777" w:rsidR="00CC1CD1" w:rsidRPr="005E1F72" w:rsidRDefault="00CC1CD1" w:rsidP="00CC1CD1">
      <w:pPr>
        <w:ind w:firstLine="1134"/>
        <w:jc w:val="both"/>
        <w:rPr>
          <w:rFonts w:ascii="GHEA Grapalat" w:hAnsi="GHEA Grapalat" w:cs="Times Armenian"/>
          <w:sz w:val="20"/>
          <w:lang w:val="af-ZA"/>
        </w:rPr>
      </w:pPr>
    </w:p>
    <w:p w14:paraId="7C055287" w14:textId="77777777" w:rsidR="00CC1CD1" w:rsidRPr="005E1F72" w:rsidRDefault="00CC1CD1" w:rsidP="00CC1CD1">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Pr="005E1F72">
        <w:rPr>
          <w:rFonts w:ascii="GHEA Grapalat" w:hAnsi="GHEA Grapalat" w:cs="Times Armenian"/>
          <w:sz w:val="20"/>
          <w:lang w:val="af-ZA"/>
        </w:rPr>
        <w:br w:type="page"/>
      </w:r>
      <w:r w:rsidRPr="005E1F72">
        <w:rPr>
          <w:rFonts w:ascii="GHEA Grapalat" w:hAnsi="GHEA Grapalat" w:cs="Times Armenian"/>
          <w:sz w:val="20"/>
          <w:lang w:val="af-ZA"/>
        </w:rPr>
        <w:lastRenderedPageBreak/>
        <w:tab/>
      </w:r>
    </w:p>
    <w:p w14:paraId="733C0DA2" w14:textId="0926A5A9" w:rsidR="00CC1CD1" w:rsidRPr="005E1F72" w:rsidRDefault="00CC1CD1" w:rsidP="00CC1CD1">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Pr>
          <w:rFonts w:ascii="GHEA Grapalat" w:hAnsi="GHEA Grapalat" w:cs="Times Armenian"/>
          <w:sz w:val="20"/>
          <w:lang w:val="af-ZA"/>
        </w:rPr>
        <w:t>ԵՔ-</w:t>
      </w:r>
      <w:r w:rsidR="00B56F16">
        <w:rPr>
          <w:rFonts w:ascii="GHEA Grapalat" w:hAnsi="GHEA Grapalat" w:cs="Times Armenian"/>
          <w:sz w:val="20"/>
          <w:lang w:val="af-ZA"/>
        </w:rPr>
        <w:t>ԲՄԱՇՁԲ-</w:t>
      </w:r>
      <w:r w:rsidR="00AE67EB">
        <w:rPr>
          <w:rFonts w:ascii="GHEA Grapalat" w:hAnsi="GHEA Grapalat" w:cs="Times Armenian"/>
          <w:sz w:val="20"/>
          <w:lang w:val="af-ZA"/>
        </w:rPr>
        <w:t>26/13</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F57EA6">
        <w:rPr>
          <w:rFonts w:ascii="GHEA Grapalat" w:hAnsi="GHEA Grapalat" w:cs="Sylfaen"/>
          <w:sz w:val="20"/>
        </w:rPr>
        <w:t>բաց</w:t>
      </w:r>
      <w:proofErr w:type="spellEnd"/>
      <w:r w:rsidR="00F57EA6" w:rsidRPr="00F57EA6">
        <w:rPr>
          <w:rFonts w:ascii="GHEA Grapalat" w:hAnsi="GHEA Grapalat" w:cs="Sylfaen"/>
          <w:sz w:val="20"/>
          <w:lang w:val="af-ZA"/>
        </w:rPr>
        <w:t xml:space="preserve"> </w:t>
      </w:r>
      <w:proofErr w:type="spellStart"/>
      <w:r w:rsidR="00F57EA6">
        <w:rPr>
          <w:rFonts w:ascii="GHEA Grapalat" w:hAnsi="GHEA Grapalat" w:cs="Sylfaen"/>
          <w:sz w:val="20"/>
        </w:rPr>
        <w:t>մրցույթ</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Pr="005E1F72">
        <w:rPr>
          <w:rFonts w:ascii="GHEA Grapalat" w:hAnsi="GHEA Grapalat" w:cs="Times Armenian"/>
          <w:sz w:val="20"/>
          <w:lang w:val="af-ZA"/>
        </w:rPr>
        <w:t>։</w:t>
      </w:r>
    </w:p>
    <w:p w14:paraId="61E40526" w14:textId="77777777" w:rsidR="00CC1CD1" w:rsidRPr="005E1F72" w:rsidRDefault="00CC1CD1" w:rsidP="00CC1CD1">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2017</w:t>
      </w:r>
      <w:r w:rsidRPr="005E1F72">
        <w:rPr>
          <w:rFonts w:ascii="GHEA Grapalat" w:hAnsi="GHEA Grapalat" w:cs="Sylfaen"/>
          <w:sz w:val="20"/>
        </w:rPr>
        <w:t>թ</w:t>
      </w:r>
      <w:r w:rsidRPr="005E1F72">
        <w:rPr>
          <w:rFonts w:ascii="GHEA Grapalat" w:hAnsi="GHEA Grapalat" w:cs="Times Armenian"/>
          <w:sz w:val="20"/>
          <w:lang w:val="af-ZA"/>
        </w:rPr>
        <w:t>. մայիսի 4-ի N 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r w:rsidRPr="005E1F72">
        <w:rPr>
          <w:rFonts w:ascii="GHEA Grapalat" w:hAnsi="GHEA Grapalat" w:cs="Times Armenia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կառավարության</w:t>
      </w:r>
      <w:proofErr w:type="spellEnd"/>
      <w:r w:rsidRPr="005E1F72">
        <w:rPr>
          <w:rFonts w:ascii="GHEA Grapalat" w:hAnsi="GHEA Grapalat" w:cs="Times Armenian"/>
          <w:sz w:val="20"/>
          <w:lang w:val="af-ZA"/>
        </w:rPr>
        <w:t xml:space="preserve"> 2017 </w:t>
      </w:r>
      <w:proofErr w:type="spellStart"/>
      <w:r w:rsidRPr="005E1F72">
        <w:rPr>
          <w:rFonts w:ascii="GHEA Grapalat" w:hAnsi="GHEA Grapalat" w:cs="Times Armenian"/>
          <w:sz w:val="20"/>
        </w:rPr>
        <w:t>թվականի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ապրիլի</w:t>
      </w:r>
      <w:proofErr w:type="spellEnd"/>
      <w:r w:rsidRPr="005E1F72">
        <w:rPr>
          <w:rFonts w:ascii="GHEA Grapalat" w:hAnsi="GHEA Grapalat" w:cs="Times Armenian"/>
          <w:sz w:val="20"/>
          <w:lang w:val="af-ZA"/>
        </w:rPr>
        <w:t xml:space="preserve"> 6-</w:t>
      </w:r>
      <w:r w:rsidRPr="005E1F72">
        <w:rPr>
          <w:rFonts w:ascii="GHEA Grapalat" w:hAnsi="GHEA Grapalat" w:cs="Times Armenian"/>
          <w:sz w:val="20"/>
        </w:rPr>
        <w:t>ի</w:t>
      </w:r>
      <w:r w:rsidRPr="005E1F72">
        <w:rPr>
          <w:rFonts w:ascii="GHEA Grapalat" w:hAnsi="GHEA Grapalat" w:cs="Times Armenian"/>
          <w:sz w:val="20"/>
          <w:lang w:val="af-ZA"/>
        </w:rPr>
        <w:t xml:space="preserve"> N 386-</w:t>
      </w:r>
      <w:r w:rsidRPr="005E1F72">
        <w:rPr>
          <w:rFonts w:ascii="GHEA Grapalat" w:hAnsi="GHEA Grapalat" w:cs="Times Armenian"/>
          <w:sz w:val="20"/>
        </w:rPr>
        <w:t>Ն</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հաստատված</w:t>
      </w:r>
      <w:proofErr w:type="spellEnd"/>
      <w:r w:rsidRPr="005E1F72">
        <w:rPr>
          <w:rFonts w:ascii="GHEA Grapalat" w:hAnsi="GHEA Grapalat" w:cs="Times Armenian"/>
          <w:sz w:val="20"/>
          <w:lang w:val="af-ZA"/>
        </w:rPr>
        <w:t xml:space="preserve"> «Է</w:t>
      </w:r>
      <w:proofErr w:type="spellStart"/>
      <w:r w:rsidRPr="005E1F72">
        <w:rPr>
          <w:rFonts w:ascii="GHEA Grapalat" w:hAnsi="GHEA Grapalat" w:cs="Times Armenian"/>
          <w:sz w:val="20"/>
        </w:rPr>
        <w:t>լեկտրոնային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ձևով</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կատարման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Pr>
          <w:rFonts w:ascii="GHEA Grapalat" w:hAnsi="GHEA Grapalat"/>
          <w:sz w:val="20"/>
          <w:lang w:val="hy-AM"/>
        </w:rPr>
        <w:t>Երևան</w:t>
      </w:r>
      <w:r w:rsidRPr="005E1F72">
        <w:rPr>
          <w:rFonts w:ascii="GHEA Grapalat" w:hAnsi="GHEA Grapalat"/>
          <w:sz w:val="20"/>
        </w:rPr>
        <w:t>ի</w:t>
      </w:r>
      <w:r>
        <w:rPr>
          <w:rFonts w:ascii="GHEA Grapalat" w:hAnsi="GHEA Grapalat"/>
          <w:sz w:val="20"/>
          <w:lang w:val="hy-AM"/>
        </w:rPr>
        <w:t xml:space="preserve"> քաղաքապետարանի</w:t>
      </w:r>
      <w:r w:rsidRPr="005E1F72">
        <w:rPr>
          <w:rFonts w:ascii="GHEA Grapalat" w:hAnsi="GHEA Grapalat"/>
          <w:sz w:val="20"/>
          <w:lang w:val="af-ZA"/>
        </w:rPr>
        <w:t xml:space="preserve"> </w:t>
      </w:r>
      <w:r w:rsidRPr="005E1F72">
        <w:rPr>
          <w:rFonts w:ascii="GHEA Grapalat" w:hAnsi="GHEA Grapalat" w:cs="Times Armenian"/>
          <w:sz w:val="20"/>
          <w:lang w:val="af-ZA"/>
        </w:rPr>
        <w:t>(</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պատվիրատու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Pr="005E1F72">
        <w:rPr>
          <w:rFonts w:ascii="GHEA Grapalat" w:hAnsi="GHEA Grapalat" w:cs="Times Armenian"/>
          <w:sz w:val="20"/>
          <w:lang w:val="af-ZA"/>
        </w:rPr>
        <w:t>։</w:t>
      </w:r>
    </w:p>
    <w:p w14:paraId="03A6620B" w14:textId="77777777" w:rsidR="00CC1CD1" w:rsidRPr="005E1F72" w:rsidRDefault="00CC1CD1" w:rsidP="00CC1CD1">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համակարգում </w:t>
      </w:r>
      <w:proofErr w:type="spellStart"/>
      <w:r w:rsidRPr="005E1F72">
        <w:rPr>
          <w:rFonts w:ascii="GHEA Grapalat" w:hAnsi="GHEA Grapalat" w:cs="Sylfaen"/>
          <w:sz w:val="20"/>
        </w:rPr>
        <w:t>գրանցված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Pr="005E1F72">
        <w:rPr>
          <w:rFonts w:ascii="GHEA Grapalat" w:hAnsi="GHEA Grapalat" w:cs="Times Armenian"/>
          <w:sz w:val="20"/>
          <w:lang w:val="af-ZA"/>
        </w:rPr>
        <w:t>։</w:t>
      </w:r>
    </w:p>
    <w:p w14:paraId="210BEE4E" w14:textId="77777777" w:rsidR="00CC1CD1" w:rsidRPr="005E1F72" w:rsidRDefault="00CC1CD1" w:rsidP="00CC1CD1">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Pr="005E1F72">
        <w:rPr>
          <w:rFonts w:ascii="GHEA Grapalat" w:hAnsi="GHEA Grapalat" w:cs="Sylfaen"/>
          <w:szCs w:val="24"/>
          <w:lang w:val="ru-RU"/>
        </w:rPr>
        <w:t>համակարգ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61C1E38D" w14:textId="77777777" w:rsidR="00CC1CD1" w:rsidRPr="005E1F72" w:rsidRDefault="00CC1CD1" w:rsidP="00CC1CD1">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Pr="005E1F72">
        <w:rPr>
          <w:rFonts w:ascii="GHEA Grapalat" w:hAnsi="GHEA Grapalat" w:cs="Times Armenian"/>
          <w:sz w:val="20"/>
          <w:lang w:val="af-ZA"/>
        </w:rPr>
        <w:t xml:space="preserve">։ </w:t>
      </w:r>
    </w:p>
    <w:p w14:paraId="6643816C" w14:textId="61B599B0" w:rsidR="00CC1CD1" w:rsidRPr="005E1F72" w:rsidRDefault="00CC1CD1" w:rsidP="00CC1CD1">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էլեկտրոնային փոստի հասցեն է` </w:t>
      </w:r>
      <w:r w:rsidR="007B3CEF">
        <w:rPr>
          <w:rFonts w:ascii="GHEA Grapalat" w:hAnsi="GHEA Grapalat"/>
        </w:rPr>
        <w:t>gor.muradyan@yerevan.am</w:t>
      </w:r>
    </w:p>
    <w:p w14:paraId="46C8E6F9" w14:textId="77777777" w:rsidR="00CC1CD1" w:rsidRPr="005E1F72" w:rsidRDefault="00CC1CD1" w:rsidP="00CC1CD1">
      <w:pPr>
        <w:jc w:val="center"/>
        <w:rPr>
          <w:rFonts w:ascii="GHEA Grapalat" w:hAnsi="GHEA Grapalat"/>
          <w:szCs w:val="22"/>
          <w:lang w:val="af-ZA"/>
        </w:rPr>
      </w:pPr>
      <w:r w:rsidRPr="005E1F72">
        <w:rPr>
          <w:rFonts w:ascii="GHEA Grapalat" w:hAnsi="GHEA Grapalat"/>
          <w:sz w:val="16"/>
          <w:szCs w:val="16"/>
          <w:lang w:val="af-ZA"/>
        </w:rPr>
        <w:br w:type="page"/>
      </w:r>
      <w:r w:rsidRPr="005E1F72">
        <w:rPr>
          <w:rFonts w:ascii="GHEA Grapalat" w:hAnsi="GHEA Grapalat" w:cs="Sylfaen"/>
          <w:szCs w:val="22"/>
        </w:rPr>
        <w:lastRenderedPageBreak/>
        <w:t>ՄԱՍ</w:t>
      </w:r>
      <w:r w:rsidRPr="005E1F72">
        <w:rPr>
          <w:rFonts w:ascii="GHEA Grapalat" w:hAnsi="GHEA Grapalat" w:cs="Times Armenian"/>
          <w:szCs w:val="22"/>
          <w:lang w:val="af-ZA"/>
        </w:rPr>
        <w:t xml:space="preserve">  I</w:t>
      </w:r>
    </w:p>
    <w:p w14:paraId="2451B706" w14:textId="77777777" w:rsidR="00CC1CD1" w:rsidRPr="005E1F72" w:rsidRDefault="00CC1CD1" w:rsidP="00CC1CD1">
      <w:pPr>
        <w:pStyle w:val="Heading3"/>
        <w:spacing w:line="240" w:lineRule="auto"/>
        <w:ind w:firstLine="567"/>
        <w:rPr>
          <w:rFonts w:ascii="GHEA Grapalat" w:hAnsi="GHEA Grapalat"/>
          <w:sz w:val="24"/>
          <w:szCs w:val="22"/>
          <w:lang w:val="af-ZA"/>
        </w:rPr>
      </w:pPr>
    </w:p>
    <w:p w14:paraId="6DE72F7A" w14:textId="77777777" w:rsidR="00CC1CD1" w:rsidRPr="005E1F72" w:rsidRDefault="00CC1CD1" w:rsidP="00CC1CD1">
      <w:pPr>
        <w:numPr>
          <w:ilvl w:val="0"/>
          <w:numId w:val="3"/>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59155467" w14:textId="77777777" w:rsidR="00CC1CD1" w:rsidRPr="005E1F72" w:rsidRDefault="00CC1CD1" w:rsidP="00CC1CD1">
      <w:pPr>
        <w:ind w:left="360"/>
        <w:jc w:val="center"/>
        <w:rPr>
          <w:rFonts w:ascii="GHEA Grapalat" w:hAnsi="GHEA Grapalat" w:cs="Sylfaen"/>
          <w:b/>
          <w:sz w:val="20"/>
        </w:rPr>
      </w:pPr>
    </w:p>
    <w:p w14:paraId="2253E1A4" w14:textId="41A63A61" w:rsidR="00CC1CD1" w:rsidRDefault="00CC1CD1" w:rsidP="00CC1CD1">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proofErr w:type="spellStart"/>
      <w:r w:rsidRPr="00E27B3B">
        <w:rPr>
          <w:rFonts w:ascii="GHEA Grapalat" w:hAnsi="GHEA Grapalat" w:cs="Sylfaen"/>
          <w:i w:val="0"/>
        </w:rPr>
        <w:t>Գնման</w:t>
      </w:r>
      <w:proofErr w:type="spellEnd"/>
      <w:r w:rsidRPr="00CB3DE4">
        <w:rPr>
          <w:rFonts w:ascii="GHEA Grapalat" w:hAnsi="GHEA Grapalat" w:cs="Sylfaen"/>
          <w:i w:val="0"/>
        </w:rPr>
        <w:t xml:space="preserve"> </w:t>
      </w:r>
      <w:proofErr w:type="spellStart"/>
      <w:r w:rsidRPr="00E27B3B">
        <w:rPr>
          <w:rFonts w:ascii="GHEA Grapalat" w:hAnsi="GHEA Grapalat" w:cs="Sylfaen"/>
          <w:i w:val="0"/>
        </w:rPr>
        <w:t>առարկա</w:t>
      </w:r>
      <w:proofErr w:type="spellEnd"/>
      <w:r w:rsidRPr="00CB3DE4">
        <w:rPr>
          <w:rFonts w:ascii="GHEA Grapalat" w:hAnsi="GHEA Grapalat" w:cs="Sylfaen"/>
          <w:i w:val="0"/>
        </w:rPr>
        <w:t xml:space="preserve"> </w:t>
      </w:r>
      <w:r w:rsidRPr="00E27B3B">
        <w:rPr>
          <w:rFonts w:ascii="GHEA Grapalat" w:hAnsi="GHEA Grapalat" w:cs="Sylfaen"/>
          <w:i w:val="0"/>
        </w:rPr>
        <w:t>է</w:t>
      </w:r>
      <w:r w:rsidRPr="00CB3DE4">
        <w:rPr>
          <w:rFonts w:ascii="GHEA Grapalat" w:hAnsi="GHEA Grapalat" w:cs="Sylfaen"/>
          <w:i w:val="0"/>
        </w:rPr>
        <w:t xml:space="preserve"> </w:t>
      </w:r>
      <w:proofErr w:type="spellStart"/>
      <w:r w:rsidRPr="00E27B3B">
        <w:rPr>
          <w:rFonts w:ascii="GHEA Grapalat" w:hAnsi="GHEA Grapalat" w:cs="Sylfaen"/>
          <w:i w:val="0"/>
        </w:rPr>
        <w:t>Երևանի</w:t>
      </w:r>
      <w:proofErr w:type="spellEnd"/>
      <w:r w:rsidRPr="00E27B3B">
        <w:rPr>
          <w:rFonts w:ascii="GHEA Grapalat" w:hAnsi="GHEA Grapalat" w:cs="Sylfaen"/>
          <w:i w:val="0"/>
        </w:rPr>
        <w:t xml:space="preserve"> </w:t>
      </w:r>
      <w:proofErr w:type="spellStart"/>
      <w:r w:rsidRPr="00E27B3B">
        <w:rPr>
          <w:rFonts w:ascii="GHEA Grapalat" w:hAnsi="GHEA Grapalat" w:cs="Sylfaen"/>
          <w:i w:val="0"/>
        </w:rPr>
        <w:t>քաղաքապետարանի</w:t>
      </w:r>
      <w:proofErr w:type="spellEnd"/>
      <w:r w:rsidRPr="00CB3DE4">
        <w:rPr>
          <w:rFonts w:ascii="GHEA Grapalat" w:hAnsi="GHEA Grapalat" w:cs="Sylfaen"/>
          <w:i w:val="0"/>
        </w:rPr>
        <w:t xml:space="preserve"> </w:t>
      </w:r>
      <w:proofErr w:type="spellStart"/>
      <w:r w:rsidRPr="00E27B3B">
        <w:rPr>
          <w:rFonts w:ascii="GHEA Grapalat" w:hAnsi="GHEA Grapalat" w:cs="Sylfaen"/>
          <w:i w:val="0"/>
        </w:rPr>
        <w:t>կարիքների</w:t>
      </w:r>
      <w:proofErr w:type="spellEnd"/>
      <w:r w:rsidRPr="00CB3DE4">
        <w:rPr>
          <w:rFonts w:ascii="GHEA Grapalat" w:hAnsi="GHEA Grapalat" w:cs="Sylfaen"/>
          <w:i w:val="0"/>
        </w:rPr>
        <w:t xml:space="preserve"> </w:t>
      </w:r>
      <w:proofErr w:type="spellStart"/>
      <w:r w:rsidRPr="00E27B3B">
        <w:rPr>
          <w:rFonts w:ascii="GHEA Grapalat" w:hAnsi="GHEA Grapalat" w:cs="Sylfaen"/>
          <w:i w:val="0"/>
        </w:rPr>
        <w:t>համար</w:t>
      </w:r>
      <w:proofErr w:type="spellEnd"/>
      <w:r w:rsidRPr="00CB3DE4">
        <w:rPr>
          <w:rFonts w:ascii="GHEA Grapalat" w:hAnsi="GHEA Grapalat" w:cs="Sylfaen"/>
          <w:i w:val="0"/>
        </w:rPr>
        <w:t xml:space="preserve">` </w:t>
      </w:r>
      <w:r w:rsidR="00CB3DE4" w:rsidRPr="00CB3DE4">
        <w:rPr>
          <w:rFonts w:ascii="GHEA Grapalat" w:hAnsi="GHEA Grapalat" w:cs="Sylfaen"/>
          <w:i w:val="0"/>
        </w:rPr>
        <w:t>Երևան քաղաքի էրեբունի վարչական շրջանի Տիտոգրադյան փողոցի միջին նորոգման աշխատանքների</w:t>
      </w:r>
      <w:r w:rsidR="00CB3DE4" w:rsidRPr="00CB3DE4">
        <w:rPr>
          <w:rFonts w:ascii="GHEA Grapalat" w:hAnsi="GHEA Grapalat" w:cs="Sylfaen"/>
          <w:i w:val="0"/>
        </w:rPr>
        <w:t xml:space="preserve"> </w:t>
      </w:r>
      <w:proofErr w:type="spellStart"/>
      <w:r w:rsidRPr="00CB3DE4">
        <w:rPr>
          <w:rFonts w:ascii="GHEA Grapalat" w:hAnsi="GHEA Grapalat" w:cs="Sylfaen"/>
          <w:i w:val="0"/>
        </w:rPr>
        <w:t>ձեռքբերումը</w:t>
      </w:r>
      <w:proofErr w:type="spellEnd"/>
      <w:r w:rsidRPr="00CB3DE4">
        <w:rPr>
          <w:rFonts w:ascii="GHEA Grapalat" w:hAnsi="GHEA Grapalat" w:cs="Sylfaen"/>
          <w:i w:val="0"/>
        </w:rPr>
        <w:t xml:space="preserve"> (</w:t>
      </w:r>
      <w:proofErr w:type="spellStart"/>
      <w:r w:rsidRPr="00CB3DE4">
        <w:rPr>
          <w:rFonts w:ascii="GHEA Grapalat" w:hAnsi="GHEA Grapalat" w:cs="Sylfaen"/>
          <w:i w:val="0"/>
        </w:rPr>
        <w:t>այսուհետ</w:t>
      </w:r>
      <w:proofErr w:type="spellEnd"/>
      <w:r w:rsidRPr="00CB3DE4">
        <w:rPr>
          <w:rFonts w:ascii="GHEA Grapalat" w:hAnsi="GHEA Grapalat" w:cs="Sylfaen"/>
          <w:i w:val="0"/>
        </w:rPr>
        <w:t xml:space="preserve">` </w:t>
      </w:r>
      <w:proofErr w:type="spellStart"/>
      <w:r w:rsidRPr="00CB3DE4">
        <w:rPr>
          <w:rFonts w:ascii="GHEA Grapalat" w:hAnsi="GHEA Grapalat" w:cs="Sylfaen"/>
          <w:i w:val="0"/>
        </w:rPr>
        <w:t>նաև</w:t>
      </w:r>
      <w:proofErr w:type="spellEnd"/>
      <w:r w:rsidRPr="00CB3DE4">
        <w:rPr>
          <w:rFonts w:ascii="GHEA Grapalat" w:hAnsi="GHEA Grapalat" w:cs="Sylfaen"/>
          <w:i w:val="0"/>
        </w:rPr>
        <w:t xml:space="preserve"> </w:t>
      </w:r>
      <w:proofErr w:type="spellStart"/>
      <w:r w:rsidRPr="00CB3DE4">
        <w:rPr>
          <w:rFonts w:ascii="GHEA Grapalat" w:hAnsi="GHEA Grapalat" w:cs="Sylfaen"/>
          <w:i w:val="0"/>
        </w:rPr>
        <w:t>աշխատանք</w:t>
      </w:r>
      <w:proofErr w:type="spellEnd"/>
      <w:r w:rsidRPr="00CB3DE4">
        <w:rPr>
          <w:rFonts w:ascii="GHEA Grapalat" w:hAnsi="GHEA Grapalat" w:cs="Sylfaen"/>
          <w:i w:val="0"/>
        </w:rPr>
        <w:t xml:space="preserve">), </w:t>
      </w:r>
      <w:proofErr w:type="spellStart"/>
      <w:r w:rsidRPr="00CB3DE4">
        <w:rPr>
          <w:rFonts w:ascii="GHEA Grapalat" w:hAnsi="GHEA Grapalat" w:cs="Sylfaen"/>
          <w:i w:val="0"/>
        </w:rPr>
        <w:t>որ</w:t>
      </w:r>
      <w:proofErr w:type="spellEnd"/>
      <w:r w:rsidR="00FE5311" w:rsidRPr="00CB3DE4">
        <w:rPr>
          <w:rFonts w:ascii="GHEA Grapalat" w:hAnsi="GHEA Grapalat" w:cs="Sylfaen"/>
          <w:i w:val="0"/>
        </w:rPr>
        <w:t>ը</w:t>
      </w:r>
      <w:r w:rsidRPr="00CB3DE4">
        <w:rPr>
          <w:rFonts w:ascii="GHEA Grapalat" w:hAnsi="GHEA Grapalat" w:cs="Sylfaen"/>
          <w:i w:val="0"/>
        </w:rPr>
        <w:t xml:space="preserve"> </w:t>
      </w:r>
      <w:proofErr w:type="spellStart"/>
      <w:r w:rsidRPr="00CB3DE4">
        <w:rPr>
          <w:rFonts w:ascii="GHEA Grapalat" w:hAnsi="GHEA Grapalat" w:cs="Sylfaen"/>
          <w:i w:val="0"/>
        </w:rPr>
        <w:t>խմբավորված</w:t>
      </w:r>
      <w:proofErr w:type="spellEnd"/>
      <w:r w:rsidRPr="00CB3DE4">
        <w:rPr>
          <w:rFonts w:ascii="GHEA Grapalat" w:hAnsi="GHEA Grapalat" w:cs="Sylfaen"/>
          <w:i w:val="0"/>
        </w:rPr>
        <w:t xml:space="preserve">  </w:t>
      </w:r>
      <w:r w:rsidR="00FE5311" w:rsidRPr="00CB3DE4">
        <w:rPr>
          <w:rFonts w:ascii="GHEA Grapalat" w:hAnsi="GHEA Grapalat" w:cs="Sylfaen"/>
          <w:i w:val="0"/>
        </w:rPr>
        <w:t>է</w:t>
      </w:r>
      <w:r w:rsidRPr="00CB3DE4">
        <w:rPr>
          <w:rFonts w:ascii="GHEA Grapalat" w:hAnsi="GHEA Grapalat" w:cs="Sylfaen"/>
          <w:i w:val="0"/>
        </w:rPr>
        <w:t xml:space="preserve"> </w:t>
      </w:r>
      <w:r w:rsidR="00FE5311" w:rsidRPr="00CB3DE4">
        <w:rPr>
          <w:rFonts w:ascii="GHEA Grapalat" w:hAnsi="GHEA Grapalat" w:cs="Sylfaen"/>
          <w:i w:val="0"/>
        </w:rPr>
        <w:t>1</w:t>
      </w:r>
      <w:r w:rsidRPr="00CB3DE4">
        <w:rPr>
          <w:rFonts w:ascii="GHEA Grapalat" w:hAnsi="GHEA Grapalat" w:cs="Sylfaen"/>
          <w:i w:val="0"/>
        </w:rPr>
        <w:t xml:space="preserve"> /</w:t>
      </w:r>
      <w:r w:rsidR="00FE5311" w:rsidRPr="00CB3DE4">
        <w:rPr>
          <w:rFonts w:ascii="GHEA Grapalat" w:hAnsi="GHEA Grapalat" w:cs="Sylfaen"/>
          <w:i w:val="0"/>
        </w:rPr>
        <w:t>մեկ</w:t>
      </w:r>
      <w:r w:rsidRPr="00CB3DE4">
        <w:rPr>
          <w:rFonts w:ascii="GHEA Grapalat" w:hAnsi="GHEA Grapalat" w:cs="Sylfaen"/>
          <w:i w:val="0"/>
        </w:rPr>
        <w:t xml:space="preserve">/ </w:t>
      </w:r>
      <w:proofErr w:type="spellStart"/>
      <w:r w:rsidRPr="00E27B3B">
        <w:rPr>
          <w:rFonts w:ascii="GHEA Grapalat" w:hAnsi="GHEA Grapalat" w:cs="Sylfaen"/>
          <w:i w:val="0"/>
        </w:rPr>
        <w:t>չափաբաժ</w:t>
      </w:r>
      <w:proofErr w:type="spellEnd"/>
      <w:r w:rsidR="00883D20" w:rsidRPr="00CB3DE4">
        <w:rPr>
          <w:rFonts w:ascii="GHEA Grapalat" w:hAnsi="GHEA Grapalat" w:cs="Sylfaen"/>
          <w:i w:val="0"/>
        </w:rPr>
        <w:t>ն</w:t>
      </w:r>
      <w:proofErr w:type="spellStart"/>
      <w:r w:rsidRPr="00E27B3B">
        <w:rPr>
          <w:rFonts w:ascii="GHEA Grapalat" w:hAnsi="GHEA Grapalat" w:cs="Sylfaen"/>
          <w:i w:val="0"/>
        </w:rPr>
        <w:t>ում</w:t>
      </w:r>
      <w:proofErr w:type="spellEnd"/>
      <w:r w:rsidRPr="00CB3DE4">
        <w:rPr>
          <w:rFonts w:ascii="GHEA Grapalat" w:hAnsi="GHEA Grapalat" w:cs="Sylfaen"/>
          <w:i w:val="0"/>
        </w:rPr>
        <w:t>`</w:t>
      </w:r>
    </w:p>
    <w:p w14:paraId="07040B7A" w14:textId="77777777" w:rsidR="00CC1CD1" w:rsidRPr="004F23E5" w:rsidRDefault="00CC1CD1" w:rsidP="00CC1CD1">
      <w:pPr>
        <w:rPr>
          <w:lang w:val="af-ZA"/>
        </w:rPr>
      </w:pP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980"/>
        <w:gridCol w:w="7200"/>
      </w:tblGrid>
      <w:tr w:rsidR="00CC1CD1" w:rsidRPr="00417B96" w14:paraId="627943F2" w14:textId="77777777" w:rsidTr="006507A1">
        <w:trPr>
          <w:trHeight w:val="420"/>
        </w:trPr>
        <w:tc>
          <w:tcPr>
            <w:tcW w:w="3307" w:type="dxa"/>
            <w:gridSpan w:val="2"/>
            <w:vAlign w:val="center"/>
          </w:tcPr>
          <w:p w14:paraId="4138F1F4" w14:textId="77777777" w:rsidR="00CC1CD1" w:rsidRPr="00417B96" w:rsidRDefault="00CC1CD1" w:rsidP="007759CD">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200" w:type="dxa"/>
            <w:vAlign w:val="center"/>
          </w:tcPr>
          <w:p w14:paraId="40A7050B" w14:textId="77777777" w:rsidR="00CC1CD1" w:rsidRPr="00417B96" w:rsidRDefault="00CC1CD1" w:rsidP="007759CD">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CC1CD1" w:rsidRPr="00A86963" w14:paraId="7694B3F0" w14:textId="77777777" w:rsidTr="006507A1">
        <w:trPr>
          <w:trHeight w:val="202"/>
        </w:trPr>
        <w:tc>
          <w:tcPr>
            <w:tcW w:w="1327" w:type="dxa"/>
            <w:vAlign w:val="center"/>
          </w:tcPr>
          <w:p w14:paraId="613089A8" w14:textId="77777777" w:rsidR="00CC1CD1" w:rsidRPr="00417B96" w:rsidRDefault="00CC1CD1" w:rsidP="007759CD">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980" w:type="dxa"/>
            <w:vAlign w:val="center"/>
          </w:tcPr>
          <w:p w14:paraId="1E1DDDB5" w14:textId="77777777" w:rsidR="00CC1CD1" w:rsidRPr="00417B96" w:rsidRDefault="00CC1CD1" w:rsidP="007759CD">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 </w:t>
            </w:r>
          </w:p>
        </w:tc>
        <w:tc>
          <w:tcPr>
            <w:tcW w:w="7200" w:type="dxa"/>
            <w:vAlign w:val="center"/>
          </w:tcPr>
          <w:p w14:paraId="7ACF1CE7" w14:textId="77777777" w:rsidR="00CC1CD1" w:rsidRPr="00417B96" w:rsidRDefault="00CC1CD1" w:rsidP="007759CD">
            <w:pPr>
              <w:pStyle w:val="BodyTextIndent2"/>
              <w:spacing w:line="240" w:lineRule="auto"/>
              <w:ind w:firstLine="0"/>
              <w:jc w:val="center"/>
              <w:rPr>
                <w:rFonts w:ascii="GHEA Grapalat" w:hAnsi="GHEA Grapalat"/>
                <w:b/>
                <w:bCs/>
                <w:i/>
                <w:iCs/>
              </w:rPr>
            </w:pPr>
          </w:p>
        </w:tc>
      </w:tr>
      <w:tr w:rsidR="000F6DB4" w:rsidRPr="00CB3DE4" w14:paraId="50197FE0" w14:textId="77777777" w:rsidTr="006507A1">
        <w:tc>
          <w:tcPr>
            <w:tcW w:w="1327" w:type="dxa"/>
            <w:vAlign w:val="center"/>
          </w:tcPr>
          <w:p w14:paraId="41C7FF4A" w14:textId="77777777" w:rsidR="000F6DB4" w:rsidRPr="00B37CE4" w:rsidRDefault="000F6DB4" w:rsidP="000F6DB4">
            <w:pPr>
              <w:pStyle w:val="BodyTextIndent2"/>
              <w:spacing w:line="240" w:lineRule="auto"/>
              <w:ind w:firstLine="0"/>
              <w:jc w:val="center"/>
              <w:rPr>
                <w:rFonts w:ascii="GHEA Grapalat" w:hAnsi="GHEA Grapalat"/>
                <w:szCs w:val="24"/>
                <w:lang w:val="hy-AM"/>
              </w:rPr>
            </w:pPr>
            <w:r w:rsidRPr="00B37CE4">
              <w:rPr>
                <w:rFonts w:ascii="GHEA Grapalat" w:hAnsi="GHEA Grapalat"/>
                <w:szCs w:val="24"/>
                <w:lang w:val="hy-AM"/>
              </w:rPr>
              <w:t>1</w:t>
            </w:r>
          </w:p>
        </w:tc>
        <w:tc>
          <w:tcPr>
            <w:tcW w:w="1980" w:type="dxa"/>
            <w:vAlign w:val="center"/>
          </w:tcPr>
          <w:p w14:paraId="30999286" w14:textId="11136EF7" w:rsidR="000F6DB4" w:rsidRPr="006507A1" w:rsidRDefault="005E4D03" w:rsidP="000F6DB4">
            <w:pPr>
              <w:pStyle w:val="BodyTextIndent2"/>
              <w:spacing w:line="240" w:lineRule="auto"/>
              <w:ind w:firstLine="0"/>
              <w:jc w:val="center"/>
              <w:rPr>
                <w:rFonts w:ascii="GHEA Grapalat" w:hAnsi="GHEA Grapalat"/>
              </w:rPr>
            </w:pPr>
            <w:r>
              <w:rPr>
                <w:rFonts w:ascii="GHEA Grapalat" w:hAnsi="GHEA Grapalat"/>
              </w:rPr>
              <w:t>213</w:t>
            </w:r>
            <w:r w:rsidR="00E27B3B">
              <w:rPr>
                <w:rFonts w:ascii="GHEA Grapalat" w:hAnsi="GHEA Grapalat"/>
              </w:rPr>
              <w:t>,</w:t>
            </w:r>
            <w:r>
              <w:rPr>
                <w:rFonts w:ascii="GHEA Grapalat" w:hAnsi="GHEA Grapalat"/>
              </w:rPr>
              <w:t>195</w:t>
            </w:r>
            <w:r w:rsidR="00E27B3B">
              <w:rPr>
                <w:rFonts w:ascii="GHEA Grapalat" w:hAnsi="GHEA Grapalat"/>
              </w:rPr>
              <w:t>,</w:t>
            </w:r>
            <w:r>
              <w:rPr>
                <w:rFonts w:ascii="GHEA Grapalat" w:hAnsi="GHEA Grapalat"/>
              </w:rPr>
              <w:t>901</w:t>
            </w:r>
          </w:p>
        </w:tc>
        <w:tc>
          <w:tcPr>
            <w:tcW w:w="7200" w:type="dxa"/>
            <w:vAlign w:val="center"/>
          </w:tcPr>
          <w:p w14:paraId="0E96F3F4" w14:textId="76AC3109" w:rsidR="000F6DB4" w:rsidRPr="00E27B3B" w:rsidRDefault="005E4D03" w:rsidP="00E27B3B">
            <w:pPr>
              <w:pStyle w:val="BodyTextIndent2"/>
              <w:spacing w:line="240" w:lineRule="auto"/>
              <w:ind w:firstLine="0"/>
              <w:rPr>
                <w:rFonts w:ascii="GHEA Grapalat" w:hAnsi="GHEA Grapalat"/>
                <w:bCs/>
                <w:iCs/>
              </w:rPr>
            </w:pPr>
            <w:r w:rsidRPr="005E4D03">
              <w:rPr>
                <w:rFonts w:ascii="GHEA Grapalat" w:hAnsi="GHEA Grapalat" w:cs="Sylfaen"/>
                <w:bCs/>
                <w:lang w:val="hy-AM" w:eastAsia="ru-RU"/>
              </w:rPr>
              <w:t>Եր</w:t>
            </w:r>
            <w:r>
              <w:rPr>
                <w:rFonts w:ascii="GHEA Grapalat" w:hAnsi="GHEA Grapalat" w:cs="Sylfaen"/>
                <w:bCs/>
                <w:lang w:val="hy-AM" w:eastAsia="ru-RU"/>
              </w:rPr>
              <w:t>և</w:t>
            </w:r>
            <w:r w:rsidRPr="005E4D03">
              <w:rPr>
                <w:rFonts w:ascii="GHEA Grapalat" w:hAnsi="GHEA Grapalat" w:cs="Sylfaen"/>
                <w:bCs/>
                <w:lang w:val="hy-AM" w:eastAsia="ru-RU"/>
              </w:rPr>
              <w:t xml:space="preserve">ան քաղաքի էրեբունի վարչական շրջանի </w:t>
            </w:r>
            <w:r w:rsidR="00CB3DE4">
              <w:rPr>
                <w:rFonts w:ascii="GHEA Grapalat" w:hAnsi="GHEA Grapalat" w:cs="Sylfaen"/>
                <w:bCs/>
                <w:lang w:val="hy-AM" w:eastAsia="ru-RU"/>
              </w:rPr>
              <w:t>Տ</w:t>
            </w:r>
            <w:r w:rsidRPr="005E4D03">
              <w:rPr>
                <w:rFonts w:ascii="GHEA Grapalat" w:hAnsi="GHEA Grapalat" w:cs="Sylfaen"/>
                <w:bCs/>
                <w:lang w:val="hy-AM" w:eastAsia="ru-RU"/>
              </w:rPr>
              <w:t xml:space="preserve">իտոգրադյան փողոցի միջին նորոգման </w:t>
            </w:r>
            <w:r w:rsidRPr="005E4D03">
              <w:rPr>
                <w:rFonts w:ascii="GHEA Grapalat" w:eastAsia="MS Mincho" w:hAnsi="GHEA Grapalat" w:cs="Sylfaen"/>
                <w:bCs/>
                <w:lang w:val="hy-AM" w:eastAsia="ja-JP"/>
              </w:rPr>
              <w:t>աշխատանքների</w:t>
            </w:r>
          </w:p>
        </w:tc>
      </w:tr>
    </w:tbl>
    <w:p w14:paraId="7D4BA2F7" w14:textId="77777777" w:rsidR="00CC1CD1" w:rsidRPr="00417B96" w:rsidRDefault="00CC1CD1" w:rsidP="00CC1CD1">
      <w:pPr>
        <w:pStyle w:val="BodyTextIndent2"/>
        <w:spacing w:line="240" w:lineRule="auto"/>
        <w:ind w:firstLine="567"/>
        <w:rPr>
          <w:rFonts w:ascii="GHEA Grapalat" w:hAnsi="GHEA Grapalat"/>
        </w:rPr>
      </w:pPr>
    </w:p>
    <w:p w14:paraId="59B7E1D4" w14:textId="77777777" w:rsidR="00CC1CD1" w:rsidRDefault="00CC1CD1" w:rsidP="00CC1CD1">
      <w:pPr>
        <w:pStyle w:val="BodyTextIndent2"/>
        <w:spacing w:line="240" w:lineRule="auto"/>
        <w:ind w:firstLine="567"/>
        <w:rPr>
          <w:rFonts w:ascii="GHEA Grapalat" w:hAnsi="GHEA Grapalat"/>
        </w:rPr>
      </w:pPr>
      <w:r w:rsidRPr="00417B96">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7E5F64D8" w14:textId="77777777" w:rsidR="00CC1CD1" w:rsidRPr="005E1F72" w:rsidRDefault="00CC1CD1" w:rsidP="00CC1CD1">
      <w:pPr>
        <w:ind w:firstLine="567"/>
        <w:rPr>
          <w:rFonts w:ascii="GHEA Grapalat" w:hAnsi="GHEA Grapalat" w:cs="Sylfaen"/>
          <w:i/>
          <w:sz w:val="20"/>
          <w:lang w:val="es-ES"/>
        </w:rPr>
      </w:pPr>
    </w:p>
    <w:p w14:paraId="2CACA2B6" w14:textId="77777777" w:rsidR="00CC1CD1" w:rsidRPr="005E1F72" w:rsidRDefault="00CC1CD1" w:rsidP="00CC1CD1">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75EAFDD9" w14:textId="77777777" w:rsidR="00CC1CD1" w:rsidRPr="005E1F72" w:rsidRDefault="00CC1CD1" w:rsidP="00CC1CD1">
      <w:pPr>
        <w:ind w:firstLine="567"/>
        <w:jc w:val="both"/>
        <w:rPr>
          <w:rFonts w:ascii="GHEA Grapalat" w:hAnsi="GHEA Grapalat"/>
          <w:szCs w:val="22"/>
          <w:lang w:val="es-ES"/>
        </w:rPr>
      </w:pPr>
    </w:p>
    <w:p w14:paraId="531976F3" w14:textId="77777777" w:rsidR="00CC1CD1" w:rsidRPr="00640568" w:rsidRDefault="00CC1CD1" w:rsidP="00CC1CD1">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Pr="00640568">
        <w:rPr>
          <w:rFonts w:ascii="GHEA Grapalat" w:hAnsi="GHEA Grapalat" w:cs="Sylfaen"/>
          <w:sz w:val="20"/>
          <w:lang w:val="ru-RU"/>
        </w:rPr>
        <w:t>Սույն</w:t>
      </w:r>
      <w:r w:rsidRPr="00640568">
        <w:rPr>
          <w:rFonts w:ascii="GHEA Grapalat" w:hAnsi="GHEA Grapalat" w:cs="Arial Armenian"/>
          <w:sz w:val="20"/>
          <w:lang w:val="es-ES"/>
        </w:rPr>
        <w:t xml:space="preserve">  </w:t>
      </w:r>
      <w:proofErr w:type="spellStart"/>
      <w:r w:rsidRPr="00640568">
        <w:rPr>
          <w:rFonts w:ascii="GHEA Grapalat" w:hAnsi="GHEA Grapalat" w:cs="Arial Armenian"/>
          <w:sz w:val="20"/>
          <w:lang w:val="es-ES"/>
        </w:rPr>
        <w:t>ընթացակարգին</w:t>
      </w:r>
      <w:proofErr w:type="spellEnd"/>
      <w:r w:rsidRPr="00640568">
        <w:rPr>
          <w:rFonts w:ascii="GHEA Grapalat" w:hAnsi="GHEA Grapalat" w:cs="Arial Armenian"/>
          <w:sz w:val="20"/>
          <w:lang w:val="es-ES"/>
        </w:rPr>
        <w:t xml:space="preserve"> </w:t>
      </w:r>
      <w:r w:rsidRPr="00640568">
        <w:rPr>
          <w:rFonts w:ascii="GHEA Grapalat" w:hAnsi="GHEA Grapalat" w:cs="Sylfaen"/>
          <w:sz w:val="20"/>
          <w:lang w:val="ru-RU"/>
        </w:rPr>
        <w:t>մասնակցելու</w:t>
      </w:r>
      <w:r w:rsidRPr="00640568">
        <w:rPr>
          <w:rFonts w:ascii="GHEA Grapalat" w:hAnsi="GHEA Grapalat" w:cs="Arial Armenian"/>
          <w:sz w:val="20"/>
          <w:lang w:val="es-ES"/>
        </w:rPr>
        <w:t xml:space="preserve"> </w:t>
      </w:r>
      <w:r w:rsidRPr="00640568">
        <w:rPr>
          <w:rFonts w:ascii="GHEA Grapalat" w:hAnsi="GHEA Grapalat" w:cs="Sylfaen"/>
          <w:sz w:val="20"/>
          <w:lang w:val="ru-RU"/>
        </w:rPr>
        <w:t>իրավունք</w:t>
      </w:r>
      <w:r w:rsidRPr="00640568">
        <w:rPr>
          <w:rFonts w:ascii="GHEA Grapalat" w:hAnsi="GHEA Grapalat" w:cs="Arial Armenian"/>
          <w:sz w:val="20"/>
          <w:lang w:val="es-ES"/>
        </w:rPr>
        <w:t xml:space="preserve"> </w:t>
      </w:r>
      <w:r w:rsidRPr="00640568">
        <w:rPr>
          <w:rFonts w:ascii="GHEA Grapalat" w:hAnsi="GHEA Grapalat" w:cs="Sylfaen"/>
          <w:sz w:val="20"/>
          <w:lang w:val="ru-RU"/>
        </w:rPr>
        <w:t>չունեն</w:t>
      </w:r>
      <w:r w:rsidRPr="00640568">
        <w:rPr>
          <w:rFonts w:ascii="GHEA Grapalat" w:hAnsi="GHEA Grapalat" w:cs="Arial Armenian"/>
          <w:sz w:val="20"/>
          <w:lang w:val="es-ES"/>
        </w:rPr>
        <w:t xml:space="preserve"> </w:t>
      </w:r>
      <w:r w:rsidRPr="00640568">
        <w:rPr>
          <w:rFonts w:ascii="GHEA Grapalat" w:hAnsi="GHEA Grapalat" w:cs="Sylfaen"/>
          <w:sz w:val="20"/>
          <w:lang w:val="ru-RU"/>
        </w:rPr>
        <w:t>անձինք</w:t>
      </w:r>
      <w:r w:rsidRPr="00640568">
        <w:rPr>
          <w:rFonts w:ascii="GHEA Grapalat" w:hAnsi="GHEA Grapalat" w:cs="Sylfaen"/>
          <w:sz w:val="20"/>
          <w:lang w:val="es-ES"/>
        </w:rPr>
        <w:t>.</w:t>
      </w:r>
    </w:p>
    <w:p w14:paraId="12F531B4" w14:textId="77777777" w:rsidR="00CC1CD1" w:rsidRPr="00640568"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դատական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ճանաչվել</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սնանկ</w:t>
      </w:r>
      <w:proofErr w:type="spellEnd"/>
      <w:r w:rsidRPr="00640568">
        <w:rPr>
          <w:rFonts w:ascii="GHEA Grapalat" w:hAnsi="GHEA Grapalat"/>
          <w:sz w:val="20"/>
          <w:szCs w:val="20"/>
          <w:lang w:val="es-ES"/>
        </w:rPr>
        <w:t xml:space="preserve">. </w:t>
      </w:r>
    </w:p>
    <w:p w14:paraId="63808FAB" w14:textId="77777777" w:rsidR="00CC1CD1" w:rsidRPr="00640568" w:rsidRDefault="00CC1CD1" w:rsidP="00CC1CD1">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որոնց</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գործադիր</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մարմնի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ներկայացուցիչը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lang w:val="hy-AM"/>
        </w:rPr>
        <w:t xml:space="preserve">հինգ </w:t>
      </w:r>
      <w:proofErr w:type="spellStart"/>
      <w:r w:rsidRPr="00640568">
        <w:rPr>
          <w:rFonts w:ascii="GHEA Grapalat" w:hAnsi="GHEA Grapalat" w:cs="Sylfaen"/>
          <w:sz w:val="20"/>
          <w:szCs w:val="20"/>
        </w:rPr>
        <w:t>տարիների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դատապարտված</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եղել</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ահաբեկչության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ֆինանսավորման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երեխայի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շահագործման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մարդկային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թրաֆիքինգ</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ներառող</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հանցավոր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համագործակցություն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ստեղծելու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կաշառք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ստանալու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proofErr w:type="spellStart"/>
      <w:r w:rsidRPr="00640568">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տնտեսական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գործունեության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դեմ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ուղղված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հանցագործությունների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համար</w:t>
      </w:r>
      <w:proofErr w:type="spellEnd"/>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բացառությամբ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այն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դեպքերի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երբ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դատվածությունը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սահմանված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մարված</w:t>
      </w:r>
      <w:proofErr w:type="spellEnd"/>
      <w:r w:rsidRPr="00640568">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561485AF"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որոնց</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վերաբերյալ</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ոլորտում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հակամրցակցային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գերիշխող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դիրքի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չարաշահման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անբարեխիղճ</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մրցակցության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պատասխանատվություն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սահմանող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վարչական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ակտը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ներկայացվելու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երեք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տարվա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դարձել</w:t>
      </w:r>
      <w:proofErr w:type="spellEnd"/>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անբողոքարկելի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իսկ</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բողոքարկված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լինելու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դեպքում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թողնվել</w:t>
      </w:r>
      <w:proofErr w:type="spellEnd"/>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անփոփոխ</w:t>
      </w:r>
      <w:proofErr w:type="spellEnd"/>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
    <w:p w14:paraId="6C59805C"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Եվրասիական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տնտեսական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միությանն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անդամակցող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երկրների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օրենսդրության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հրապարակված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cs="Sylfaen"/>
          <w:sz w:val="20"/>
          <w:szCs w:val="20"/>
          <w:lang w:val="es-ES"/>
        </w:rPr>
        <w:t xml:space="preserve">. </w:t>
      </w:r>
    </w:p>
    <w:p w14:paraId="409E37F1" w14:textId="77777777" w:rsidR="00CC1CD1" w:rsidRPr="00640568"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օրվա</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դրությամբ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sz w:val="20"/>
          <w:szCs w:val="20"/>
          <w:lang w:val="es-ES"/>
        </w:rPr>
        <w:t>:</w:t>
      </w:r>
    </w:p>
    <w:p w14:paraId="10D4EF65" w14:textId="77777777" w:rsidR="00CC1CD1" w:rsidRPr="00640568" w:rsidRDefault="00CC1CD1" w:rsidP="00CC1CD1">
      <w:pPr>
        <w:ind w:firstLine="567"/>
        <w:jc w:val="both"/>
        <w:rPr>
          <w:rFonts w:ascii="GHEA Grapalat" w:hAnsi="GHEA Grapalat" w:cs="Sylfaen"/>
          <w:sz w:val="20"/>
          <w:lang w:val="es-ES"/>
        </w:rPr>
      </w:pPr>
      <w:proofErr w:type="spellStart"/>
      <w:r w:rsidRPr="00640568">
        <w:rPr>
          <w:rFonts w:ascii="GHEA Grapalat" w:hAnsi="GHEA Grapalat" w:cs="Sylfaen"/>
          <w:sz w:val="20"/>
          <w:lang w:val="es-ES"/>
        </w:rPr>
        <w:t>Ընդ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որում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եթե</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կետի</w:t>
      </w:r>
      <w:proofErr w:type="spellEnd"/>
      <w:r w:rsidRPr="00640568">
        <w:rPr>
          <w:rFonts w:ascii="GHEA Grapalat" w:hAnsi="GHEA Grapalat" w:cs="Sylfaen"/>
          <w:sz w:val="20"/>
          <w:lang w:val="es-ES"/>
        </w:rPr>
        <w:t xml:space="preserve"> 5-րդ և 6-րդ </w:t>
      </w:r>
      <w:proofErr w:type="spellStart"/>
      <w:r w:rsidRPr="00640568">
        <w:rPr>
          <w:rFonts w:ascii="GHEA Grapalat" w:hAnsi="GHEA Grapalat" w:cs="Sylfaen"/>
          <w:sz w:val="20"/>
          <w:lang w:val="es-ES"/>
        </w:rPr>
        <w:t>ենթակետերով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ցուցակներում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ներառվել</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ներկայացնելու</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օրվանից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հետո</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ապա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նրա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տվյալ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ենթակա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չէ</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մերժման</w:t>
      </w:r>
      <w:proofErr w:type="spellEnd"/>
      <w:r w:rsidRPr="00640568">
        <w:rPr>
          <w:rFonts w:ascii="GHEA Grapalat" w:hAnsi="GHEA Grapalat" w:cs="Sylfaen"/>
          <w:sz w:val="20"/>
          <w:lang w:val="es-ES"/>
        </w:rPr>
        <w:t>:</w:t>
      </w:r>
    </w:p>
    <w:p w14:paraId="53F0BD2C" w14:textId="77777777" w:rsidR="00CC1CD1" w:rsidRPr="00640568" w:rsidRDefault="00CC1CD1" w:rsidP="00CC1CD1">
      <w:pPr>
        <w:shd w:val="clear" w:color="auto" w:fill="FFFFFF"/>
        <w:ind w:firstLine="375"/>
        <w:jc w:val="both"/>
        <w:rPr>
          <w:rFonts w:ascii="GHEA Grapalat" w:hAnsi="GHEA Grapalat" w:cs="Arial"/>
          <w:sz w:val="20"/>
          <w:lang w:val="es-ES"/>
        </w:rPr>
      </w:pPr>
      <w:proofErr w:type="spellStart"/>
      <w:r w:rsidRPr="00640568">
        <w:rPr>
          <w:rFonts w:ascii="GHEA Grapalat" w:hAnsi="GHEA Grapalat" w:cs="Arial"/>
          <w:sz w:val="20"/>
          <w:lang w:val="es-ES"/>
        </w:rPr>
        <w:t>Մասնակիցն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ընդգրկվում</w:t>
      </w:r>
      <w:proofErr w:type="spellEnd"/>
      <w:r w:rsidRPr="00640568">
        <w:rPr>
          <w:rFonts w:ascii="GHEA Grapalat" w:hAnsi="GHEA Grapalat" w:cs="Arial"/>
          <w:sz w:val="20"/>
          <w:lang w:val="es-ES"/>
        </w:rPr>
        <w:t xml:space="preserve"> է </w:t>
      </w:r>
      <w:proofErr w:type="spellStart"/>
      <w:r w:rsidRPr="00640568">
        <w:rPr>
          <w:rFonts w:ascii="GHEA Grapalat" w:hAnsi="GHEA Grapalat" w:cs="Arial"/>
          <w:sz w:val="20"/>
          <w:lang w:val="es-ES"/>
        </w:rPr>
        <w:t>գնումների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գործընթացին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մասնակցելու</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իրավունք</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չունեցող</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մասնակիցների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ցուցակում</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այսուհետ</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նաև</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եթե</w:t>
      </w:r>
      <w:proofErr w:type="spellEnd"/>
      <w:r w:rsidRPr="00640568">
        <w:rPr>
          <w:rFonts w:ascii="GHEA Grapalat" w:hAnsi="GHEA Grapalat" w:cs="Arial"/>
          <w:sz w:val="20"/>
          <w:lang w:val="es-ES"/>
        </w:rPr>
        <w:t>`</w:t>
      </w:r>
    </w:p>
    <w:p w14:paraId="559625C3" w14:textId="77777777" w:rsidR="00CC1CD1" w:rsidRPr="00640568" w:rsidRDefault="00CC1CD1" w:rsidP="00CC1CD1">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խախտել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նախատեսված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շրջանակում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ստանձնած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պարտավորությունը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հանգեցրել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պատվիրատուի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կողմից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միակողմանի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լուծմանը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տվյալ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հետագա</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մասնակցության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դադարեցմանը</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մասնակիցը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հրավերով</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սահմանված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ժամկետում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չի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վճարել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հայտի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որակավորան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ապահովման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գումարը</w:t>
      </w:r>
      <w:proofErr w:type="spellEnd"/>
      <w:r w:rsidRPr="00640568">
        <w:rPr>
          <w:rFonts w:ascii="GHEA Grapalat" w:hAnsi="GHEA Grapalat" w:cs="Arial"/>
          <w:sz w:val="20"/>
          <w:lang w:val="es-ES" w:eastAsia="en-US"/>
        </w:rPr>
        <w:t>.</w:t>
      </w:r>
    </w:p>
    <w:p w14:paraId="7C338F70" w14:textId="2C10F947" w:rsidR="00CC1CD1" w:rsidRDefault="00CC1CD1" w:rsidP="00CC1CD1">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40568">
        <w:rPr>
          <w:rFonts w:ascii="GHEA Grapalat" w:hAnsi="GHEA Grapalat" w:cs="Arial"/>
          <w:sz w:val="20"/>
          <w:lang w:val="es-ES" w:eastAsia="en-US"/>
        </w:rPr>
        <w:t>որպես</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ընտրված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հրաժարվել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զրկվել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պայմանագիր</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կնքելու</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իրավունքից</w:t>
      </w:r>
      <w:proofErr w:type="spellEnd"/>
      <w:r w:rsidRPr="00640568">
        <w:rPr>
          <w:rFonts w:ascii="GHEA Grapalat" w:hAnsi="GHEA Grapalat" w:cs="Arial"/>
          <w:sz w:val="20"/>
          <w:lang w:val="es-ES" w:eastAsia="en-US"/>
        </w:rPr>
        <w:t>:</w:t>
      </w:r>
    </w:p>
    <w:p w14:paraId="571F05A0" w14:textId="77777777" w:rsidR="005200BD" w:rsidRPr="00FC334E" w:rsidRDefault="005200BD" w:rsidP="005200BD">
      <w:pPr>
        <w:pStyle w:val="ListParagraph"/>
        <w:numPr>
          <w:ilvl w:val="0"/>
          <w:numId w:val="31"/>
        </w:numPr>
        <w:ind w:left="90" w:firstLine="450"/>
        <w:jc w:val="both"/>
        <w:rPr>
          <w:rFonts w:ascii="GHEA Grapalat" w:hAnsi="GHEA Grapalat"/>
          <w:sz w:val="20"/>
          <w:szCs w:val="20"/>
          <w:lang w:val="es-ES"/>
        </w:rPr>
      </w:pPr>
      <w:r w:rsidRPr="00FC334E">
        <w:rPr>
          <w:rFonts w:ascii="GHEA Grapalat" w:hAnsi="GHEA Grapalat"/>
          <w:sz w:val="20"/>
          <w:szCs w:val="20"/>
          <w:lang w:val="es-ES"/>
        </w:rPr>
        <w:t xml:space="preserve">7) </w:t>
      </w:r>
      <w:proofErr w:type="spellStart"/>
      <w:r w:rsidRPr="00FC334E">
        <w:rPr>
          <w:rFonts w:ascii="GHEA Grapalat" w:hAnsi="GHEA Grapalat"/>
          <w:sz w:val="20"/>
          <w:szCs w:val="20"/>
          <w:lang w:val="es-ES"/>
        </w:rPr>
        <w:t>որոնք</w:t>
      </w:r>
      <w:proofErr w:type="spellEnd"/>
      <w:r w:rsidRPr="00FC334E">
        <w:rPr>
          <w:rFonts w:ascii="GHEA Grapalat" w:hAnsi="GHEA Grapalat"/>
          <w:sz w:val="20"/>
          <w:szCs w:val="20"/>
          <w:lang w:val="es-ES"/>
        </w:rPr>
        <w:t xml:space="preserve"> </w:t>
      </w:r>
      <w:r w:rsidRPr="00FC334E">
        <w:rPr>
          <w:rFonts w:ascii="GHEA Grapalat" w:hAnsi="GHEA Grapalat" w:cs="Calibri"/>
          <w:color w:val="000000"/>
          <w:lang w:val="hy-AM"/>
        </w:rPr>
        <w:t xml:space="preserve">ՀՀ </w:t>
      </w:r>
      <w:proofErr w:type="spellStart"/>
      <w:r w:rsidRPr="00FC334E">
        <w:rPr>
          <w:rFonts w:ascii="GHEA Grapalat" w:hAnsi="GHEA Grapalat" w:cs="Sylfaen"/>
          <w:sz w:val="20"/>
          <w:szCs w:val="20"/>
        </w:rPr>
        <w:t>կառավարության</w:t>
      </w:r>
      <w:proofErr w:type="spellEnd"/>
      <w:r w:rsidRPr="00FC334E">
        <w:rPr>
          <w:rFonts w:ascii="GHEA Grapalat" w:hAnsi="GHEA Grapalat" w:cs="Sylfaen"/>
          <w:sz w:val="20"/>
          <w:szCs w:val="20"/>
          <w:lang w:val="es-ES"/>
        </w:rPr>
        <w:t xml:space="preserve"> 20.06.2025</w:t>
      </w:r>
      <w:r w:rsidRPr="00FC334E">
        <w:rPr>
          <w:rFonts w:ascii="GHEA Grapalat" w:hAnsi="GHEA Grapalat" w:cs="Sylfaen"/>
          <w:sz w:val="20"/>
          <w:szCs w:val="20"/>
        </w:rPr>
        <w:t>թ</w:t>
      </w:r>
      <w:r w:rsidRPr="00FC334E">
        <w:rPr>
          <w:rFonts w:ascii="GHEA Grapalat" w:hAnsi="GHEA Grapalat" w:cs="Sylfaen"/>
          <w:sz w:val="20"/>
          <w:szCs w:val="20"/>
          <w:lang w:val="es-ES"/>
        </w:rPr>
        <w:t>. N 817-</w:t>
      </w:r>
      <w:r w:rsidRPr="00FC334E">
        <w:rPr>
          <w:rFonts w:ascii="GHEA Grapalat" w:hAnsi="GHEA Grapalat" w:cs="Sylfaen"/>
          <w:sz w:val="20"/>
          <w:szCs w:val="20"/>
        </w:rPr>
        <w:t>Ա</w:t>
      </w:r>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որոշման</w:t>
      </w:r>
      <w:proofErr w:type="spellEnd"/>
      <w:r w:rsidRPr="00FC334E">
        <w:rPr>
          <w:rFonts w:ascii="GHEA Grapalat" w:hAnsi="GHEA Grapalat" w:cs="Sylfaen"/>
          <w:sz w:val="20"/>
          <w:szCs w:val="20"/>
          <w:lang w:val="es-ES"/>
        </w:rPr>
        <w:t xml:space="preserve"> 1-</w:t>
      </w:r>
      <w:proofErr w:type="spellStart"/>
      <w:r w:rsidRPr="00FC334E">
        <w:rPr>
          <w:rFonts w:ascii="GHEA Grapalat" w:hAnsi="GHEA Grapalat" w:cs="Sylfaen"/>
          <w:sz w:val="20"/>
          <w:szCs w:val="20"/>
        </w:rPr>
        <w:t>ին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կետի</w:t>
      </w:r>
      <w:proofErr w:type="spellEnd"/>
      <w:r w:rsidRPr="00FC334E">
        <w:rPr>
          <w:rFonts w:ascii="GHEA Grapalat" w:hAnsi="GHEA Grapalat" w:cs="Sylfaen"/>
          <w:sz w:val="20"/>
          <w:szCs w:val="20"/>
          <w:lang w:val="es-ES"/>
        </w:rPr>
        <w:t xml:space="preserve"> 2-</w:t>
      </w:r>
      <w:proofErr w:type="spellStart"/>
      <w:r w:rsidRPr="00FC334E">
        <w:rPr>
          <w:rFonts w:ascii="GHEA Grapalat" w:hAnsi="GHEA Grapalat" w:cs="Sylfaen"/>
          <w:sz w:val="20"/>
          <w:szCs w:val="20"/>
        </w:rPr>
        <w:t>րդ</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ենթակետի</w:t>
      </w:r>
      <w:proofErr w:type="spellEnd"/>
      <w:r w:rsidRPr="00FC334E">
        <w:rPr>
          <w:rFonts w:ascii="GHEA Grapalat" w:hAnsi="GHEA Grapalat" w:cs="Sylfaen"/>
          <w:sz w:val="20"/>
          <w:szCs w:val="20"/>
          <w:lang w:val="es-ES"/>
        </w:rPr>
        <w:t xml:space="preserve"> </w:t>
      </w:r>
      <w:r w:rsidRPr="00FC334E">
        <w:rPr>
          <w:rFonts w:ascii="GHEA Grapalat" w:hAnsi="GHEA Grapalat"/>
          <w:u w:val="single"/>
          <w:lang w:val="es-ES"/>
        </w:rPr>
        <w:t>«</w:t>
      </w:r>
      <w:r w:rsidRPr="00FC334E">
        <w:rPr>
          <w:rFonts w:ascii="GHEA Grapalat" w:hAnsi="GHEA Grapalat" w:cs="Sylfaen"/>
          <w:sz w:val="20"/>
          <w:szCs w:val="20"/>
        </w:rPr>
        <w:t>զ</w:t>
      </w:r>
      <w:r w:rsidRPr="00FC334E">
        <w:rPr>
          <w:rFonts w:ascii="GHEA Grapalat" w:hAnsi="GHEA Grapalat"/>
          <w:lang w:val="af-ZA"/>
        </w:rPr>
        <w:t>»</w:t>
      </w:r>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պարբերության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հիման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վրա</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գնման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գործընթացներին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չմասնակցելու</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պարտավորագրերի</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հիմքով</w:t>
      </w:r>
      <w:proofErr w:type="spellEnd"/>
      <w:r w:rsidRPr="00FC334E">
        <w:rPr>
          <w:rFonts w:ascii="GHEA Grapalat" w:hAnsi="GHEA Grapalat" w:cs="Sylfaen"/>
          <w:sz w:val="20"/>
          <w:szCs w:val="20"/>
          <w:lang w:val="es-ES"/>
        </w:rPr>
        <w:t>,</w:t>
      </w:r>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հայտը</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ներկայացնելու</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օրվա</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դրությամբ</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ներառված</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են</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նույն</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որոշման</w:t>
      </w:r>
      <w:proofErr w:type="spellEnd"/>
      <w:r w:rsidRPr="00FC334E">
        <w:rPr>
          <w:rFonts w:ascii="GHEA Grapalat" w:hAnsi="GHEA Grapalat"/>
          <w:sz w:val="20"/>
          <w:szCs w:val="20"/>
          <w:lang w:val="es-ES"/>
        </w:rPr>
        <w:t xml:space="preserve"> 2-րդ </w:t>
      </w:r>
      <w:proofErr w:type="spellStart"/>
      <w:r w:rsidRPr="00FC334E">
        <w:rPr>
          <w:rFonts w:ascii="GHEA Grapalat" w:hAnsi="GHEA Grapalat"/>
          <w:sz w:val="20"/>
          <w:szCs w:val="20"/>
          <w:lang w:val="es-ES"/>
        </w:rPr>
        <w:t>կետի</w:t>
      </w:r>
      <w:proofErr w:type="spellEnd"/>
      <w:r w:rsidRPr="00FC334E">
        <w:rPr>
          <w:rFonts w:ascii="GHEA Grapalat" w:hAnsi="GHEA Grapalat"/>
          <w:sz w:val="20"/>
          <w:szCs w:val="20"/>
          <w:lang w:val="es-ES"/>
        </w:rPr>
        <w:t xml:space="preserve"> 2-րդ </w:t>
      </w:r>
      <w:proofErr w:type="spellStart"/>
      <w:r w:rsidRPr="00FC334E">
        <w:rPr>
          <w:rFonts w:ascii="GHEA Grapalat" w:hAnsi="GHEA Grapalat"/>
          <w:sz w:val="20"/>
          <w:szCs w:val="20"/>
          <w:lang w:val="es-ES"/>
        </w:rPr>
        <w:t>ենթակետով</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նախատեսված</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ցուցակում</w:t>
      </w:r>
      <w:proofErr w:type="spellEnd"/>
      <w:r w:rsidRPr="00FC334E">
        <w:rPr>
          <w:rFonts w:ascii="GHEA Grapalat" w:hAnsi="GHEA Grapalat" w:cs="Sylfaen"/>
          <w:sz w:val="20"/>
          <w:szCs w:val="20"/>
          <w:lang w:val="es-ES"/>
        </w:rPr>
        <w:t>:</w:t>
      </w:r>
      <w:r w:rsidRPr="00FC334E">
        <w:rPr>
          <w:rFonts w:ascii="GHEA Grapalat" w:hAnsi="GHEA Grapalat"/>
          <w:sz w:val="20"/>
          <w:szCs w:val="20"/>
          <w:lang w:val="es-ES"/>
        </w:rPr>
        <w:t xml:space="preserve"> </w:t>
      </w:r>
    </w:p>
    <w:p w14:paraId="287F5767" w14:textId="77777777" w:rsidR="00CC1CD1" w:rsidRPr="00296EE5" w:rsidRDefault="00CC1CD1" w:rsidP="00CC1CD1">
      <w:pPr>
        <w:ind w:firstLine="567"/>
        <w:jc w:val="both"/>
        <w:rPr>
          <w:rFonts w:ascii="GHEA Grapalat" w:hAnsi="GHEA Grapalat" w:cs="Sylfaen"/>
          <w:sz w:val="20"/>
          <w:lang w:val="es-ES"/>
        </w:rPr>
      </w:pPr>
      <w:r w:rsidRPr="00640568">
        <w:rPr>
          <w:rFonts w:ascii="GHEA Grapalat" w:hAnsi="GHEA Grapalat" w:cs="Sylfaen"/>
          <w:sz w:val="20"/>
          <w:lang w:val="es-ES"/>
        </w:rPr>
        <w:t xml:space="preserve">2.2 </w:t>
      </w:r>
      <w:proofErr w:type="spellStart"/>
      <w:r w:rsidRPr="00640568">
        <w:rPr>
          <w:rFonts w:ascii="GHEA Grapalat" w:hAnsi="GHEA Grapalat" w:cs="Sylfaen"/>
          <w:sz w:val="20"/>
          <w:lang w:val="es-ES"/>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պետք</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ներկայացնի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կողմից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հաստատված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հրավերի</w:t>
      </w:r>
      <w:proofErr w:type="spellEnd"/>
      <w:r w:rsidRPr="00640568">
        <w:rPr>
          <w:rFonts w:ascii="GHEA Grapalat" w:hAnsi="GHEA Grapalat" w:cs="Arial"/>
          <w:sz w:val="20"/>
          <w:lang w:val="es-ES"/>
        </w:rPr>
        <w:t xml:space="preserve"> 2-րդ </w:t>
      </w:r>
      <w:proofErr w:type="spellStart"/>
      <w:r w:rsidRPr="00640568">
        <w:rPr>
          <w:rFonts w:ascii="GHEA Grapalat" w:hAnsi="GHEA Grapalat" w:cs="Sylfaen"/>
          <w:sz w:val="20"/>
          <w:lang w:val="es-ES"/>
        </w:rPr>
        <w:t>մասի</w:t>
      </w:r>
      <w:proofErr w:type="spellEnd"/>
      <w:r w:rsidRPr="00640568">
        <w:rPr>
          <w:rFonts w:ascii="GHEA Grapalat" w:hAnsi="GHEA Grapalat" w:cs="Arial"/>
          <w:sz w:val="20"/>
          <w:lang w:val="es-ES"/>
        </w:rPr>
        <w:t xml:space="preserve"> 2.</w:t>
      </w:r>
      <w:r w:rsidRPr="00640568">
        <w:rPr>
          <w:rFonts w:ascii="GHEA Grapalat" w:hAnsi="GHEA Grapalat" w:cs="Arial"/>
          <w:sz w:val="20"/>
          <w:lang w:val="hy-AM"/>
        </w:rPr>
        <w:t>1</w:t>
      </w:r>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կետով</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գրավոր</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հայտարարություն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Բացի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կետով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հայտարարությունից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այդ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թվում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ընտրված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այլ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փաստաթղթեր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հիմնավորումներ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չեն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կարող</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պահանջվել</w:t>
      </w:r>
      <w:proofErr w:type="spellEnd"/>
      <w:r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Pr="005E1F72">
        <w:rPr>
          <w:rFonts w:ascii="GHEA Grapalat" w:hAnsi="GHEA Grapalat" w:cs="Tahoma"/>
          <w:sz w:val="20"/>
        </w:rPr>
        <w:t>Մասնակցի</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lastRenderedPageBreak/>
        <w:t>հայտարարության</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իսկությունը</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գնահատող</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հանձնաժողովը</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այսուհետ</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հանձնաժողով</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գնահատում</w:t>
      </w:r>
      <w:proofErr w:type="spellEnd"/>
      <w:r w:rsidRPr="005E1F72">
        <w:rPr>
          <w:rFonts w:ascii="GHEA Grapalat" w:hAnsi="GHEA Grapalat" w:cs="Tahoma"/>
          <w:sz w:val="20"/>
          <w:lang w:val="es-ES"/>
        </w:rPr>
        <w:t xml:space="preserve"> </w:t>
      </w:r>
      <w:r w:rsidRPr="005E1F72">
        <w:rPr>
          <w:rFonts w:ascii="GHEA Grapalat" w:hAnsi="GHEA Grapalat" w:cs="Tahoma"/>
          <w:sz w:val="20"/>
        </w:rPr>
        <w:t>է</w:t>
      </w:r>
      <w:r w:rsidRPr="005E1F72">
        <w:rPr>
          <w:rFonts w:ascii="GHEA Grapalat" w:hAnsi="GHEA Grapalat" w:cs="Tahoma"/>
          <w:sz w:val="20"/>
          <w:lang w:val="es-ES"/>
        </w:rPr>
        <w:t xml:space="preserve"> </w:t>
      </w:r>
      <w:proofErr w:type="spellStart"/>
      <w:r w:rsidRPr="005E1F72">
        <w:rPr>
          <w:rFonts w:ascii="GHEA Grapalat" w:hAnsi="GHEA Grapalat" w:cs="Tahoma"/>
          <w:sz w:val="20"/>
        </w:rPr>
        <w:t>սույն</w:t>
      </w:r>
      <w:proofErr w:type="spellEnd"/>
      <w:r w:rsidRPr="005E1F72">
        <w:rPr>
          <w:rFonts w:ascii="GHEA Grapalat" w:hAnsi="GHEA Grapalat" w:cs="Tahoma"/>
          <w:sz w:val="20"/>
          <w:lang w:val="es-ES"/>
        </w:rPr>
        <w:t xml:space="preserve"> </w:t>
      </w:r>
      <w:proofErr w:type="spellStart"/>
      <w:r w:rsidRPr="004E515C">
        <w:rPr>
          <w:rFonts w:ascii="GHEA Grapalat" w:hAnsi="GHEA Grapalat" w:cs="Tahoma"/>
          <w:sz w:val="20"/>
        </w:rPr>
        <w:t>հրավերով</w:t>
      </w:r>
      <w:proofErr w:type="spellEnd"/>
      <w:r w:rsidRPr="005C6B8D">
        <w:rPr>
          <w:rFonts w:ascii="GHEA Grapalat" w:hAnsi="GHEA Grapalat" w:cs="Tahoma"/>
          <w:sz w:val="20"/>
          <w:lang w:val="es-ES"/>
        </w:rPr>
        <w:t xml:space="preserve"> </w:t>
      </w:r>
      <w:proofErr w:type="spellStart"/>
      <w:r w:rsidRPr="005C6B8D">
        <w:rPr>
          <w:rFonts w:ascii="GHEA Grapalat" w:hAnsi="GHEA Grapalat" w:cs="Tahoma"/>
          <w:sz w:val="20"/>
        </w:rPr>
        <w:t>սահմանված</w:t>
      </w:r>
      <w:proofErr w:type="spellEnd"/>
      <w:r w:rsidRPr="000E5F1F">
        <w:rPr>
          <w:rFonts w:ascii="GHEA Grapalat" w:hAnsi="GHEA Grapalat" w:cs="Tahoma"/>
          <w:sz w:val="20"/>
          <w:lang w:val="es-ES"/>
        </w:rPr>
        <w:t xml:space="preserve"> </w:t>
      </w:r>
      <w:proofErr w:type="spellStart"/>
      <w:r w:rsidRPr="00403A28">
        <w:rPr>
          <w:rFonts w:ascii="GHEA Grapalat" w:hAnsi="GHEA Grapalat" w:cs="Tahoma"/>
          <w:sz w:val="20"/>
        </w:rPr>
        <w:t>պայմաններով</w:t>
      </w:r>
      <w:proofErr w:type="spellEnd"/>
      <w:r w:rsidRPr="00296EE5">
        <w:rPr>
          <w:rFonts w:ascii="GHEA Grapalat" w:hAnsi="GHEA Grapalat" w:cs="Tahoma"/>
          <w:sz w:val="20"/>
          <w:lang w:val="es-ES"/>
        </w:rPr>
        <w:t>:</w:t>
      </w:r>
    </w:p>
    <w:p w14:paraId="684EA155" w14:textId="77777777" w:rsidR="00396814" w:rsidRPr="003E3DC0" w:rsidRDefault="00396814" w:rsidP="00396814">
      <w:pPr>
        <w:ind w:firstLine="720"/>
        <w:jc w:val="both"/>
        <w:rPr>
          <w:rFonts w:ascii="GHEA Grapalat" w:hAnsi="GHEA Grapalat" w:cs="Sylfaen"/>
          <w:sz w:val="20"/>
          <w:szCs w:val="20"/>
          <w:lang w:val="es-ES"/>
        </w:rPr>
      </w:pPr>
      <w:r w:rsidRPr="003E3DC0">
        <w:rPr>
          <w:rFonts w:ascii="GHEA Grapalat" w:hAnsi="GHEA Grapalat" w:cs="Tahoma"/>
          <w:sz w:val="20"/>
          <w:szCs w:val="20"/>
          <w:lang w:val="es-ES"/>
        </w:rPr>
        <w:t>2.3</w:t>
      </w:r>
      <w:r w:rsidRPr="003E3DC0">
        <w:rPr>
          <w:rFonts w:ascii="GHEA Grapalat" w:hAnsi="GHEA Grapalat" w:cs="Tahoma"/>
          <w:sz w:val="20"/>
          <w:szCs w:val="20"/>
          <w:lang w:val="hy-AM"/>
        </w:rPr>
        <w:t xml:space="preserve"> </w:t>
      </w:r>
      <w:bookmarkStart w:id="4" w:name="_Hlk201942661"/>
      <w:proofErr w:type="spellStart"/>
      <w:r w:rsidRPr="003E3DC0">
        <w:rPr>
          <w:rFonts w:ascii="GHEA Grapalat" w:hAnsi="GHEA Grapalat" w:cs="Sylfaen"/>
          <w:sz w:val="20"/>
          <w:szCs w:val="20"/>
        </w:rPr>
        <w:t>Մասնակիցի</w:t>
      </w:r>
      <w:proofErr w:type="spellEnd"/>
      <w:r w:rsidRPr="003E3DC0">
        <w:rPr>
          <w:rFonts w:ascii="GHEA Grapalat" w:hAnsi="GHEA Grapalat" w:cs="Sylfaen"/>
          <w:sz w:val="20"/>
          <w:szCs w:val="20"/>
        </w:rPr>
        <w:t>՝</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Օ</w:t>
      </w:r>
      <w:proofErr w:type="spellStart"/>
      <w:r w:rsidRPr="003E3DC0">
        <w:rPr>
          <w:rFonts w:ascii="GHEA Grapalat" w:hAnsi="GHEA Grapalat" w:cs="Sylfaen"/>
          <w:sz w:val="20"/>
          <w:szCs w:val="20"/>
        </w:rPr>
        <w:t>րենքի</w:t>
      </w:r>
      <w:proofErr w:type="spellEnd"/>
      <w:r w:rsidRPr="003E3DC0">
        <w:rPr>
          <w:rFonts w:ascii="GHEA Grapalat" w:hAnsi="GHEA Grapalat" w:cs="Sylfaen"/>
          <w:sz w:val="20"/>
          <w:szCs w:val="20"/>
          <w:lang w:val="es-ES"/>
        </w:rPr>
        <w:t xml:space="preserve"> 6-</w:t>
      </w:r>
      <w:proofErr w:type="spellStart"/>
      <w:r w:rsidRPr="003E3DC0">
        <w:rPr>
          <w:rFonts w:ascii="GHEA Grapalat" w:hAnsi="GHEA Grapalat" w:cs="Sylfaen"/>
          <w:sz w:val="20"/>
          <w:szCs w:val="20"/>
        </w:rPr>
        <w:t>րդ</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հոդվածի</w:t>
      </w:r>
      <w:proofErr w:type="spellEnd"/>
      <w:r w:rsidRPr="003E3DC0">
        <w:rPr>
          <w:rFonts w:ascii="GHEA Grapalat" w:hAnsi="GHEA Grapalat" w:cs="Sylfaen"/>
          <w:sz w:val="20"/>
          <w:szCs w:val="20"/>
          <w:lang w:val="es-ES"/>
        </w:rPr>
        <w:t xml:space="preserve"> 1-</w:t>
      </w:r>
      <w:proofErr w:type="spellStart"/>
      <w:r w:rsidRPr="003E3DC0">
        <w:rPr>
          <w:rFonts w:ascii="GHEA Grapalat" w:hAnsi="GHEA Grapalat" w:cs="Sylfaen"/>
          <w:sz w:val="20"/>
          <w:szCs w:val="20"/>
        </w:rPr>
        <w:t>ին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մասի</w:t>
      </w:r>
      <w:proofErr w:type="spellEnd"/>
      <w:r w:rsidRPr="003E3DC0">
        <w:rPr>
          <w:rFonts w:ascii="GHEA Grapalat" w:hAnsi="GHEA Grapalat" w:cs="Sylfaen"/>
          <w:sz w:val="20"/>
          <w:szCs w:val="20"/>
          <w:lang w:val="es-ES"/>
        </w:rPr>
        <w:t xml:space="preserve"> 6-</w:t>
      </w:r>
      <w:proofErr w:type="spellStart"/>
      <w:r w:rsidRPr="003E3DC0">
        <w:rPr>
          <w:rFonts w:ascii="GHEA Grapalat" w:hAnsi="GHEA Grapalat" w:cs="Sylfaen"/>
          <w:sz w:val="20"/>
          <w:szCs w:val="20"/>
        </w:rPr>
        <w:t>րդ</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կետով</w:t>
      </w:r>
      <w:proofErr w:type="spellEnd"/>
      <w:r w:rsidRPr="003E3DC0">
        <w:rPr>
          <w:rFonts w:ascii="GHEA Grapalat" w:hAnsi="GHEA Grapalat" w:cs="Sylfaen"/>
          <w:sz w:val="20"/>
          <w:szCs w:val="20"/>
          <w:lang w:val="es-ES"/>
        </w:rPr>
        <w:t xml:space="preserve"> </w:t>
      </w:r>
      <w:bookmarkStart w:id="5" w:name="_Hlk201928997"/>
      <w:proofErr w:type="spellStart"/>
      <w:r w:rsidRPr="003E3DC0">
        <w:rPr>
          <w:rFonts w:ascii="GHEA Grapalat" w:hAnsi="GHEA Grapalat" w:cs="Sylfaen"/>
          <w:sz w:val="20"/>
          <w:szCs w:val="20"/>
          <w:lang w:val="es-ES"/>
        </w:rPr>
        <w:t>ինչպես</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lang w:val="es-ES"/>
        </w:rPr>
        <w:t>նաև</w:t>
      </w:r>
      <w:proofErr w:type="spellEnd"/>
      <w:r w:rsidRPr="003E3DC0">
        <w:rPr>
          <w:rFonts w:ascii="GHEA Grapalat" w:hAnsi="GHEA Grapalat" w:cs="Sylfaen"/>
          <w:sz w:val="20"/>
          <w:szCs w:val="20"/>
          <w:lang w:val="es-ES"/>
        </w:rPr>
        <w:t xml:space="preserve"> </w:t>
      </w:r>
      <w:r w:rsidRPr="003E3DC0">
        <w:rPr>
          <w:rFonts w:ascii="GHEA Grapalat" w:hAnsi="GHEA Grapalat" w:cs="Calibri"/>
          <w:color w:val="000000"/>
          <w:lang w:val="hy-AM"/>
        </w:rPr>
        <w:t xml:space="preserve">ՀՀ </w:t>
      </w:r>
      <w:proofErr w:type="spellStart"/>
      <w:r w:rsidRPr="003E3DC0">
        <w:rPr>
          <w:rFonts w:ascii="GHEA Grapalat" w:hAnsi="GHEA Grapalat" w:cs="Sylfaen"/>
          <w:sz w:val="20"/>
          <w:szCs w:val="20"/>
        </w:rPr>
        <w:t>կառավարության</w:t>
      </w:r>
      <w:proofErr w:type="spellEnd"/>
      <w:r w:rsidRPr="003E3DC0">
        <w:rPr>
          <w:rFonts w:ascii="GHEA Grapalat" w:hAnsi="GHEA Grapalat" w:cs="Sylfaen"/>
          <w:sz w:val="20"/>
          <w:szCs w:val="20"/>
          <w:lang w:val="es-ES"/>
        </w:rPr>
        <w:t xml:space="preserve"> 20.06.2025</w:t>
      </w:r>
      <w:r w:rsidRPr="003E3DC0">
        <w:rPr>
          <w:rFonts w:ascii="GHEA Grapalat" w:hAnsi="GHEA Grapalat" w:cs="Sylfaen"/>
          <w:sz w:val="20"/>
          <w:szCs w:val="20"/>
        </w:rPr>
        <w:t>թ</w:t>
      </w:r>
      <w:r w:rsidRPr="003E3DC0">
        <w:rPr>
          <w:rFonts w:ascii="GHEA Grapalat" w:hAnsi="GHEA Grapalat" w:cs="Sylfaen"/>
          <w:sz w:val="20"/>
          <w:szCs w:val="20"/>
          <w:lang w:val="es-ES"/>
        </w:rPr>
        <w:t>. N 817-</w:t>
      </w:r>
      <w:r w:rsidRPr="003E3DC0">
        <w:rPr>
          <w:rFonts w:ascii="GHEA Grapalat" w:hAnsi="GHEA Grapalat" w:cs="Sylfaen"/>
          <w:sz w:val="20"/>
          <w:szCs w:val="20"/>
        </w:rPr>
        <w:t>Ա</w:t>
      </w:r>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որոշման</w:t>
      </w:r>
      <w:proofErr w:type="spellEnd"/>
      <w:r w:rsidRPr="003E3DC0">
        <w:rPr>
          <w:rFonts w:ascii="GHEA Grapalat" w:hAnsi="GHEA Grapalat" w:cs="Sylfaen"/>
          <w:sz w:val="20"/>
          <w:szCs w:val="20"/>
          <w:lang w:val="es-ES"/>
        </w:rPr>
        <w:t xml:space="preserve"> 2-րդ </w:t>
      </w:r>
      <w:proofErr w:type="spellStart"/>
      <w:r w:rsidRPr="003E3DC0">
        <w:rPr>
          <w:rFonts w:ascii="GHEA Grapalat" w:hAnsi="GHEA Grapalat" w:cs="Sylfaen"/>
          <w:sz w:val="20"/>
          <w:szCs w:val="20"/>
          <w:lang w:val="es-ES"/>
        </w:rPr>
        <w:t>կետի</w:t>
      </w:r>
      <w:proofErr w:type="spellEnd"/>
      <w:r w:rsidRPr="003E3DC0">
        <w:rPr>
          <w:rFonts w:ascii="GHEA Grapalat" w:hAnsi="GHEA Grapalat" w:cs="Sylfaen"/>
          <w:sz w:val="20"/>
          <w:szCs w:val="20"/>
          <w:lang w:val="es-ES"/>
        </w:rPr>
        <w:t xml:space="preserve"> 2-րդ </w:t>
      </w:r>
      <w:proofErr w:type="spellStart"/>
      <w:r w:rsidRPr="003E3DC0">
        <w:rPr>
          <w:rFonts w:ascii="GHEA Grapalat" w:hAnsi="GHEA Grapalat" w:cs="Sylfaen"/>
          <w:sz w:val="20"/>
          <w:szCs w:val="20"/>
          <w:lang w:val="es-ES"/>
        </w:rPr>
        <w:t>ենթակետով</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lang w:val="es-ES"/>
        </w:rPr>
        <w:t>նախատեսված</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ցուցակներում</w:t>
      </w:r>
      <w:proofErr w:type="spellEnd"/>
      <w:r w:rsidRPr="003E3DC0">
        <w:rPr>
          <w:rFonts w:ascii="GHEA Grapalat" w:hAnsi="GHEA Grapalat" w:cs="Sylfaen"/>
          <w:sz w:val="20"/>
          <w:szCs w:val="20"/>
          <w:lang w:val="es-ES"/>
        </w:rPr>
        <w:t xml:space="preserve"> </w:t>
      </w:r>
      <w:bookmarkEnd w:id="5"/>
      <w:proofErr w:type="spellStart"/>
      <w:r w:rsidRPr="003E3DC0">
        <w:rPr>
          <w:rFonts w:ascii="GHEA Grapalat" w:hAnsi="GHEA Grapalat" w:cs="Sylfaen"/>
          <w:sz w:val="20"/>
          <w:szCs w:val="20"/>
        </w:rPr>
        <w:t>ներառվելը</w:t>
      </w:r>
      <w:proofErr w:type="spellEnd"/>
      <w:r w:rsidRPr="003E3DC0">
        <w:rPr>
          <w:rFonts w:ascii="GHEA Grapalat" w:hAnsi="GHEA Grapalat" w:cs="Sylfaen"/>
          <w:sz w:val="20"/>
          <w:szCs w:val="20"/>
          <w:lang w:val="es-ES"/>
        </w:rPr>
        <w:t xml:space="preserve"> , </w:t>
      </w:r>
      <w:proofErr w:type="spellStart"/>
      <w:r w:rsidRPr="003E3DC0">
        <w:rPr>
          <w:rFonts w:ascii="GHEA Grapalat" w:hAnsi="GHEA Grapalat" w:cs="Sylfaen"/>
          <w:sz w:val="20"/>
          <w:szCs w:val="20"/>
        </w:rPr>
        <w:t>դրանցում</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գտնվելու</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ժամանակահատվածում</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ինքնաբերաբար</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հանգեցնում</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են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վերջինիս</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հետ</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փոխկապակցված</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անձանց</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գնումների</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գործընթացին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մասնակցության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իրավունքի</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սահմանափակման</w:t>
      </w:r>
      <w:proofErr w:type="spellEnd"/>
      <w:r w:rsidRPr="003E3DC0">
        <w:rPr>
          <w:rFonts w:ascii="GHEA Grapalat" w:hAnsi="GHEA Grapalat" w:cs="Sylfaen"/>
          <w:sz w:val="20"/>
          <w:szCs w:val="20"/>
          <w:lang w:val="es-ES"/>
        </w:rPr>
        <w:t>:</w:t>
      </w:r>
    </w:p>
    <w:p w14:paraId="2B9035F6" w14:textId="77777777" w:rsidR="00396814" w:rsidRPr="0093002B" w:rsidRDefault="00396814" w:rsidP="00396814">
      <w:pPr>
        <w:ind w:firstLine="720"/>
        <w:jc w:val="both"/>
        <w:rPr>
          <w:rFonts w:ascii="GHEA Grapalat" w:hAnsi="GHEA Grapalat"/>
          <w:sz w:val="20"/>
          <w:szCs w:val="20"/>
          <w:lang w:val="es-ES"/>
        </w:rPr>
      </w:pPr>
      <w:r w:rsidRPr="003E3DC0">
        <w:rPr>
          <w:rFonts w:ascii="GHEA Grapalat" w:hAnsi="GHEA Grapalat"/>
          <w:color w:val="000000"/>
          <w:lang w:val="es-ES"/>
        </w:rPr>
        <w:t xml:space="preserve"> </w:t>
      </w:r>
      <w:bookmarkEnd w:id="4"/>
      <w:r w:rsidRPr="003E3DC0">
        <w:rPr>
          <w:rFonts w:ascii="GHEA Grapalat" w:hAnsi="GHEA Grapalat" w:cs="Tahoma"/>
          <w:sz w:val="20"/>
          <w:szCs w:val="20"/>
          <w:lang w:val="es-ES"/>
        </w:rPr>
        <w:t xml:space="preserve"> </w:t>
      </w:r>
      <w:r w:rsidRPr="003E3DC0">
        <w:rPr>
          <w:rFonts w:ascii="GHEA Grapalat" w:hAnsi="GHEA Grapalat" w:cs="Sylfaen"/>
          <w:sz w:val="20"/>
          <w:szCs w:val="20"/>
          <w:lang w:val="hy-AM"/>
        </w:rPr>
        <w:t>Արգելվում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է</w:t>
      </w:r>
      <w:r w:rsidRPr="003E3DC0">
        <w:rPr>
          <w:rFonts w:ascii="GHEA Grapalat" w:hAnsi="GHEA Grapalat"/>
          <w:sz w:val="20"/>
          <w:szCs w:val="20"/>
          <w:lang w:val="es-ES"/>
        </w:rPr>
        <w:t xml:space="preserve"> </w:t>
      </w:r>
      <w:r w:rsidRPr="003E3DC0">
        <w:rPr>
          <w:rFonts w:ascii="GHEA Grapalat" w:hAnsi="GHEA Grapalat"/>
          <w:sz w:val="20"/>
          <w:szCs w:val="20"/>
          <w:lang w:val="hy-AM"/>
        </w:rPr>
        <w:t>սույն</w:t>
      </w:r>
      <w:r w:rsidRPr="003E3DC0">
        <w:rPr>
          <w:rFonts w:ascii="GHEA Grapalat" w:hAnsi="GHEA Grapalat"/>
          <w:sz w:val="20"/>
          <w:szCs w:val="20"/>
          <w:lang w:val="es-ES"/>
        </w:rPr>
        <w:t xml:space="preserve"> </w:t>
      </w:r>
      <w:r w:rsidRPr="003E3DC0">
        <w:rPr>
          <w:rFonts w:ascii="GHEA Grapalat" w:hAnsi="GHEA Grapalat"/>
          <w:sz w:val="20"/>
          <w:szCs w:val="20"/>
          <w:lang w:val="hy-AM"/>
        </w:rPr>
        <w:t>կետով</w:t>
      </w:r>
      <w:r w:rsidRPr="003E3DC0">
        <w:rPr>
          <w:rFonts w:ascii="GHEA Grapalat" w:hAnsi="GHEA Grapalat"/>
          <w:sz w:val="20"/>
          <w:szCs w:val="20"/>
          <w:lang w:val="es-ES"/>
        </w:rPr>
        <w:t xml:space="preserve"> </w:t>
      </w:r>
      <w:r w:rsidRPr="003E3DC0">
        <w:rPr>
          <w:rFonts w:ascii="GHEA Grapalat" w:hAnsi="GHEA Grapalat"/>
          <w:sz w:val="20"/>
          <w:szCs w:val="20"/>
          <w:lang w:val="hy-AM"/>
        </w:rPr>
        <w:t>սահմանված</w:t>
      </w:r>
      <w:r w:rsidRPr="003E3DC0">
        <w:rPr>
          <w:rFonts w:ascii="GHEA Grapalat" w:hAnsi="GHEA Grapalat"/>
          <w:sz w:val="20"/>
          <w:szCs w:val="20"/>
          <w:lang w:val="es-ES"/>
        </w:rPr>
        <w:t xml:space="preserve"> </w:t>
      </w:r>
      <w:r w:rsidRPr="003E3DC0">
        <w:rPr>
          <w:rFonts w:ascii="GHEA Grapalat" w:hAnsi="GHEA Grapalat"/>
          <w:sz w:val="20"/>
          <w:szCs w:val="20"/>
          <w:lang w:val="hy-AM"/>
        </w:rPr>
        <w:t>փոխկապակցված</w:t>
      </w:r>
      <w:r w:rsidRPr="003E3DC0">
        <w:rPr>
          <w:rFonts w:ascii="GHEA Grapalat" w:hAnsi="GHEA Grapalat"/>
          <w:sz w:val="20"/>
          <w:szCs w:val="20"/>
          <w:lang w:val="es-ES"/>
        </w:rPr>
        <w:t xml:space="preserve"> </w:t>
      </w:r>
      <w:r w:rsidRPr="003E3DC0">
        <w:rPr>
          <w:rFonts w:ascii="GHEA Grapalat" w:hAnsi="GHEA Grapalat"/>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sz w:val="20"/>
          <w:szCs w:val="20"/>
          <w:lang w:val="hy-AM"/>
        </w:rPr>
        <w:t>և</w:t>
      </w:r>
      <w:r w:rsidRPr="003E3DC0">
        <w:rPr>
          <w:rFonts w:ascii="GHEA Grapalat" w:hAnsi="GHEA Grapalat"/>
          <w:sz w:val="20"/>
          <w:szCs w:val="20"/>
          <w:lang w:val="es-ES"/>
        </w:rPr>
        <w:t xml:space="preserve"> (</w:t>
      </w:r>
      <w:r w:rsidRPr="003E3DC0">
        <w:rPr>
          <w:rFonts w:ascii="GHEA Grapalat" w:hAnsi="GHEA Grapalat"/>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միևնույն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կողմից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հիմնադրված</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ավելի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քան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հիսուն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տոկոս</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միևնույն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պատկանող</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բաժնեմաս</w:t>
      </w:r>
      <w:r w:rsidRPr="003E3DC0">
        <w:rPr>
          <w:rFonts w:ascii="GHEA Grapalat" w:hAnsi="GHEA Grapalat"/>
          <w:sz w:val="20"/>
          <w:szCs w:val="20"/>
          <w:lang w:val="es-ES"/>
        </w:rPr>
        <w:t xml:space="preserve"> (</w:t>
      </w:r>
      <w:r w:rsidRPr="003E3DC0">
        <w:rPr>
          <w:rFonts w:ascii="GHEA Grapalat" w:hAnsi="GHEA Grapalat"/>
          <w:sz w:val="20"/>
          <w:szCs w:val="20"/>
          <w:lang w:val="hy-AM"/>
        </w:rPr>
        <w:t>փայաբաժին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ունեցող</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կազմակերպությունների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միաժամանակյա</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մասնակցությունը</w:t>
      </w:r>
      <w:r w:rsidRPr="003E3DC0">
        <w:rPr>
          <w:rFonts w:ascii="GHEA Grapalat" w:hAnsi="GHEA Grapalat"/>
          <w:sz w:val="20"/>
          <w:szCs w:val="20"/>
          <w:lang w:val="es-ES"/>
        </w:rPr>
        <w:t xml:space="preserve"> </w:t>
      </w:r>
      <w:r w:rsidRPr="003E3DC0">
        <w:rPr>
          <w:rFonts w:ascii="GHEA Grapalat" w:hAnsi="GHEA Grapalat"/>
          <w:sz w:val="20"/>
          <w:szCs w:val="20"/>
          <w:lang w:val="hy-AM"/>
        </w:rPr>
        <w:t>սույն</w:t>
      </w:r>
      <w:r w:rsidRPr="003E3DC0">
        <w:rPr>
          <w:rFonts w:ascii="GHEA Grapalat" w:hAnsi="GHEA Grapalat"/>
          <w:sz w:val="20"/>
          <w:szCs w:val="20"/>
          <w:lang w:val="es-ES"/>
        </w:rPr>
        <w:t xml:space="preserve"> </w:t>
      </w:r>
      <w:r w:rsidRPr="003E3DC0">
        <w:rPr>
          <w:rFonts w:ascii="GHEA Grapalat" w:hAnsi="GHEA Grapalat"/>
          <w:sz w:val="20"/>
          <w:szCs w:val="20"/>
          <w:lang w:val="hy-AM"/>
        </w:rPr>
        <w:t xml:space="preserve">ընթացակարգին </w:t>
      </w:r>
      <w:r w:rsidRPr="003E3DC0">
        <w:rPr>
          <w:rFonts w:ascii="GHEA Grapalat" w:hAnsi="GHEA Grapalat" w:cs="Sylfaen"/>
          <w:sz w:val="20"/>
          <w:szCs w:val="20"/>
          <w:lang w:val="es-ES"/>
        </w:rPr>
        <w:t>(</w:t>
      </w:r>
      <w:r w:rsidRPr="003E3DC0">
        <w:rPr>
          <w:rFonts w:ascii="GHEA Grapalat" w:hAnsi="GHEA Grapalat" w:cs="Sylfaen"/>
          <w:sz w:val="20"/>
          <w:szCs w:val="20"/>
          <w:lang w:val="hy-AM"/>
        </w:rPr>
        <w:t>միևնույն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չափաբաժնին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բացառությամբ</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պետության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համայնքների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կողմից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հիմնադրված</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կազմակերպությունների</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և</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cs="Sylfaen"/>
          <w:sz w:val="20"/>
          <w:szCs w:val="20"/>
          <w:lang w:val="es-ES"/>
        </w:rPr>
        <w:t xml:space="preserve">) </w:t>
      </w:r>
      <w:r w:rsidRPr="003E3DC0">
        <w:rPr>
          <w:rFonts w:ascii="GHEA Grapalat" w:hAnsi="GHEA Grapalat" w:cs="Sylfaen"/>
          <w:sz w:val="20"/>
          <w:lang w:val="hy-AM"/>
        </w:rPr>
        <w:t>համատեղ</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ործունեության</w:t>
      </w:r>
      <w:r w:rsidRPr="003E3DC0">
        <w:rPr>
          <w:rFonts w:ascii="GHEA Grapalat" w:hAnsi="GHEA Grapalat" w:cs="Times Armenian"/>
          <w:sz w:val="20"/>
          <w:lang w:val="af-ZA"/>
        </w:rPr>
        <w:t xml:space="preserve"> </w:t>
      </w:r>
      <w:r w:rsidRPr="003E3DC0">
        <w:rPr>
          <w:rFonts w:ascii="GHEA Grapalat" w:hAnsi="GHEA Grapalat" w:cs="Sylfaen"/>
          <w:sz w:val="20"/>
          <w:lang w:val="hy-AM"/>
        </w:rPr>
        <w:t>կար</w:t>
      </w:r>
      <w:r w:rsidRPr="003E3DC0">
        <w:rPr>
          <w:rFonts w:ascii="GHEA Grapalat" w:hAnsi="GHEA Grapalat" w:cs="Times Armenian"/>
          <w:sz w:val="20"/>
          <w:lang w:val="hy-AM"/>
        </w:rPr>
        <w:t>գ</w:t>
      </w:r>
      <w:r w:rsidRPr="003E3DC0">
        <w:rPr>
          <w:rFonts w:ascii="GHEA Grapalat" w:hAnsi="GHEA Grapalat" w:cs="Sylfaen"/>
          <w:sz w:val="20"/>
          <w:lang w:val="hy-AM"/>
        </w:rPr>
        <w:t>ով</w:t>
      </w:r>
      <w:r w:rsidRPr="003E3DC0">
        <w:rPr>
          <w:rFonts w:ascii="GHEA Grapalat" w:hAnsi="GHEA Grapalat" w:cs="Sylfaen"/>
          <w:sz w:val="20"/>
          <w:lang w:val="af-ZA"/>
        </w:rPr>
        <w:t xml:space="preserve"> </w:t>
      </w:r>
      <w:r w:rsidRPr="003E3DC0">
        <w:rPr>
          <w:rFonts w:ascii="GHEA Grapalat" w:hAnsi="GHEA Grapalat" w:cs="Times Armenian"/>
          <w:sz w:val="20"/>
          <w:lang w:val="af-ZA"/>
        </w:rPr>
        <w:t>(</w:t>
      </w:r>
      <w:r w:rsidRPr="003E3DC0">
        <w:rPr>
          <w:rFonts w:ascii="GHEA Grapalat" w:hAnsi="GHEA Grapalat" w:cs="Sylfaen"/>
          <w:sz w:val="20"/>
          <w:lang w:val="hy-AM"/>
        </w:rPr>
        <w:t>կոնսորցիումով</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նումների</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ործընթացին</w:t>
      </w:r>
      <w:r w:rsidRPr="003E3DC0">
        <w:rPr>
          <w:rFonts w:ascii="GHEA Grapalat" w:hAnsi="GHEA Grapalat" w:cs="Sylfaen"/>
          <w:sz w:val="20"/>
          <w:lang w:val="es-ES"/>
        </w:rPr>
        <w:t xml:space="preserve"> </w:t>
      </w:r>
      <w:r w:rsidRPr="003E3DC0">
        <w:rPr>
          <w:rFonts w:ascii="GHEA Grapalat" w:hAnsi="GHEA Grapalat" w:cs="Sylfaen"/>
          <w:sz w:val="20"/>
          <w:szCs w:val="20"/>
          <w:lang w:val="hy-AM"/>
        </w:rPr>
        <w:t>մասնակցության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դեպքերի</w:t>
      </w:r>
      <w:r w:rsidRPr="003E3DC0">
        <w:rPr>
          <w:rFonts w:ascii="GHEA Grapalat" w:hAnsi="GHEA Grapalat" w:cs="Sylfaen"/>
          <w:sz w:val="20"/>
          <w:szCs w:val="20"/>
          <w:lang w:val="es-ES"/>
        </w:rPr>
        <w:t>:</w:t>
      </w:r>
    </w:p>
    <w:p w14:paraId="4607FD9B" w14:textId="77777777" w:rsidR="00CC1CD1" w:rsidRPr="005E1F72" w:rsidRDefault="00CC1CD1" w:rsidP="00CC1CD1">
      <w:pPr>
        <w:pStyle w:val="NormalWeb"/>
        <w:spacing w:before="0" w:beforeAutospacing="0" w:after="0" w:afterAutospacing="0"/>
        <w:ind w:firstLine="708"/>
        <w:jc w:val="both"/>
        <w:rPr>
          <w:rFonts w:ascii="GHEA Grapalat" w:hAnsi="GHEA Grapalat"/>
          <w:sz w:val="20"/>
          <w:szCs w:val="20"/>
          <w:lang w:val="hy-AM"/>
        </w:rPr>
      </w:pPr>
      <w:proofErr w:type="spellStart"/>
      <w:r w:rsidRPr="005E1F72">
        <w:rPr>
          <w:rFonts w:ascii="GHEA Grapalat" w:hAnsi="GHEA Grapalat"/>
          <w:sz w:val="20"/>
          <w:szCs w:val="20"/>
        </w:rPr>
        <w:t>Կարգի</w:t>
      </w:r>
      <w:proofErr w:type="spellEnd"/>
      <w:r w:rsidRPr="005E1F72">
        <w:rPr>
          <w:rFonts w:ascii="GHEA Grapalat" w:hAnsi="GHEA Grapalat"/>
          <w:sz w:val="20"/>
          <w:szCs w:val="20"/>
          <w:lang w:val="es-ES"/>
        </w:rPr>
        <w:t xml:space="preserve"> 119-</w:t>
      </w:r>
      <w:proofErr w:type="spellStart"/>
      <w:r w:rsidRPr="005E1F72">
        <w:rPr>
          <w:rFonts w:ascii="GHEA Grapalat" w:hAnsi="GHEA Grapalat"/>
          <w:sz w:val="20"/>
          <w:szCs w:val="20"/>
        </w:rPr>
        <w:t>րդ</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կետի</w:t>
      </w:r>
      <w:proofErr w:type="spellEnd"/>
      <w:r w:rsidRPr="005E1F72">
        <w:rPr>
          <w:rFonts w:ascii="GHEA Grapalat" w:hAnsi="GHEA Grapalat"/>
          <w:sz w:val="20"/>
          <w:szCs w:val="20"/>
          <w:lang w:val="es-ES"/>
        </w:rPr>
        <w:t xml:space="preserve"> </w:t>
      </w:r>
      <w:r w:rsidRPr="005E1F72">
        <w:rPr>
          <w:rFonts w:ascii="GHEA Grapalat" w:hAnsi="GHEA Grapalat"/>
          <w:sz w:val="20"/>
          <w:szCs w:val="20"/>
          <w:lang w:val="hy-AM"/>
        </w:rPr>
        <w:t>իմաստով`</w:t>
      </w:r>
    </w:p>
    <w:p w14:paraId="3B98F3DB"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5CFFC83"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7171344"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B4B044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EFD2D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6783AAC"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D6FDE0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47A4C094"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67CBD1E"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A6FE916" w14:textId="77777777" w:rsidR="00CC1CD1" w:rsidRPr="005E1F72" w:rsidRDefault="00CC1CD1" w:rsidP="00CC1CD1">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24DCBE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D935D3E" w14:textId="77777777" w:rsidR="00CC1CD1" w:rsidRPr="005E1F72" w:rsidRDefault="00CC1CD1" w:rsidP="00CC1CD1">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596CD995" w14:textId="77777777" w:rsidR="00CC1CD1" w:rsidRPr="00B01C80"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 xml:space="preserve">2.4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177245">
        <w:rPr>
          <w:rFonts w:ascii="GHEA Grapalat" w:hAnsi="GHEA Grapalat" w:cs="Arial"/>
          <w:sz w:val="20"/>
          <w:lang w:val="hy-AM"/>
        </w:rPr>
        <w:t>ընտրված մասնակից ճանաչվելու դեպքում</w:t>
      </w:r>
      <w:r>
        <w:rPr>
          <w:rFonts w:ascii="GHEA Grapalat" w:hAnsi="GHEA Grapalat" w:cs="Arial"/>
          <w:sz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r w:rsidRPr="00B01C80">
        <w:rPr>
          <w:rFonts w:ascii="GHEA Grapalat" w:hAnsi="GHEA Grapalat"/>
          <w:color w:val="000000"/>
          <w:sz w:val="20"/>
          <w:szCs w:val="20"/>
          <w:lang w:val="hy-AM"/>
        </w:rPr>
        <w:t xml:space="preserve"> </w:t>
      </w:r>
    </w:p>
    <w:p w14:paraId="3FE3FC99" w14:textId="77777777" w:rsidR="00CC1CD1" w:rsidRPr="00F5285F" w:rsidRDefault="00CC1CD1" w:rsidP="00CC1CD1">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Pr="004B2068">
        <w:rPr>
          <w:rFonts w:ascii="GHEA Grapalat" w:hAnsi="GHEA Grapalat" w:cs="Sylfaen"/>
          <w:sz w:val="20"/>
          <w:lang w:val="hy-AM"/>
        </w:rPr>
        <w:t>2.</w:t>
      </w:r>
      <w:r w:rsidRPr="00417B96">
        <w:rPr>
          <w:rFonts w:ascii="GHEA Grapalat" w:hAnsi="GHEA Grapalat" w:cs="Sylfaen"/>
          <w:sz w:val="20"/>
          <w:lang w:val="hy-AM"/>
        </w:rPr>
        <w:t>5</w:t>
      </w:r>
      <w:r w:rsidRPr="004B2068">
        <w:rPr>
          <w:rFonts w:ascii="GHEA Grapalat" w:hAnsi="GHEA Grapalat" w:cs="Sylfaen"/>
          <w:sz w:val="20"/>
          <w:lang w:val="hy-AM"/>
        </w:rPr>
        <w:t xml:space="preserve"> Սույն ընթացակարգի շրջանակում կնքվելիք պայմանագիրը</w:t>
      </w:r>
      <w:r w:rsidRPr="00417B96">
        <w:rPr>
          <w:rFonts w:ascii="GHEA Grapalat" w:hAnsi="GHEA Grapalat" w:cs="Sylfaen"/>
          <w:sz w:val="20"/>
          <w:lang w:val="af-ZA"/>
        </w:rPr>
        <w:t xml:space="preserve"> </w:t>
      </w:r>
      <w:r w:rsidRPr="004B2068">
        <w:rPr>
          <w:rFonts w:ascii="GHEA Grapalat" w:hAnsi="GHEA Grapalat" w:cs="Sylfaen"/>
          <w:sz w:val="20"/>
          <w:lang w:val="hy-AM"/>
        </w:rPr>
        <w:t>կարող</w:t>
      </w:r>
      <w:r w:rsidRPr="00417B96">
        <w:rPr>
          <w:rFonts w:ascii="GHEA Grapalat" w:hAnsi="GHEA Grapalat" w:cs="Sylfaen"/>
          <w:sz w:val="20"/>
          <w:lang w:val="af-ZA"/>
        </w:rPr>
        <w:t xml:space="preserve"> է </w:t>
      </w:r>
      <w:r w:rsidRPr="004B2068">
        <w:rPr>
          <w:rFonts w:ascii="GHEA Grapalat" w:hAnsi="GHEA Grapalat" w:cs="Sylfaen"/>
          <w:sz w:val="20"/>
          <w:lang w:val="hy-AM"/>
        </w:rPr>
        <w:t>իրականացվել</w:t>
      </w:r>
      <w:r w:rsidRPr="00417B96">
        <w:rPr>
          <w:rFonts w:ascii="GHEA Grapalat" w:hAnsi="GHEA Grapalat" w:cs="Sylfaen"/>
          <w:sz w:val="20"/>
          <w:lang w:val="af-ZA"/>
        </w:rPr>
        <w:t xml:space="preserve"> ենթակապալի </w:t>
      </w:r>
      <w:r w:rsidRPr="004B2068">
        <w:rPr>
          <w:rFonts w:ascii="GHEA Grapalat" w:hAnsi="GHEA Grapalat" w:cs="Sylfaen"/>
          <w:sz w:val="20"/>
          <w:lang w:val="hy-AM"/>
        </w:rPr>
        <w:t>պայմանագիր</w:t>
      </w:r>
      <w:r w:rsidRPr="00417B96">
        <w:rPr>
          <w:rFonts w:ascii="GHEA Grapalat" w:hAnsi="GHEA Grapalat" w:cs="Sylfaen"/>
          <w:sz w:val="20"/>
          <w:lang w:val="af-ZA"/>
        </w:rPr>
        <w:t xml:space="preserve"> </w:t>
      </w:r>
      <w:r w:rsidRPr="004B2068">
        <w:rPr>
          <w:rFonts w:ascii="GHEA Grapalat" w:hAnsi="GHEA Grapalat" w:cs="Sylfaen"/>
          <w:sz w:val="20"/>
          <w:lang w:val="hy-AM"/>
        </w:rPr>
        <w:t>կնքելու</w:t>
      </w:r>
      <w:r w:rsidRPr="00417B96">
        <w:rPr>
          <w:rFonts w:ascii="GHEA Grapalat" w:hAnsi="GHEA Grapalat" w:cs="Sylfaen"/>
          <w:sz w:val="20"/>
          <w:lang w:val="af-ZA"/>
        </w:rPr>
        <w:t xml:space="preserve"> </w:t>
      </w:r>
      <w:r w:rsidRPr="004B2068">
        <w:rPr>
          <w:rFonts w:ascii="GHEA Grapalat" w:hAnsi="GHEA Grapalat" w:cs="Sylfaen"/>
          <w:sz w:val="20"/>
          <w:lang w:val="hy-AM"/>
        </w:rPr>
        <w:t>միջոցով։</w:t>
      </w:r>
      <w:r w:rsidRPr="00417B96">
        <w:rPr>
          <w:rFonts w:ascii="GHEA Grapalat" w:hAnsi="GHEA Grapalat" w:cs="Sylfaen"/>
          <w:sz w:val="20"/>
          <w:lang w:val="af-ZA"/>
        </w:rPr>
        <w:t xml:space="preserve"> Ենթակապալի </w:t>
      </w:r>
      <w:proofErr w:type="spellStart"/>
      <w:r w:rsidRPr="00417B96">
        <w:rPr>
          <w:rFonts w:ascii="GHEA Grapalat" w:hAnsi="GHEA Grapalat" w:cs="Sylfaen"/>
          <w:sz w:val="20"/>
        </w:rPr>
        <w:t>պայմանագրի</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կողմ</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չի</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կարող</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հանդիսանալ</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սույն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ընթացակարգին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միևնույն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չափաբաժնին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մասնակցելու</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նպատակով</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հայտ</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ներկայացրած</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մասնակիցը</w:t>
      </w:r>
      <w:proofErr w:type="spellEnd"/>
      <w:r w:rsidRPr="00417B96">
        <w:rPr>
          <w:rFonts w:ascii="GHEA Grapalat" w:hAnsi="GHEA Grapalat" w:cs="Sylfaen"/>
          <w:sz w:val="20"/>
          <w:lang w:val="af-ZA"/>
        </w:rPr>
        <w:t>:</w:t>
      </w:r>
      <w:r w:rsidRPr="005E1F72">
        <w:rPr>
          <w:rFonts w:ascii="GHEA Grapalat" w:hAnsi="GHEA Grapalat" w:cs="Sylfaen"/>
          <w:sz w:val="20"/>
          <w:lang w:val="af-ZA"/>
        </w:rPr>
        <w:t xml:space="preserve"> </w:t>
      </w:r>
    </w:p>
    <w:p w14:paraId="285E60C3" w14:textId="77777777" w:rsidR="00CC1CD1" w:rsidRPr="005E1F72" w:rsidRDefault="00CC1CD1" w:rsidP="00CC1CD1">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Pr>
          <w:rFonts w:ascii="GHEA Grapalat" w:hAnsi="GHEA Grapalat" w:cs="Sylfaen"/>
          <w:szCs w:val="24"/>
          <w:lang w:val="hy-AM"/>
        </w:rPr>
        <w:t>6</w:t>
      </w:r>
      <w:r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47B2D0E3" w14:textId="77777777" w:rsidR="00CC1CD1" w:rsidRPr="005E1F72" w:rsidRDefault="00CC1CD1" w:rsidP="00CC1CD1">
      <w:pPr>
        <w:pStyle w:val="BodyTextIndent2"/>
        <w:spacing w:line="240" w:lineRule="auto"/>
        <w:rPr>
          <w:rFonts w:ascii="GHEA Grapalat" w:hAnsi="GHEA Grapalat" w:cs="Sylfaen"/>
          <w:szCs w:val="24"/>
        </w:rPr>
      </w:pPr>
      <w:r>
        <w:rPr>
          <w:rFonts w:ascii="GHEA Grapalat" w:hAnsi="GHEA Grapalat" w:cs="Sylfaen"/>
          <w:szCs w:val="24"/>
          <w:lang w:val="hy-AM"/>
        </w:rPr>
        <w:t>1</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կողմերից</w:t>
      </w:r>
      <w:r w:rsidRPr="005E1F72">
        <w:rPr>
          <w:rFonts w:ascii="GHEA Grapalat" w:hAnsi="GHEA Grapalat" w:cs="Sylfaen"/>
          <w:szCs w:val="24"/>
        </w:rPr>
        <w:t xml:space="preserve"> </w:t>
      </w:r>
      <w:r w:rsidRPr="005E1F72">
        <w:rPr>
          <w:rFonts w:ascii="GHEA Grapalat" w:hAnsi="GHEA Grapalat" w:cs="Sylfaen"/>
          <w:szCs w:val="24"/>
          <w:lang w:val="ru-RU"/>
        </w:rPr>
        <w:t>որևէ</w:t>
      </w:r>
      <w:r w:rsidRPr="005E1F72">
        <w:rPr>
          <w:rFonts w:ascii="GHEA Grapalat" w:hAnsi="GHEA Grapalat" w:cs="Sylfaen"/>
          <w:szCs w:val="24"/>
        </w:rPr>
        <w:t xml:space="preserve"> </w:t>
      </w:r>
      <w:r w:rsidRPr="005E1F72">
        <w:rPr>
          <w:rFonts w:ascii="GHEA Grapalat" w:hAnsi="GHEA Grapalat" w:cs="Sylfaen"/>
          <w:szCs w:val="24"/>
          <w:lang w:val="ru-RU"/>
        </w:rPr>
        <w:t>մեկը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նույն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406C77">
        <w:rPr>
          <w:rFonts w:ascii="GHEA Grapalat" w:hAnsi="GHEA Grapalat" w:cs="Sylfaen"/>
        </w:rPr>
        <w:t>(</w:t>
      </w:r>
      <w:proofErr w:type="spellStart"/>
      <w:r w:rsidRPr="00330A00">
        <w:rPr>
          <w:rFonts w:ascii="GHEA Grapalat" w:hAnsi="GHEA Grapalat" w:cs="Sylfaen"/>
          <w:lang w:val="en-US"/>
        </w:rPr>
        <w:t>միևնույն</w:t>
      </w:r>
      <w:proofErr w:type="spellEnd"/>
      <w:r w:rsidRPr="00406C77">
        <w:rPr>
          <w:rFonts w:ascii="GHEA Grapalat" w:hAnsi="GHEA Grapalat" w:cs="Sylfaen"/>
        </w:rPr>
        <w:t xml:space="preserve"> </w:t>
      </w:r>
      <w:proofErr w:type="spellStart"/>
      <w:r w:rsidRPr="00330A00">
        <w:rPr>
          <w:rFonts w:ascii="GHEA Grapalat" w:hAnsi="GHEA Grapalat" w:cs="Sylfaen"/>
          <w:lang w:val="en-US"/>
        </w:rPr>
        <w:t>չափաբաժնին</w:t>
      </w:r>
      <w:proofErr w:type="spellEnd"/>
      <w:r w:rsidRPr="00406C77">
        <w:rPr>
          <w:rFonts w:ascii="GHEA Grapalat" w:hAnsi="GHEA Grapalat" w:cs="Sylfaen"/>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պարբերության</w:t>
      </w:r>
      <w:r w:rsidRPr="005E1F72">
        <w:rPr>
          <w:rFonts w:ascii="GHEA Grapalat" w:hAnsi="GHEA Grapalat" w:cs="Sylfaen"/>
          <w:szCs w:val="24"/>
        </w:rPr>
        <w:t xml:space="preserve"> </w:t>
      </w:r>
      <w:r w:rsidRPr="005E1F72">
        <w:rPr>
          <w:rFonts w:ascii="GHEA Grapalat" w:hAnsi="GHEA Grapalat" w:cs="Sylfaen"/>
          <w:szCs w:val="24"/>
          <w:lang w:val="ru-RU"/>
        </w:rPr>
        <w:t>պահանջի</w:t>
      </w:r>
      <w:r w:rsidRPr="005E1F72">
        <w:rPr>
          <w:rFonts w:ascii="GHEA Grapalat" w:hAnsi="GHEA Grapalat" w:cs="Sylfaen"/>
          <w:szCs w:val="24"/>
        </w:rPr>
        <w:t xml:space="preserve"> </w:t>
      </w:r>
      <w:r w:rsidRPr="005E1F72">
        <w:rPr>
          <w:rFonts w:ascii="GHEA Grapalat" w:hAnsi="GHEA Grapalat" w:cs="Sylfaen"/>
          <w:szCs w:val="24"/>
          <w:lang w:val="ru-RU"/>
        </w:rPr>
        <w:t>չպահպանման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նիստում</w:t>
      </w:r>
      <w:r w:rsidRPr="005E1F72">
        <w:rPr>
          <w:rFonts w:ascii="GHEA Grapalat" w:hAnsi="GHEA Grapalat" w:cs="Sylfaen"/>
          <w:szCs w:val="24"/>
        </w:rPr>
        <w:t xml:space="preserve"> </w:t>
      </w:r>
      <w:r w:rsidRPr="005E1F72">
        <w:rPr>
          <w:rFonts w:ascii="GHEA Grapalat" w:hAnsi="GHEA Grapalat" w:cs="Sylfaen"/>
          <w:szCs w:val="24"/>
          <w:lang w:val="ru-RU"/>
        </w:rPr>
        <w:t>մերժվում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այնպես</w:t>
      </w:r>
      <w:r w:rsidRPr="005E1F72">
        <w:rPr>
          <w:rFonts w:ascii="GHEA Grapalat" w:hAnsi="GHEA Grapalat" w:cs="Sylfaen"/>
          <w:szCs w:val="24"/>
        </w:rPr>
        <w:t xml:space="preserve"> </w:t>
      </w:r>
      <w:r w:rsidRPr="005E1F72">
        <w:rPr>
          <w:rFonts w:ascii="GHEA Grapalat" w:hAnsi="GHEA Grapalat" w:cs="Sylfaen"/>
          <w:szCs w:val="24"/>
          <w:lang w:val="ru-RU"/>
        </w:rPr>
        <w:t>էլ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հայտերը</w:t>
      </w:r>
      <w:r w:rsidRPr="005E1F72">
        <w:rPr>
          <w:rFonts w:ascii="GHEA Grapalat" w:hAnsi="GHEA Grapalat" w:cs="Sylfaen"/>
          <w:szCs w:val="24"/>
        </w:rPr>
        <w:t>.</w:t>
      </w:r>
    </w:p>
    <w:p w14:paraId="32046936" w14:textId="77777777" w:rsidR="00CC1CD1" w:rsidRPr="005E1F72" w:rsidRDefault="00CC1CD1" w:rsidP="00CC1CD1">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lastRenderedPageBreak/>
        <w:t>2</w:t>
      </w:r>
      <w:r w:rsidRPr="005E1F72">
        <w:rPr>
          <w:rFonts w:ascii="GHEA Grapalat" w:hAnsi="GHEA Grapalat" w:cs="Sylfaen"/>
          <w:szCs w:val="24"/>
        </w:rPr>
        <w:t>) Մ</w:t>
      </w:r>
      <w:r w:rsidRPr="005E1F72">
        <w:rPr>
          <w:rFonts w:ascii="GHEA Grapalat" w:hAnsi="GHEA Grapalat" w:cs="Sylfaen"/>
          <w:szCs w:val="24"/>
          <w:lang w:val="ru-RU"/>
        </w:rPr>
        <w:t>ասնակիցները</w:t>
      </w:r>
      <w:r w:rsidRPr="005E1F72">
        <w:rPr>
          <w:rFonts w:ascii="GHEA Grapalat" w:hAnsi="GHEA Grapalat" w:cs="Sylfaen"/>
          <w:szCs w:val="24"/>
        </w:rPr>
        <w:t xml:space="preserve"> </w:t>
      </w:r>
      <w:r w:rsidRPr="005E1F72">
        <w:rPr>
          <w:rFonts w:ascii="GHEA Grapalat" w:hAnsi="GHEA Grapalat" w:cs="Sylfaen"/>
          <w:szCs w:val="24"/>
          <w:lang w:val="ru-RU"/>
        </w:rPr>
        <w:t>կրում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համապարտ</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պատասխանատվություն</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rPr>
        <w:t>Ընդ որում,</w:t>
      </w:r>
      <w:r w:rsidRPr="005E1F72">
        <w:rPr>
          <w:rFonts w:ascii="GHEA Grapalat" w:hAnsi="GHEA Grapalat" w:cs="Sylfaen"/>
          <w:szCs w:val="24"/>
          <w:lang w:val="hy-AM"/>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կոնսորցիումից</w:t>
      </w:r>
      <w:r w:rsidRPr="005E1F72">
        <w:rPr>
          <w:rFonts w:ascii="GHEA Grapalat" w:hAnsi="GHEA Grapalat" w:cs="Sylfaen"/>
          <w:szCs w:val="24"/>
        </w:rPr>
        <w:t xml:space="preserve"> </w:t>
      </w:r>
      <w:r w:rsidRPr="005E1F72">
        <w:rPr>
          <w:rFonts w:ascii="GHEA Grapalat" w:hAnsi="GHEA Grapalat" w:cs="Sylfaen"/>
          <w:szCs w:val="24"/>
          <w:lang w:val="ru-RU"/>
        </w:rPr>
        <w:t>դուրս</w:t>
      </w:r>
      <w:r w:rsidRPr="005E1F72">
        <w:rPr>
          <w:rFonts w:ascii="GHEA Grapalat" w:hAnsi="GHEA Grapalat" w:cs="Sylfaen"/>
          <w:szCs w:val="24"/>
        </w:rPr>
        <w:t xml:space="preserve"> </w:t>
      </w:r>
      <w:r w:rsidRPr="005E1F72">
        <w:rPr>
          <w:rFonts w:ascii="GHEA Grapalat" w:hAnsi="GHEA Grapalat" w:cs="Sylfaen"/>
          <w:szCs w:val="24"/>
          <w:lang w:val="ru-RU"/>
        </w:rPr>
        <w:t>գալու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հետ</w:t>
      </w:r>
      <w:r w:rsidRPr="005E1F72">
        <w:rPr>
          <w:rFonts w:ascii="GHEA Grapalat" w:hAnsi="GHEA Grapalat" w:cs="Sylfaen"/>
          <w:szCs w:val="24"/>
        </w:rPr>
        <w:t xml:space="preserve"> </w:t>
      </w:r>
      <w:r w:rsidRPr="005E1F72">
        <w:rPr>
          <w:rFonts w:ascii="GHEA Grapalat" w:hAnsi="GHEA Grapalat" w:cs="Sylfaen"/>
          <w:szCs w:val="24"/>
          <w:lang w:val="en-US"/>
        </w:rPr>
        <w:t>պ</w:t>
      </w:r>
      <w:r w:rsidRPr="005E1F72">
        <w:rPr>
          <w:rFonts w:ascii="GHEA Grapalat" w:hAnsi="GHEA Grapalat" w:cs="Sylfaen"/>
          <w:szCs w:val="24"/>
          <w:lang w:val="ru-RU"/>
        </w:rPr>
        <w:t>ատվիրատուի</w:t>
      </w:r>
      <w:r w:rsidRPr="005E1F72">
        <w:rPr>
          <w:rFonts w:ascii="GHEA Grapalat" w:hAnsi="GHEA Grapalat" w:cs="Sylfaen"/>
          <w:szCs w:val="24"/>
        </w:rPr>
        <w:t xml:space="preserve"> </w:t>
      </w:r>
      <w:r w:rsidRPr="005E1F72">
        <w:rPr>
          <w:rFonts w:ascii="GHEA Grapalat" w:hAnsi="GHEA Grapalat" w:cs="Sylfaen"/>
          <w:szCs w:val="24"/>
          <w:lang w:val="ru-RU"/>
        </w:rPr>
        <w:t>կնքած</w:t>
      </w:r>
      <w:r w:rsidRPr="005E1F72">
        <w:rPr>
          <w:rFonts w:ascii="GHEA Grapalat" w:hAnsi="GHEA Grapalat" w:cs="Sylfaen"/>
          <w:szCs w:val="24"/>
        </w:rPr>
        <w:t xml:space="preserve"> </w:t>
      </w:r>
      <w:r w:rsidRPr="005E1F72">
        <w:rPr>
          <w:rFonts w:ascii="GHEA Grapalat" w:hAnsi="GHEA Grapalat" w:cs="Sylfaen"/>
          <w:szCs w:val="24"/>
          <w:lang w:val="ru-RU"/>
        </w:rPr>
        <w:t>պայմանագիրը</w:t>
      </w:r>
      <w:r w:rsidRPr="005E1F72">
        <w:rPr>
          <w:rFonts w:ascii="GHEA Grapalat" w:hAnsi="GHEA Grapalat" w:cs="Sylfaen"/>
          <w:szCs w:val="24"/>
        </w:rPr>
        <w:t xml:space="preserve"> </w:t>
      </w:r>
      <w:r w:rsidRPr="005E1F72">
        <w:rPr>
          <w:rFonts w:ascii="GHEA Grapalat" w:hAnsi="GHEA Grapalat" w:cs="Sylfaen"/>
          <w:szCs w:val="24"/>
          <w:lang w:val="ru-RU"/>
        </w:rPr>
        <w:t>միակողմանիորեն</w:t>
      </w:r>
      <w:r w:rsidRPr="005E1F72">
        <w:rPr>
          <w:rFonts w:ascii="GHEA Grapalat" w:hAnsi="GHEA Grapalat" w:cs="Sylfaen"/>
          <w:szCs w:val="24"/>
        </w:rPr>
        <w:t xml:space="preserve"> </w:t>
      </w:r>
      <w:r w:rsidRPr="005E1F72">
        <w:rPr>
          <w:rFonts w:ascii="GHEA Grapalat" w:hAnsi="GHEA Grapalat" w:cs="Sylfaen"/>
          <w:szCs w:val="24"/>
          <w:lang w:val="ru-RU"/>
        </w:rPr>
        <w:t>լուծվում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անդամների</w:t>
      </w:r>
      <w:r w:rsidRPr="005E1F72">
        <w:rPr>
          <w:rFonts w:ascii="GHEA Grapalat" w:hAnsi="GHEA Grapalat" w:cs="Sylfaen"/>
          <w:szCs w:val="24"/>
        </w:rPr>
        <w:t xml:space="preserve"> </w:t>
      </w:r>
      <w:r w:rsidRPr="005E1F72">
        <w:rPr>
          <w:rFonts w:ascii="GHEA Grapalat" w:hAnsi="GHEA Grapalat" w:cs="Sylfaen"/>
          <w:szCs w:val="24"/>
          <w:lang w:val="ru-RU"/>
        </w:rPr>
        <w:t>նկատմամբ</w:t>
      </w:r>
      <w:r w:rsidRPr="005E1F72">
        <w:rPr>
          <w:rFonts w:ascii="GHEA Grapalat" w:hAnsi="GHEA Grapalat" w:cs="Sylfaen"/>
          <w:szCs w:val="24"/>
        </w:rPr>
        <w:t xml:space="preserve"> </w:t>
      </w:r>
      <w:r w:rsidRPr="005E1F72">
        <w:rPr>
          <w:rFonts w:ascii="GHEA Grapalat" w:hAnsi="GHEA Grapalat" w:cs="Sylfaen"/>
          <w:szCs w:val="24"/>
          <w:lang w:val="ru-RU"/>
        </w:rPr>
        <w:t>կիրառվում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պատասխանատվության</w:t>
      </w:r>
      <w:r w:rsidRPr="005E1F72">
        <w:rPr>
          <w:rFonts w:ascii="GHEA Grapalat" w:hAnsi="GHEA Grapalat" w:cs="Sylfaen"/>
          <w:szCs w:val="24"/>
        </w:rPr>
        <w:t xml:space="preserve"> </w:t>
      </w:r>
      <w:r w:rsidRPr="005E1F72">
        <w:rPr>
          <w:rFonts w:ascii="GHEA Grapalat" w:hAnsi="GHEA Grapalat" w:cs="Sylfaen"/>
          <w:szCs w:val="24"/>
          <w:lang w:val="ru-RU"/>
        </w:rPr>
        <w:t>միջոցները</w:t>
      </w:r>
      <w:r w:rsidRPr="005E1F72">
        <w:rPr>
          <w:rFonts w:ascii="GHEA Grapalat" w:hAnsi="GHEA Grapalat" w:cs="Sylfaen"/>
          <w:szCs w:val="24"/>
          <w:lang w:val="hy-AM"/>
        </w:rPr>
        <w:t>:</w:t>
      </w:r>
    </w:p>
    <w:p w14:paraId="6E4500CD" w14:textId="77777777" w:rsidR="00CC1CD1" w:rsidRPr="005E1F72" w:rsidRDefault="00CC1CD1" w:rsidP="00CC1CD1">
      <w:pPr>
        <w:ind w:firstLine="567"/>
        <w:jc w:val="both"/>
        <w:rPr>
          <w:rFonts w:ascii="GHEA Grapalat" w:hAnsi="GHEA Grapalat"/>
          <w:b/>
          <w:sz w:val="20"/>
          <w:lang w:val="af-ZA"/>
        </w:rPr>
      </w:pPr>
    </w:p>
    <w:p w14:paraId="7030738F" w14:textId="77777777" w:rsidR="00CC1CD1" w:rsidRPr="005E1F72" w:rsidRDefault="00CC1CD1" w:rsidP="00CC1CD1">
      <w:pPr>
        <w:jc w:val="center"/>
        <w:rPr>
          <w:rFonts w:ascii="GHEA Grapalat" w:hAnsi="GHEA Grapalat" w:cs="Arial"/>
          <w:b/>
          <w:sz w:val="20"/>
          <w:lang w:val="af-ZA"/>
        </w:rPr>
      </w:pPr>
      <w:r w:rsidRPr="005E1F72">
        <w:rPr>
          <w:rFonts w:ascii="GHEA Grapalat" w:hAnsi="GHEA Grapalat"/>
          <w:b/>
          <w:sz w:val="20"/>
          <w:lang w:val="af-ZA"/>
        </w:rPr>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0DCE3468" w14:textId="77777777" w:rsidR="00CC1CD1" w:rsidRPr="005E1F72" w:rsidRDefault="00CC1CD1" w:rsidP="00CC1CD1">
      <w:pPr>
        <w:jc w:val="center"/>
        <w:rPr>
          <w:rFonts w:ascii="GHEA Grapalat" w:hAnsi="GHEA Grapalat"/>
          <w:b/>
          <w:sz w:val="20"/>
          <w:lang w:val="af-ZA"/>
        </w:rPr>
      </w:pPr>
    </w:p>
    <w:p w14:paraId="3ABD2C35" w14:textId="77777777" w:rsidR="00CC1CD1" w:rsidRPr="005E1F72" w:rsidRDefault="00CC1CD1" w:rsidP="00CC1CD1">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29-</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Pr="005E1F72">
        <w:rPr>
          <w:rFonts w:ascii="GHEA Grapalat" w:hAnsi="GHEA Grapalat" w:cs="Tahoma"/>
          <w:sz w:val="20"/>
        </w:rPr>
        <w:t>։</w:t>
      </w:r>
    </w:p>
    <w:p w14:paraId="0655D076" w14:textId="77777777" w:rsidR="00CC1CD1" w:rsidRPr="005E1F72" w:rsidRDefault="00CC1CD1" w:rsidP="00CC1CD1">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համակարգի</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միջոցով</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հանձնաժողովից</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Pr="005E1F72">
        <w:rPr>
          <w:rFonts w:ascii="GHEA Grapalat" w:hAnsi="GHEA Grapalat" w:cs="Tahoma"/>
          <w:sz w:val="20"/>
        </w:rPr>
        <w:t>։</w:t>
      </w:r>
      <w:r w:rsidRPr="005E1F72">
        <w:rPr>
          <w:rFonts w:ascii="GHEA Grapalat" w:hAnsi="GHEA Grapalat"/>
          <w:sz w:val="20"/>
          <w:lang w:val="af-ZA"/>
        </w:rPr>
        <w:t xml:space="preserve"> </w:t>
      </w:r>
      <w:proofErr w:type="spellStart"/>
      <w:r w:rsidRPr="005E1F72">
        <w:rPr>
          <w:rFonts w:ascii="GHEA Grapalat" w:hAnsi="GHEA Grapalat"/>
          <w:sz w:val="20"/>
        </w:rPr>
        <w:t>Հանձնաժողովը</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ասնակցին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համակարգի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միջոցով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Pr="00406C77">
        <w:rPr>
          <w:rFonts w:ascii="GHEA Grapalat" w:hAnsi="GHEA Grapalat" w:cs="Sylfaen"/>
          <w:sz w:val="20"/>
          <w:vertAlign w:val="superscript"/>
          <w:lang w:val="af-ZA"/>
        </w:rPr>
        <w:t>5</w:t>
      </w:r>
      <w:r w:rsidRPr="005E1F72">
        <w:rPr>
          <w:rFonts w:ascii="GHEA Grapalat" w:hAnsi="GHEA Grapalat" w:cs="Tahoma"/>
          <w:sz w:val="20"/>
        </w:rPr>
        <w:t>։</w:t>
      </w:r>
      <w:r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252B053A" w14:textId="77777777" w:rsidR="00CC1CD1" w:rsidRPr="005E1F72" w:rsidRDefault="00CC1CD1" w:rsidP="00CC1CD1">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տրամադրելու</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օրը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Pr="005E1F72">
        <w:rPr>
          <w:rFonts w:ascii="GHEA Grapalat" w:hAnsi="GHEA Grapalat" w:cs="Arial"/>
          <w:sz w:val="20"/>
        </w:rPr>
        <w:t>համակարգում</w:t>
      </w:r>
      <w:proofErr w:type="spellEnd"/>
      <w:r w:rsidRPr="005E1F72">
        <w:rPr>
          <w:rFonts w:ascii="GHEA Grapalat" w:hAnsi="GHEA Grapalat" w:cs="Arial"/>
          <w:sz w:val="20"/>
          <w:lang w:val="af-ZA"/>
        </w:rPr>
        <w:t xml:space="preserve"> </w:t>
      </w:r>
      <w:r w:rsidRPr="005E1F72">
        <w:rPr>
          <w:rFonts w:ascii="GHEA Grapalat" w:hAnsi="GHEA Grapalat" w:cs="Arial"/>
          <w:sz w:val="20"/>
        </w:rPr>
        <w:t>և</w:t>
      </w:r>
      <w:r w:rsidRPr="005E1F72">
        <w:rPr>
          <w:rFonts w:ascii="GHEA Grapalat" w:hAnsi="GHEA Grapalat" w:cs="Arial"/>
          <w:sz w:val="20"/>
          <w:lang w:val="af-ZA"/>
        </w:rPr>
        <w:t xml:space="preserve"> </w:t>
      </w:r>
      <w:r w:rsidRPr="005E1F72">
        <w:rPr>
          <w:rFonts w:ascii="GHEA Grapalat" w:hAnsi="GHEA Grapalat" w:cs="Sylfaen"/>
          <w:sz w:val="20"/>
          <w:lang w:val="af-ZA"/>
        </w:rPr>
        <w:t xml:space="preserve">www.procurement.am </w:t>
      </w:r>
      <w:r w:rsidRPr="005E1F72">
        <w:rPr>
          <w:rFonts w:ascii="GHEA Grapalat" w:hAnsi="GHEA Grapalat" w:cs="Sylfaen"/>
          <w:sz w:val="20"/>
          <w:lang w:val="ru-RU"/>
        </w:rPr>
        <w:t>հասցեով</w:t>
      </w:r>
      <w:r w:rsidRPr="005E1F72">
        <w:rPr>
          <w:rFonts w:ascii="GHEA Grapalat" w:hAnsi="GHEA Grapalat" w:cs="Sylfaen"/>
          <w:sz w:val="20"/>
          <w:lang w:val="af-ZA"/>
        </w:rPr>
        <w:t xml:space="preserve"> </w:t>
      </w:r>
      <w:proofErr w:type="spellStart"/>
      <w:r w:rsidRPr="005E1F72">
        <w:rPr>
          <w:rFonts w:ascii="GHEA Grapalat" w:hAnsi="GHEA Grapalat" w:cs="Sylfaen"/>
          <w:sz w:val="20"/>
        </w:rPr>
        <w:t>գործող</w:t>
      </w:r>
      <w:proofErr w:type="spellEnd"/>
      <w:r w:rsidRPr="005E1F72">
        <w:rPr>
          <w:rFonts w:ascii="GHEA Grapalat" w:hAnsi="GHEA Grapalat" w:cs="Sylfaen"/>
          <w:sz w:val="20"/>
          <w:lang w:val="af-ZA"/>
        </w:rPr>
        <w:t xml:space="preserve"> </w:t>
      </w:r>
      <w:r w:rsidRPr="005E1F72">
        <w:rPr>
          <w:rFonts w:ascii="GHEA Grapalat" w:hAnsi="GHEA Grapalat" w:cs="Sylfaen"/>
          <w:sz w:val="20"/>
          <w:lang w:val="ru-RU"/>
        </w:rPr>
        <w:t>տեղեկագր</w:t>
      </w:r>
      <w:r w:rsidRPr="005E1F72">
        <w:rPr>
          <w:rFonts w:ascii="GHEA Grapalat" w:hAnsi="GHEA Grapalat" w:cs="Sylfaen"/>
          <w:sz w:val="20"/>
        </w:rPr>
        <w:t>ի</w:t>
      </w:r>
      <w:r w:rsidRPr="005E1F72">
        <w:rPr>
          <w:rFonts w:ascii="GHEA Grapalat" w:hAnsi="GHEA Grapalat" w:cs="Sylfaen"/>
          <w:sz w:val="20"/>
          <w:lang w:val="af-ZA"/>
        </w:rPr>
        <w:t xml:space="preserve"> (</w:t>
      </w:r>
      <w:r w:rsidRPr="005E1F72">
        <w:rPr>
          <w:rFonts w:ascii="GHEA Grapalat" w:hAnsi="GHEA Grapalat" w:cs="Sylfaen"/>
          <w:sz w:val="20"/>
          <w:lang w:val="ru-RU"/>
        </w:rPr>
        <w:t>այսուհետ</w:t>
      </w:r>
      <w:r w:rsidRPr="005E1F72">
        <w:rPr>
          <w:rFonts w:ascii="GHEA Grapalat" w:hAnsi="GHEA Grapalat" w:cs="Sylfaen"/>
          <w:sz w:val="20"/>
          <w:lang w:val="af-ZA"/>
        </w:rPr>
        <w:t xml:space="preserve">` </w:t>
      </w:r>
      <w:r w:rsidRPr="005E1F72">
        <w:rPr>
          <w:rFonts w:ascii="GHEA Grapalat" w:hAnsi="GHEA Grapalat" w:cs="Sylfaen"/>
          <w:sz w:val="20"/>
          <w:lang w:val="ru-RU"/>
        </w:rPr>
        <w:t>տեղեկագիր</w:t>
      </w:r>
      <w:r w:rsidRPr="005E1F72">
        <w:rPr>
          <w:rFonts w:ascii="GHEA Grapalat" w:hAnsi="GHEA Grapalat" w:cs="Sylfaen"/>
          <w:sz w:val="20"/>
          <w:lang w:val="af-ZA"/>
        </w:rPr>
        <w:t xml:space="preserve">) </w:t>
      </w:r>
      <w:r w:rsidRPr="005E1F72">
        <w:rPr>
          <w:rFonts w:ascii="GHEA Grapalat" w:hAnsi="GHEA Grapalat"/>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հայտարարություններ</w:t>
      </w:r>
      <w:proofErr w:type="spellEnd"/>
      <w:r w:rsidRPr="005E1F72">
        <w:rPr>
          <w:rFonts w:ascii="GHEA Grapalat" w:hAnsi="GHEA Grapalat"/>
          <w:lang w:val="af-ZA"/>
        </w:rPr>
        <w:t>»</w:t>
      </w:r>
      <w:r w:rsidRPr="005E1F72">
        <w:rPr>
          <w:rFonts w:ascii="GHEA Grapalat" w:hAnsi="GHEA Grapalat" w:cs="Sylfaen"/>
          <w:sz w:val="20"/>
          <w:lang w:val="af-ZA"/>
        </w:rPr>
        <w:t xml:space="preserve"> </w:t>
      </w:r>
      <w:proofErr w:type="spellStart"/>
      <w:r w:rsidRPr="005E1F72">
        <w:rPr>
          <w:rFonts w:ascii="GHEA Grapalat" w:hAnsi="GHEA Grapalat" w:cs="Sylfaen"/>
          <w:sz w:val="20"/>
        </w:rPr>
        <w:t>բաժնի</w:t>
      </w:r>
      <w:proofErr w:type="spellEnd"/>
      <w:r w:rsidRPr="005E1F72">
        <w:rPr>
          <w:rFonts w:ascii="GHEA Grapalat" w:hAnsi="GHEA Grapalat" w:cs="Sylfaen"/>
          <w:sz w:val="20"/>
          <w:lang w:val="af-ZA"/>
        </w:rPr>
        <w:t xml:space="preserve"> </w:t>
      </w:r>
      <w:r w:rsidRPr="005E1F72">
        <w:rPr>
          <w:rFonts w:ascii="GHEA Grapalat" w:hAnsi="GHEA Grapalat"/>
          <w:lang w:val="af-ZA"/>
        </w:rPr>
        <w:t>«</w:t>
      </w:r>
      <w:proofErr w:type="spellStart"/>
      <w:r w:rsidRPr="005E1F72">
        <w:rPr>
          <w:rFonts w:ascii="GHEA Grapalat" w:hAnsi="GHEA Grapalat" w:cs="Sylfaen"/>
          <w:sz w:val="20"/>
        </w:rPr>
        <w:t>Հրավերների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վերաբերյալ</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հայտարարություններ</w:t>
      </w:r>
      <w:proofErr w:type="spellEnd"/>
      <w:r w:rsidRPr="005E1F72">
        <w:rPr>
          <w:rFonts w:ascii="GHEA Grapalat" w:hAnsi="GHEA Grapalat"/>
          <w:lang w:val="af-ZA"/>
        </w:rPr>
        <w:t>»</w:t>
      </w:r>
      <w:r w:rsidRPr="005E1F72">
        <w:rPr>
          <w:rFonts w:ascii="GHEA Grapalat" w:hAnsi="GHEA Grapalat" w:cs="Sylfaen"/>
          <w:sz w:val="20"/>
          <w:lang w:val="af-ZA"/>
        </w:rPr>
        <w:t xml:space="preserve"> </w:t>
      </w:r>
      <w:proofErr w:type="spellStart"/>
      <w:r w:rsidRPr="005E1F72">
        <w:rPr>
          <w:rFonts w:ascii="GHEA Grapalat" w:hAnsi="GHEA Grapalat" w:cs="Sylfaen"/>
          <w:sz w:val="20"/>
        </w:rPr>
        <w:t>ենթաբաբաժնում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Pr="005E1F72">
        <w:rPr>
          <w:rFonts w:ascii="GHEA Grapalat" w:hAnsi="GHEA Grapalat" w:cs="Tahoma"/>
          <w:sz w:val="20"/>
        </w:rPr>
        <w:t>։</w:t>
      </w:r>
      <w:r w:rsidRPr="005E1F72">
        <w:rPr>
          <w:rFonts w:ascii="GHEA Grapalat" w:hAnsi="GHEA Grapalat" w:cs="Tahoma"/>
          <w:sz w:val="20"/>
          <w:lang w:val="af-ZA"/>
        </w:rPr>
        <w:t xml:space="preserve"> </w:t>
      </w:r>
    </w:p>
    <w:p w14:paraId="7E744B0C" w14:textId="77777777" w:rsidR="00CC1CD1" w:rsidRPr="005E1F72" w:rsidRDefault="00CC1CD1" w:rsidP="00CC1CD1">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Pr="005E1F72">
        <w:rPr>
          <w:rFonts w:ascii="GHEA Grapalat" w:hAnsi="GHEA Grapalat" w:cs="Arial Unicode"/>
          <w:sz w:val="20"/>
        </w:rPr>
        <w:t>սույն</w:t>
      </w:r>
      <w:proofErr w:type="spellEnd"/>
      <w:r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Pr="002A4619">
        <w:rPr>
          <w:rFonts w:ascii="GHEA Grapalat" w:hAnsi="GHEA Grapalat" w:cs="Sylfaen"/>
          <w:sz w:val="20"/>
          <w:lang w:val="af-ZA"/>
        </w:rPr>
        <w:t xml:space="preserve"> </w:t>
      </w:r>
      <w:r w:rsidRPr="00FF0FC3">
        <w:rPr>
          <w:rFonts w:ascii="GHEA Grapalat" w:hAnsi="GHEA Grapalat" w:cs="Sylfaen"/>
          <w:sz w:val="20"/>
          <w:lang w:val="ru-RU"/>
        </w:rPr>
        <w:t>կամ</w:t>
      </w:r>
      <w:r w:rsidRPr="002A4619">
        <w:rPr>
          <w:rFonts w:ascii="GHEA Grapalat" w:hAnsi="GHEA Grapalat" w:cs="Sylfaen"/>
          <w:sz w:val="20"/>
          <w:lang w:val="af-ZA"/>
        </w:rPr>
        <w:t xml:space="preserve"> </w:t>
      </w:r>
      <w:r w:rsidRPr="00FF0FC3">
        <w:rPr>
          <w:rFonts w:ascii="GHEA Grapalat" w:hAnsi="GHEA Grapalat" w:cs="Sylfaen"/>
          <w:sz w:val="20"/>
          <w:lang w:val="ru-RU"/>
        </w:rPr>
        <w:t>եթե</w:t>
      </w:r>
      <w:r w:rsidRPr="002A4619">
        <w:rPr>
          <w:rFonts w:ascii="GHEA Grapalat" w:hAnsi="GHEA Grapalat" w:cs="Sylfaen"/>
          <w:sz w:val="20"/>
          <w:lang w:val="af-ZA"/>
        </w:rPr>
        <w:t xml:space="preserve"> </w:t>
      </w:r>
      <w:r w:rsidRPr="00FF0FC3">
        <w:rPr>
          <w:rFonts w:ascii="GHEA Grapalat" w:hAnsi="GHEA Grapalat" w:cs="Sylfaen"/>
          <w:sz w:val="20"/>
          <w:lang w:val="ru-RU"/>
        </w:rPr>
        <w:t>հարցումը</w:t>
      </w:r>
      <w:r w:rsidRPr="002A4619">
        <w:rPr>
          <w:rFonts w:ascii="GHEA Grapalat" w:hAnsi="GHEA Grapalat" w:cs="Sylfaen"/>
          <w:sz w:val="20"/>
          <w:lang w:val="af-ZA"/>
        </w:rPr>
        <w:t xml:space="preserve"> </w:t>
      </w:r>
      <w:r w:rsidRPr="00FF0FC3">
        <w:rPr>
          <w:rFonts w:ascii="GHEA Grapalat" w:hAnsi="GHEA Grapalat" w:cs="Sylfaen"/>
          <w:sz w:val="20"/>
          <w:lang w:val="ru-RU"/>
        </w:rPr>
        <w:t>վերաբերում</w:t>
      </w:r>
      <w:r w:rsidRPr="002A4619">
        <w:rPr>
          <w:rFonts w:ascii="GHEA Grapalat" w:hAnsi="GHEA Grapalat" w:cs="Sylfaen"/>
          <w:sz w:val="20"/>
          <w:lang w:val="af-ZA"/>
        </w:rPr>
        <w:t xml:space="preserve"> </w:t>
      </w:r>
      <w:r w:rsidRPr="00FF0FC3">
        <w:rPr>
          <w:rFonts w:ascii="GHEA Grapalat" w:hAnsi="GHEA Grapalat" w:cs="Sylfaen"/>
          <w:sz w:val="20"/>
          <w:lang w:val="ru-RU"/>
        </w:rPr>
        <w:t>է</w:t>
      </w:r>
      <w:r w:rsidRPr="002A4619">
        <w:rPr>
          <w:rFonts w:ascii="GHEA Grapalat" w:hAnsi="GHEA Grapalat" w:cs="Sylfaen"/>
          <w:sz w:val="20"/>
          <w:lang w:val="af-ZA"/>
        </w:rPr>
        <w:t xml:space="preserve"> </w:t>
      </w:r>
      <w:r w:rsidRPr="00FF0FC3">
        <w:rPr>
          <w:rFonts w:ascii="GHEA Grapalat" w:hAnsi="GHEA Grapalat" w:cs="Sylfaen"/>
          <w:sz w:val="20"/>
          <w:lang w:val="ru-RU"/>
        </w:rPr>
        <w:t>վերջինիս</w:t>
      </w:r>
      <w:r w:rsidRPr="002A4619">
        <w:rPr>
          <w:rFonts w:ascii="GHEA Grapalat" w:hAnsi="GHEA Grapalat" w:cs="Sylfaen"/>
          <w:sz w:val="20"/>
          <w:lang w:val="af-ZA"/>
        </w:rPr>
        <w:t xml:space="preserve"> </w:t>
      </w:r>
      <w:r w:rsidRPr="00FF0FC3">
        <w:rPr>
          <w:rFonts w:ascii="GHEA Grapalat" w:hAnsi="GHEA Grapalat" w:cs="Sylfaen"/>
          <w:sz w:val="20"/>
          <w:lang w:val="ru-RU"/>
        </w:rPr>
        <w:t>կողմից</w:t>
      </w:r>
      <w:r w:rsidRPr="002A4619">
        <w:rPr>
          <w:rFonts w:ascii="GHEA Grapalat" w:hAnsi="GHEA Grapalat" w:cs="Sylfaen"/>
          <w:sz w:val="20"/>
          <w:lang w:val="af-ZA"/>
        </w:rPr>
        <w:t xml:space="preserve"> </w:t>
      </w:r>
      <w:r w:rsidRPr="00FF0FC3">
        <w:rPr>
          <w:rFonts w:ascii="GHEA Grapalat" w:hAnsi="GHEA Grapalat" w:cs="Sylfaen"/>
          <w:sz w:val="20"/>
          <w:lang w:val="ru-RU"/>
        </w:rPr>
        <w:t>առաջարկվելիք</w:t>
      </w:r>
      <w:r w:rsidRPr="002A4619">
        <w:rPr>
          <w:rFonts w:ascii="GHEA Grapalat" w:hAnsi="GHEA Grapalat" w:cs="Sylfaen"/>
          <w:sz w:val="20"/>
          <w:lang w:val="af-ZA"/>
        </w:rPr>
        <w:t xml:space="preserve"> </w:t>
      </w:r>
      <w:r>
        <w:rPr>
          <w:rFonts w:ascii="GHEA Grapalat" w:hAnsi="GHEA Grapalat" w:cs="Sylfaen"/>
          <w:sz w:val="20"/>
          <w:lang w:val="af-ZA"/>
        </w:rPr>
        <w:t xml:space="preserve">սարքերի և սարքավորումների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w:t>
      </w:r>
      <w:r w:rsidRPr="002A4619">
        <w:rPr>
          <w:rFonts w:ascii="GHEA Grapalat" w:hAnsi="GHEA Grapalat" w:cs="Sylfaen"/>
          <w:sz w:val="20"/>
          <w:lang w:val="af-ZA"/>
        </w:rPr>
        <w:t xml:space="preserve">` </w:t>
      </w:r>
      <w:r w:rsidRPr="00FF0FC3">
        <w:rPr>
          <w:rFonts w:ascii="GHEA Grapalat" w:hAnsi="GHEA Grapalat" w:cs="Sylfaen"/>
          <w:sz w:val="20"/>
          <w:lang w:val="ru-RU"/>
        </w:rPr>
        <w:t>սույն</w:t>
      </w:r>
      <w:r w:rsidRPr="002A4619">
        <w:rPr>
          <w:rFonts w:ascii="GHEA Grapalat" w:hAnsi="GHEA Grapalat" w:cs="Sylfaen"/>
          <w:sz w:val="20"/>
          <w:lang w:val="af-ZA"/>
        </w:rPr>
        <w:t xml:space="preserve"> </w:t>
      </w:r>
      <w:r w:rsidRPr="00FF0FC3">
        <w:rPr>
          <w:rFonts w:ascii="GHEA Grapalat" w:hAnsi="GHEA Grapalat" w:cs="Sylfaen"/>
          <w:sz w:val="20"/>
          <w:lang w:val="ru-RU"/>
        </w:rPr>
        <w:t>հրավերով</w:t>
      </w:r>
      <w:r w:rsidRPr="002A4619">
        <w:rPr>
          <w:rFonts w:ascii="GHEA Grapalat" w:hAnsi="GHEA Grapalat" w:cs="Sylfaen"/>
          <w:sz w:val="20"/>
          <w:lang w:val="af-ZA"/>
        </w:rPr>
        <w:t xml:space="preserve"> </w:t>
      </w:r>
      <w:r w:rsidRPr="00FF0FC3">
        <w:rPr>
          <w:rFonts w:ascii="GHEA Grapalat" w:hAnsi="GHEA Grapalat" w:cs="Sylfaen"/>
          <w:sz w:val="20"/>
          <w:lang w:val="ru-RU"/>
        </w:rPr>
        <w:t>նախատեսված</w:t>
      </w:r>
      <w:r w:rsidRPr="002A4619">
        <w:rPr>
          <w:rFonts w:ascii="GHEA Grapalat" w:hAnsi="GHEA Grapalat" w:cs="Sylfaen"/>
          <w:sz w:val="20"/>
          <w:lang w:val="af-ZA"/>
        </w:rPr>
        <w:t xml:space="preserve">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բնութագրերին</w:t>
      </w:r>
      <w:r w:rsidRPr="002A4619">
        <w:rPr>
          <w:rFonts w:ascii="GHEA Grapalat" w:hAnsi="GHEA Grapalat" w:cs="Sylfaen"/>
          <w:sz w:val="20"/>
          <w:lang w:val="af-ZA"/>
        </w:rPr>
        <w:t xml:space="preserve"> </w:t>
      </w:r>
      <w:r w:rsidRPr="00FF0FC3">
        <w:rPr>
          <w:rFonts w:ascii="GHEA Grapalat" w:hAnsi="GHEA Grapalat" w:cs="Sylfaen"/>
          <w:sz w:val="20"/>
          <w:lang w:val="ru-RU"/>
        </w:rPr>
        <w:t>համարժեքության</w:t>
      </w:r>
      <w:r w:rsidRPr="002A4619">
        <w:rPr>
          <w:rFonts w:ascii="GHEA Grapalat" w:hAnsi="GHEA Grapalat" w:cs="Sylfaen"/>
          <w:sz w:val="20"/>
          <w:lang w:val="af-ZA"/>
        </w:rPr>
        <w:t xml:space="preserve"> </w:t>
      </w:r>
      <w:r w:rsidRPr="00FF0FC3">
        <w:rPr>
          <w:rFonts w:ascii="GHEA Grapalat" w:hAnsi="GHEA Grapalat" w:cs="Sylfaen"/>
          <w:sz w:val="20"/>
          <w:lang w:val="ru-RU"/>
        </w:rPr>
        <w:t>համա</w:t>
      </w:r>
      <w:r w:rsidRPr="002A4619">
        <w:rPr>
          <w:rFonts w:ascii="GHEA Grapalat" w:hAnsi="GHEA Grapalat" w:cs="Sylfaen"/>
          <w:sz w:val="20"/>
          <w:lang w:val="af-ZA"/>
        </w:rPr>
        <w:softHyphen/>
      </w:r>
      <w:r w:rsidRPr="00FF0FC3">
        <w:rPr>
          <w:rFonts w:ascii="GHEA Grapalat" w:hAnsi="GHEA Grapalat" w:cs="Sylfaen"/>
          <w:sz w:val="20"/>
          <w:lang w:val="ru-RU"/>
        </w:rPr>
        <w:t>պատասխանությանը</w:t>
      </w:r>
      <w:r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Pr="005E1F72">
        <w:rPr>
          <w:rFonts w:ascii="GHEA Grapalat" w:hAnsi="GHEA Grapalat"/>
          <w:sz w:val="20"/>
          <w:szCs w:val="20"/>
        </w:rPr>
        <w:t>Ընդ</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որում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մասնակիցը</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գրավոր</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ծանուցվում</w:t>
      </w:r>
      <w:proofErr w:type="spellEnd"/>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proofErr w:type="spellStart"/>
      <w:r w:rsidRPr="005E1F72">
        <w:rPr>
          <w:rFonts w:ascii="GHEA Grapalat" w:hAnsi="GHEA Grapalat"/>
          <w:sz w:val="20"/>
          <w:szCs w:val="20"/>
        </w:rPr>
        <w:t>պարզաբանում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չտրամադրելու</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հիմքերի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մասին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հարցումը</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ստանալու</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օրվան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հաջորդող</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երկու</w:t>
      </w:r>
      <w:proofErr w:type="spellEnd"/>
      <w:r w:rsidRPr="005E1F72">
        <w:rPr>
          <w:rFonts w:ascii="GHEA Grapalat" w:hAnsi="GHEA Grapalat" w:cs="Sylfaen"/>
          <w:sz w:val="20"/>
          <w:szCs w:val="20"/>
          <w:lang w:val="af-ZA"/>
        </w:rPr>
        <w:t xml:space="preserve"> </w:t>
      </w:r>
      <w:proofErr w:type="spellStart"/>
      <w:r w:rsidRPr="005E1F72">
        <w:rPr>
          <w:rFonts w:ascii="GHEA Grapalat" w:hAnsi="GHEA Grapalat" w:cs="Sylfaen"/>
          <w:sz w:val="20"/>
          <w:szCs w:val="20"/>
        </w:rPr>
        <w:t>օրացուցային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օրվա</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ընթացքում</w:t>
      </w:r>
      <w:proofErr w:type="spellEnd"/>
      <w:r w:rsidRPr="005E1F72">
        <w:rPr>
          <w:rFonts w:ascii="GHEA Grapalat" w:hAnsi="GHEA Grapalat"/>
          <w:sz w:val="20"/>
          <w:szCs w:val="20"/>
          <w:lang w:val="af-ZA"/>
        </w:rPr>
        <w:t>:</w:t>
      </w:r>
    </w:p>
    <w:p w14:paraId="4E70086A" w14:textId="77777777" w:rsidR="00CC1CD1" w:rsidRDefault="00CC1CD1" w:rsidP="00CC1CD1">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Pr="005E1F72">
        <w:rPr>
          <w:rFonts w:ascii="GHEA Grapalat" w:hAnsi="GHEA Grapalat" w:cs="Arial Unicode"/>
          <w:sz w:val="20"/>
        </w:rPr>
        <w:t>համակարգում</w:t>
      </w:r>
      <w:proofErr w:type="spellEnd"/>
      <w:r w:rsidRPr="002A4619">
        <w:rPr>
          <w:rFonts w:ascii="GHEA Grapalat" w:hAnsi="GHEA Grapalat" w:cs="Arial Unicode"/>
          <w:sz w:val="20"/>
          <w:lang w:val="af-ZA"/>
        </w:rPr>
        <w:t xml:space="preserve"> </w:t>
      </w:r>
      <w:r w:rsidRPr="005E1F72">
        <w:rPr>
          <w:rFonts w:ascii="GHEA Grapalat" w:hAnsi="GHEA Grapalat" w:cs="Arial Unicode"/>
          <w:sz w:val="20"/>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Pr="005E1F72">
        <w:rPr>
          <w:rFonts w:ascii="GHEA Grapalat" w:hAnsi="GHEA Grapalat" w:cs="Tahoma"/>
          <w:sz w:val="20"/>
        </w:rPr>
        <w:t>։</w:t>
      </w:r>
      <w:r>
        <w:rPr>
          <w:rFonts w:ascii="GHEA Grapalat" w:hAnsi="GHEA Grapalat" w:cs="Tahoma"/>
          <w:sz w:val="20"/>
          <w:vertAlign w:val="superscript"/>
        </w:rPr>
        <w:t>5</w:t>
      </w:r>
      <w:r w:rsidRPr="002A4619">
        <w:rPr>
          <w:rFonts w:ascii="GHEA Grapalat" w:hAnsi="GHEA Grapalat" w:cs="Arial Unicode"/>
          <w:sz w:val="20"/>
          <w:lang w:val="af-ZA"/>
        </w:rPr>
        <w:t xml:space="preserve"> </w:t>
      </w:r>
    </w:p>
    <w:p w14:paraId="3AFFAA7E" w14:textId="77777777" w:rsidR="00CC1CD1" w:rsidRDefault="00CC1CD1" w:rsidP="00CC1CD1">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Pr="004B2068">
        <w:rPr>
          <w:rFonts w:ascii="GHEA Grapalat" w:hAnsi="GHEA Grapalat" w:cs="Sylfaen"/>
          <w:sz w:val="20"/>
          <w:lang w:val="hy-AM"/>
        </w:rPr>
        <w:t xml:space="preserve"> </w:t>
      </w:r>
    </w:p>
    <w:p w14:paraId="7D3C7165" w14:textId="77777777" w:rsidR="00CC1CD1" w:rsidRPr="000677B2" w:rsidRDefault="00CC1CD1" w:rsidP="00CC1CD1">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 xml:space="preserve">3.6 </w:t>
      </w:r>
      <w:r>
        <w:rPr>
          <w:rFonts w:ascii="GHEA Grapalat" w:hAnsi="GHEA Grapalat" w:cs="Arial Unicode"/>
          <w:sz w:val="20"/>
          <w:lang w:val="hy-AM"/>
        </w:rPr>
        <w:t xml:space="preserve"> </w:t>
      </w:r>
      <w:r>
        <w:rPr>
          <w:rFonts w:ascii="GHEA Grapalat" w:hAnsi="GHEA Grapalat" w:cs="Sylfaen"/>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մասնակիցները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Pr="00CC3A77">
        <w:rPr>
          <w:rStyle w:val="FootnoteReference"/>
          <w:rFonts w:ascii="GHEA Grapalat" w:hAnsi="GHEA Grapalat" w:cs="Sylfaen"/>
          <w:color w:val="FFFFFF"/>
          <w:sz w:val="20"/>
          <w:shd w:val="clear" w:color="auto" w:fill="FFFFFF"/>
          <w:lang w:val="ru-RU"/>
        </w:rPr>
        <w:footnoteReference w:id="3"/>
      </w:r>
      <w:r w:rsidRPr="000677B2">
        <w:rPr>
          <w:rFonts w:ascii="GHEA Grapalat" w:hAnsi="GHEA Grapalat" w:cs="Tahoma"/>
          <w:sz w:val="20"/>
          <w:lang w:val="hy-AM"/>
        </w:rPr>
        <w:t>։</w:t>
      </w:r>
      <w:r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t xml:space="preserve">  </w:t>
      </w:r>
    </w:p>
    <w:p w14:paraId="1EAE44F6" w14:textId="4309EE66" w:rsidR="00096865" w:rsidRDefault="00096865" w:rsidP="00EF3662">
      <w:pPr>
        <w:ind w:firstLine="567"/>
        <w:jc w:val="both"/>
        <w:rPr>
          <w:rFonts w:ascii="GHEA Grapalat" w:hAnsi="GHEA Grapalat" w:cs="Sylfaen"/>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համակարգի միջոցով 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2C512B37" w14:textId="77777777" w:rsidR="006351A5" w:rsidRPr="00943E8E" w:rsidRDefault="006351A5" w:rsidP="006351A5">
      <w:pPr>
        <w:pStyle w:val="BodyTextIndent2"/>
        <w:spacing w:line="240" w:lineRule="auto"/>
        <w:ind w:firstLine="567"/>
        <w:rPr>
          <w:rFonts w:ascii="GHEA Grapalat" w:hAnsi="GHEA Grapalat" w:cs="Sylfaen"/>
          <w:color w:val="FF0000"/>
          <w:szCs w:val="24"/>
          <w:lang w:val="hy-AM"/>
        </w:rPr>
      </w:pPr>
      <w:r w:rsidRPr="00943E8E">
        <w:rPr>
          <w:rFonts w:ascii="GHEA Grapalat" w:hAnsi="GHEA Grapalat" w:cs="Sylfaen"/>
          <w:color w:val="FF0000"/>
        </w:rPr>
        <w:lastRenderedPageBreak/>
        <w:t>Մասնակիցը</w:t>
      </w:r>
      <w:r w:rsidRPr="00943E8E">
        <w:rPr>
          <w:rFonts w:ascii="GHEA Grapalat" w:hAnsi="GHEA Grapalat"/>
          <w:color w:val="FF0000"/>
          <w:lang w:val="hy-AM"/>
        </w:rPr>
        <w:t xml:space="preserve"> </w:t>
      </w:r>
      <w:r w:rsidRPr="00943E8E">
        <w:rPr>
          <w:rFonts w:ascii="GHEA Grapalat" w:hAnsi="GHEA Grapalat" w:cs="Sylfaen"/>
          <w:color w:val="FF0000"/>
        </w:rPr>
        <w:t>կարող</w:t>
      </w:r>
      <w:r w:rsidRPr="00943E8E">
        <w:rPr>
          <w:rFonts w:ascii="GHEA Grapalat" w:hAnsi="GHEA Grapalat"/>
          <w:color w:val="FF0000"/>
          <w:lang w:val="hy-AM"/>
        </w:rPr>
        <w:t xml:space="preserve"> </w:t>
      </w:r>
      <w:r w:rsidRPr="00943E8E">
        <w:rPr>
          <w:rFonts w:ascii="GHEA Grapalat" w:hAnsi="GHEA Grapalat" w:cs="Sylfaen"/>
          <w:color w:val="FF0000"/>
        </w:rPr>
        <w:t>է</w:t>
      </w:r>
      <w:r w:rsidRPr="00943E8E">
        <w:rPr>
          <w:rFonts w:ascii="GHEA Grapalat" w:hAnsi="GHEA Grapalat"/>
          <w:color w:val="FF0000"/>
          <w:lang w:val="hy-AM"/>
        </w:rPr>
        <w:t xml:space="preserve"> </w:t>
      </w:r>
      <w:r w:rsidRPr="00943E8E">
        <w:rPr>
          <w:rFonts w:ascii="GHEA Grapalat" w:hAnsi="GHEA Grapalat" w:cs="Sylfaen"/>
          <w:color w:val="FF0000"/>
        </w:rPr>
        <w:t>հայտ</w:t>
      </w:r>
      <w:r w:rsidRPr="00943E8E">
        <w:rPr>
          <w:rFonts w:ascii="GHEA Grapalat" w:hAnsi="GHEA Grapalat"/>
          <w:color w:val="FF0000"/>
          <w:lang w:val="hy-AM"/>
        </w:rPr>
        <w:t xml:space="preserve"> </w:t>
      </w:r>
      <w:r w:rsidRPr="00943E8E">
        <w:rPr>
          <w:rFonts w:ascii="GHEA Grapalat" w:hAnsi="GHEA Grapalat" w:cs="Sylfaen"/>
          <w:color w:val="FF0000"/>
        </w:rPr>
        <w:t>ներկայացնել</w:t>
      </w:r>
      <w:r w:rsidRPr="00943E8E">
        <w:rPr>
          <w:rFonts w:ascii="GHEA Grapalat" w:hAnsi="GHEA Grapalat"/>
          <w:color w:val="FF0000"/>
          <w:lang w:val="hy-AM"/>
        </w:rPr>
        <w:t xml:space="preserve"> </w:t>
      </w:r>
      <w:r w:rsidRPr="00943E8E">
        <w:rPr>
          <w:rFonts w:ascii="GHEA Grapalat" w:hAnsi="GHEA Grapalat" w:cs="Sylfaen"/>
          <w:color w:val="FF0000"/>
        </w:rPr>
        <w:t>ինչպես</w:t>
      </w:r>
      <w:r w:rsidRPr="00943E8E">
        <w:rPr>
          <w:rFonts w:ascii="GHEA Grapalat" w:hAnsi="GHEA Grapalat"/>
          <w:color w:val="FF0000"/>
          <w:lang w:val="hy-AM"/>
        </w:rPr>
        <w:t xml:space="preserve"> </w:t>
      </w:r>
      <w:r w:rsidRPr="00943E8E">
        <w:rPr>
          <w:rFonts w:ascii="GHEA Grapalat" w:hAnsi="GHEA Grapalat" w:cs="Sylfaen"/>
          <w:color w:val="FF0000"/>
        </w:rPr>
        <w:t>յուրաքանչյուր</w:t>
      </w:r>
      <w:r w:rsidRPr="00943E8E">
        <w:rPr>
          <w:rFonts w:ascii="GHEA Grapalat" w:hAnsi="GHEA Grapalat"/>
          <w:color w:val="FF0000"/>
          <w:lang w:val="hy-AM"/>
        </w:rPr>
        <w:t xml:space="preserve"> </w:t>
      </w:r>
      <w:r w:rsidRPr="00943E8E">
        <w:rPr>
          <w:rFonts w:ascii="GHEA Grapalat" w:hAnsi="GHEA Grapalat" w:cs="Sylfaen"/>
          <w:color w:val="FF0000"/>
        </w:rPr>
        <w:t>չափաբաժնի</w:t>
      </w:r>
      <w:r w:rsidRPr="00943E8E">
        <w:rPr>
          <w:rFonts w:ascii="GHEA Grapalat" w:hAnsi="GHEA Grapalat"/>
          <w:color w:val="FF0000"/>
          <w:lang w:val="hy-AM"/>
        </w:rPr>
        <w:t xml:space="preserve">, </w:t>
      </w:r>
      <w:r w:rsidRPr="00943E8E">
        <w:rPr>
          <w:rFonts w:ascii="GHEA Grapalat" w:hAnsi="GHEA Grapalat" w:cs="Sylfaen"/>
          <w:color w:val="FF0000"/>
        </w:rPr>
        <w:t>այնպես</w:t>
      </w:r>
      <w:r w:rsidRPr="00943E8E">
        <w:rPr>
          <w:rFonts w:ascii="GHEA Grapalat" w:hAnsi="GHEA Grapalat"/>
          <w:color w:val="FF0000"/>
          <w:lang w:val="hy-AM"/>
        </w:rPr>
        <w:t xml:space="preserve"> </w:t>
      </w:r>
      <w:r w:rsidRPr="00943E8E">
        <w:rPr>
          <w:rFonts w:ascii="GHEA Grapalat" w:hAnsi="GHEA Grapalat" w:cs="Sylfaen"/>
          <w:color w:val="FF0000"/>
        </w:rPr>
        <w:t>էլ</w:t>
      </w:r>
      <w:r w:rsidRPr="00943E8E">
        <w:rPr>
          <w:rFonts w:ascii="GHEA Grapalat" w:hAnsi="GHEA Grapalat"/>
          <w:color w:val="FF0000"/>
          <w:lang w:val="hy-AM"/>
        </w:rPr>
        <w:t xml:space="preserve"> </w:t>
      </w:r>
      <w:r w:rsidRPr="00943E8E">
        <w:rPr>
          <w:rFonts w:ascii="GHEA Grapalat" w:hAnsi="GHEA Grapalat" w:cs="Sylfaen"/>
          <w:color w:val="FF0000"/>
        </w:rPr>
        <w:t>մի</w:t>
      </w:r>
      <w:r w:rsidRPr="00943E8E">
        <w:rPr>
          <w:rFonts w:ascii="GHEA Grapalat" w:hAnsi="GHEA Grapalat"/>
          <w:color w:val="FF0000"/>
          <w:lang w:val="hy-AM"/>
        </w:rPr>
        <w:t xml:space="preserve"> </w:t>
      </w:r>
      <w:r w:rsidRPr="00943E8E">
        <w:rPr>
          <w:rFonts w:ascii="GHEA Grapalat" w:hAnsi="GHEA Grapalat" w:cs="Sylfaen"/>
          <w:color w:val="FF0000"/>
        </w:rPr>
        <w:t>քանի</w:t>
      </w:r>
      <w:r w:rsidRPr="00943E8E">
        <w:rPr>
          <w:rFonts w:ascii="GHEA Grapalat" w:hAnsi="GHEA Grapalat"/>
          <w:color w:val="FF0000"/>
          <w:lang w:val="hy-AM"/>
        </w:rPr>
        <w:t xml:space="preserve"> </w:t>
      </w:r>
      <w:r w:rsidRPr="00943E8E">
        <w:rPr>
          <w:rFonts w:ascii="GHEA Grapalat" w:hAnsi="GHEA Grapalat" w:cs="Sylfaen"/>
          <w:color w:val="FF0000"/>
        </w:rPr>
        <w:t>կամ</w:t>
      </w:r>
      <w:r w:rsidRPr="00943E8E">
        <w:rPr>
          <w:rFonts w:ascii="GHEA Grapalat" w:hAnsi="GHEA Grapalat"/>
          <w:color w:val="FF0000"/>
          <w:lang w:val="hy-AM"/>
        </w:rPr>
        <w:t xml:space="preserve"> </w:t>
      </w:r>
      <w:r w:rsidRPr="00943E8E">
        <w:rPr>
          <w:rFonts w:ascii="GHEA Grapalat" w:hAnsi="GHEA Grapalat" w:cs="Sylfaen"/>
          <w:color w:val="FF0000"/>
        </w:rPr>
        <w:t>բոլոր</w:t>
      </w:r>
      <w:r w:rsidRPr="00943E8E">
        <w:rPr>
          <w:rFonts w:ascii="GHEA Grapalat" w:hAnsi="GHEA Grapalat"/>
          <w:color w:val="FF0000"/>
          <w:lang w:val="hy-AM"/>
        </w:rPr>
        <w:t xml:space="preserve"> </w:t>
      </w:r>
      <w:r w:rsidRPr="00943E8E">
        <w:rPr>
          <w:rFonts w:ascii="GHEA Grapalat" w:hAnsi="GHEA Grapalat" w:cs="Sylfaen"/>
          <w:color w:val="FF0000"/>
        </w:rPr>
        <w:t>չափաբաժինների</w:t>
      </w:r>
      <w:r w:rsidRPr="00943E8E">
        <w:rPr>
          <w:rFonts w:ascii="GHEA Grapalat" w:hAnsi="GHEA Grapalat"/>
          <w:color w:val="FF0000"/>
          <w:lang w:val="hy-AM"/>
        </w:rPr>
        <w:t xml:space="preserve"> </w:t>
      </w:r>
      <w:r w:rsidRPr="00943E8E">
        <w:rPr>
          <w:rFonts w:ascii="GHEA Grapalat" w:hAnsi="GHEA Grapalat" w:cs="Sylfaen"/>
          <w:color w:val="FF0000"/>
        </w:rPr>
        <w:t>համար</w:t>
      </w:r>
      <w:r w:rsidRPr="00943E8E">
        <w:rPr>
          <w:rFonts w:ascii="GHEA Grapalat" w:hAnsi="GHEA Grapalat" w:cs="Sylfaen"/>
          <w:color w:val="FF0000"/>
          <w:vertAlign w:val="superscript"/>
        </w:rPr>
        <w:t>7</w:t>
      </w:r>
      <w:r w:rsidRPr="00943E8E">
        <w:rPr>
          <w:rStyle w:val="FootnoteReference"/>
          <w:rFonts w:ascii="GHEA Grapalat" w:hAnsi="GHEA Grapalat" w:cs="Sylfaen"/>
          <w:color w:val="FF0000"/>
        </w:rPr>
        <w:footnoteReference w:id="4"/>
      </w:r>
      <w:r w:rsidRPr="00943E8E">
        <w:rPr>
          <w:rFonts w:ascii="GHEA Grapalat" w:hAnsi="GHEA Grapalat" w:cs="Sylfaen"/>
          <w:color w:val="FF0000"/>
          <w:szCs w:val="24"/>
          <w:lang w:val="hy-AM"/>
        </w:rPr>
        <w:t xml:space="preserve">։  </w:t>
      </w:r>
    </w:p>
    <w:p w14:paraId="558CC1FF" w14:textId="77777777"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736A5D1A"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00F57EA6">
        <w:rPr>
          <w:rFonts w:ascii="GHEA Grapalat" w:hAnsi="GHEA Grapalat" w:cs="Sylfaen"/>
          <w:szCs w:val="24"/>
          <w:lang w:val="hy-AM"/>
        </w:rPr>
        <w:t>բաց մրցույթ</w:t>
      </w:r>
      <w:r w:rsidR="00AE26C8" w:rsidRPr="0093002B">
        <w:rPr>
          <w:rFonts w:ascii="GHEA Grapalat" w:hAnsi="GHEA Grapalat" w:cs="Sylfaen"/>
          <w:szCs w:val="24"/>
          <w:lang w:val="hy-AM"/>
        </w:rPr>
        <w:t xml:space="preserve">ի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9AA095A" w14:textId="75A39137" w:rsidR="008B1605" w:rsidRPr="0093002B" w:rsidRDefault="00096865"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w:t>
      </w:r>
      <w:r w:rsidR="005F1F95" w:rsidRPr="0093002B">
        <w:rPr>
          <w:rFonts w:ascii="GHEA Grapalat" w:hAnsi="GHEA Grapalat" w:cs="Sylfaen"/>
          <w:szCs w:val="24"/>
          <w:lang w:val="hy-AM"/>
        </w:rPr>
        <w:t xml:space="preserve">համակարգի միջոցով </w:t>
      </w:r>
      <w:r w:rsidRPr="0093002B">
        <w:rPr>
          <w:rFonts w:ascii="GHEA Grapalat" w:hAnsi="GHEA Grapalat" w:cs="Sylfaen"/>
          <w:szCs w:val="24"/>
          <w:lang w:val="hy-AM"/>
        </w:rPr>
        <w:t xml:space="preserve">ոչ ուշ, քան սույն ընթացակարգի հայտարարությունը և հրավերը </w:t>
      </w:r>
      <w:r w:rsidR="005F1F95" w:rsidRPr="0093002B">
        <w:rPr>
          <w:rFonts w:ascii="GHEA Grapalat" w:hAnsi="GHEA Grapalat" w:cs="Sylfaen"/>
          <w:szCs w:val="24"/>
          <w:lang w:val="hy-AM"/>
        </w:rPr>
        <w:t xml:space="preserve">համակարգում </w:t>
      </w:r>
      <w:r w:rsidR="00585E16" w:rsidRPr="0093002B">
        <w:rPr>
          <w:rFonts w:ascii="GHEA Grapalat" w:hAnsi="GHEA Grapalat" w:cs="Sylfaen"/>
          <w:szCs w:val="24"/>
          <w:lang w:val="hy-AM"/>
        </w:rPr>
        <w:t>հ</w:t>
      </w:r>
      <w:r w:rsidRPr="0093002B">
        <w:rPr>
          <w:rFonts w:ascii="GHEA Grapalat" w:hAnsi="GHEA Grapalat" w:cs="Sylfaen"/>
          <w:szCs w:val="24"/>
          <w:lang w:val="hy-AM"/>
        </w:rPr>
        <w:t xml:space="preserve">րապարակվելու </w:t>
      </w:r>
      <w:r w:rsidR="00960672" w:rsidRPr="00406C77">
        <w:rPr>
          <w:rFonts w:ascii="GHEA Grapalat" w:hAnsi="GHEA Grapalat" w:cs="Sylfaen"/>
          <w:szCs w:val="24"/>
          <w:lang w:val="hy-AM"/>
        </w:rPr>
        <w:t xml:space="preserve">օրվանից հաշված </w:t>
      </w:r>
      <w:r w:rsidR="00973E8B">
        <w:rPr>
          <w:rFonts w:ascii="GHEA Grapalat" w:hAnsi="GHEA Grapalat"/>
          <w:b/>
        </w:rPr>
        <w:t xml:space="preserve">մինչև 2026 թվականի հունվարի </w:t>
      </w:r>
      <w:r w:rsidR="0069505B">
        <w:rPr>
          <w:rFonts w:ascii="GHEA Grapalat" w:hAnsi="GHEA Grapalat"/>
          <w:b/>
        </w:rPr>
        <w:t>23</w:t>
      </w:r>
      <w:r w:rsidR="00960672" w:rsidRPr="0018744E">
        <w:rPr>
          <w:rFonts w:ascii="GHEA Grapalat" w:hAnsi="GHEA Grapalat"/>
          <w:b/>
          <w:lang w:val="hy-AM"/>
        </w:rPr>
        <w:t xml:space="preserve">-ը, ժամը </w:t>
      </w:r>
      <w:r w:rsidR="007B3CEF">
        <w:rPr>
          <w:rFonts w:ascii="GHEA Grapalat" w:hAnsi="GHEA Grapalat"/>
          <w:b/>
          <w:lang w:val="hy-AM"/>
        </w:rPr>
        <w:t>11:00</w:t>
      </w:r>
      <w:r w:rsidR="00960672" w:rsidRPr="00406C77">
        <w:rPr>
          <w:rFonts w:ascii="GHEA Grapalat" w:hAnsi="GHEA Grapalat" w:cs="Sylfaen"/>
          <w:szCs w:val="24"/>
          <w:lang w:val="hy-AM"/>
        </w:rPr>
        <w:t>-ն։</w:t>
      </w:r>
      <w:r w:rsidRPr="0093002B">
        <w:rPr>
          <w:rFonts w:ascii="GHEA Grapalat" w:hAnsi="GHEA Grapalat" w:cs="Sylfaen"/>
          <w:szCs w:val="24"/>
          <w:lang w:val="hy-AM"/>
        </w:rPr>
        <w:t xml:space="preserve"> </w:t>
      </w:r>
      <w:r w:rsidR="008B1605" w:rsidRPr="0093002B">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3002B">
        <w:rPr>
          <w:rFonts w:ascii="GHEA Grapalat" w:hAnsi="GHEA Grapalat" w:cs="Sylfaen"/>
          <w:szCs w:val="24"/>
          <w:lang w:val="hy-AM"/>
        </w:rPr>
        <w:t xml:space="preserve">համակարգի </w:t>
      </w:r>
      <w:r w:rsidR="008B1605" w:rsidRPr="0093002B">
        <w:rPr>
          <w:rFonts w:ascii="GHEA Grapalat" w:hAnsi="GHEA Grapalat" w:cs="Sylfaen"/>
          <w:szCs w:val="24"/>
          <w:lang w:val="hy-AM"/>
        </w:rPr>
        <w:t>կողմից։</w:t>
      </w:r>
    </w:p>
    <w:p w14:paraId="7B358474" w14:textId="77777777" w:rsidR="00B67CCD" w:rsidRPr="0093002B" w:rsidRDefault="00B67CCD"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BodyTextIndent2"/>
        <w:spacing w:line="240" w:lineRule="auto"/>
        <w:ind w:firstLine="567"/>
        <w:rPr>
          <w:rFonts w:ascii="GHEA Grapalat" w:hAnsi="GHEA Grapalat" w:cs="Sylfaen"/>
          <w:szCs w:val="24"/>
          <w:lang w:val="hy-AM"/>
        </w:rPr>
      </w:pPr>
      <w:bookmarkStart w:id="7"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45DC8E91" w14:textId="4C8925E2" w:rsidR="00C63E1C" w:rsidRPr="0093002B" w:rsidRDefault="003850A0" w:rsidP="00972668">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63E1C" w:rsidRPr="0093002B">
        <w:rPr>
          <w:rFonts w:ascii="GHEA Grapalat" w:hAnsi="GHEA Grapalat" w:cs="Sylfaen"/>
          <w:sz w:val="20"/>
          <w:lang w:val="hy-AM"/>
        </w:rPr>
        <w:t>հավաստում՝ ընտրված մասնակից ճանաչվելու դեպքում, սույն հրավեր</w:t>
      </w:r>
      <w:r w:rsidR="00E93C59" w:rsidRPr="0093002B">
        <w:rPr>
          <w:rFonts w:ascii="GHEA Grapalat" w:hAnsi="GHEA Grapalat" w:cs="Sylfaen"/>
          <w:sz w:val="20"/>
          <w:lang w:val="hy-AM"/>
        </w:rPr>
        <w:t>ով</w:t>
      </w:r>
      <w:r w:rsidR="00EA68B2" w:rsidRPr="0093002B">
        <w:rPr>
          <w:rFonts w:ascii="GHEA Grapalat" w:hAnsi="GHEA Grapalat" w:cs="Sylfaen"/>
          <w:sz w:val="20"/>
          <w:lang w:val="hy-AM"/>
        </w:rPr>
        <w:t xml:space="preserve"> </w:t>
      </w:r>
      <w:r w:rsidR="00C63E1C" w:rsidRPr="0093002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3002B">
        <w:rPr>
          <w:rFonts w:ascii="GHEA Grapalat" w:hAnsi="GHEA Grapalat" w:cs="Sylfaen"/>
          <w:sz w:val="20"/>
          <w:lang w:val="hy-AM"/>
        </w:rPr>
        <w:t>.</w:t>
      </w:r>
      <w:r w:rsidR="00C63E1C" w:rsidRPr="0093002B">
        <w:rPr>
          <w:rFonts w:ascii="GHEA Grapalat" w:hAnsi="GHEA Grapalat" w:cs="Sylfaen"/>
          <w:sz w:val="20"/>
          <w:lang w:val="hy-AM"/>
        </w:rPr>
        <w:t xml:space="preserve"> </w:t>
      </w:r>
    </w:p>
    <w:p w14:paraId="39561EAD" w14:textId="71B92C81"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գ) հայտարարություն սույն ընթացակարգի շրջանակում</w:t>
      </w:r>
      <w:r w:rsidR="00273411" w:rsidRPr="0093002B">
        <w:rPr>
          <w:rFonts w:ascii="GHEA Grapalat" w:hAnsi="GHEA Grapalat" w:cs="Sylfaen"/>
          <w:szCs w:val="24"/>
          <w:lang w:val="hy-AM"/>
        </w:rPr>
        <w:t xml:space="preserve"> անբարեխիղճ մրցակցության,</w:t>
      </w:r>
      <w:r w:rsidRPr="0093002B">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BodyTextIndent2"/>
        <w:spacing w:line="240" w:lineRule="auto"/>
        <w:ind w:firstLine="567"/>
        <w:rPr>
          <w:rFonts w:ascii="GHEA Grapalat" w:hAnsi="GHEA Grapalat" w:cs="Sylfaen"/>
          <w:szCs w:val="24"/>
          <w:lang w:val="hy-AM"/>
        </w:rPr>
      </w:pPr>
      <w:bookmarkStart w:id="8" w:name="_Hlk9261892"/>
      <w:bookmarkEnd w:id="7"/>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7B983F8E" w:rsidR="00BE4408" w:rsidRPr="0093002B" w:rsidRDefault="00D968C4" w:rsidP="007E39F5">
      <w:pPr>
        <w:pStyle w:val="BodyTextIndent2"/>
        <w:spacing w:line="240" w:lineRule="auto"/>
        <w:ind w:firstLine="567"/>
        <w:rPr>
          <w:rFonts w:ascii="GHEA Grapalat" w:hAnsi="GHEA Grapalat" w:cs="Sylfaen"/>
          <w:szCs w:val="24"/>
          <w:lang w:val="hy-AM"/>
        </w:rPr>
      </w:pPr>
      <w:r>
        <w:rPr>
          <w:rFonts w:ascii="GHEA Grapalat" w:hAnsi="GHEA Grapalat"/>
          <w:lang w:val="hy-AM"/>
        </w:rPr>
        <w:t>ե</w:t>
      </w:r>
      <w:r w:rsidR="00BE4408" w:rsidRPr="0093002B">
        <w:rPr>
          <w:rFonts w:ascii="GHEA Grapalat" w:hAnsi="GHEA Grapalat"/>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FootnoteReference"/>
          <w:rFonts w:ascii="GHEA Grapalat" w:hAnsi="GHEA Grapalat" w:cs="Sylfaen"/>
          <w:szCs w:val="24"/>
          <w:lang w:val="hy-AM"/>
        </w:rPr>
        <w:footnoteReference w:id="5"/>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8"/>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1F94C905" w14:textId="77777777" w:rsidR="00861B3B" w:rsidRDefault="007A68C0" w:rsidP="00861B3B">
      <w:pPr>
        <w:ind w:firstLine="567"/>
        <w:jc w:val="both"/>
        <w:rPr>
          <w:rFonts w:ascii="GHEA Grapalat" w:hAnsi="GHEA Grapalat"/>
          <w:sz w:val="20"/>
          <w:lang w:val="hy-AM"/>
        </w:rPr>
      </w:pPr>
      <w:r w:rsidRPr="0093002B">
        <w:rPr>
          <w:rFonts w:ascii="GHEA Grapalat" w:hAnsi="GHEA Grapalat" w:cs="Sylfaen"/>
          <w:sz w:val="20"/>
          <w:lang w:val="hy-AM"/>
        </w:rPr>
        <w:t xml:space="preserve">  </w:t>
      </w:r>
      <w:bookmarkStart w:id="9" w:name="_Hlk143681420"/>
      <w:r w:rsidRPr="00960672">
        <w:rPr>
          <w:rFonts w:ascii="GHEA Grapalat" w:hAnsi="GHEA Grapalat" w:cs="Sylfaen"/>
          <w:sz w:val="20"/>
          <w:lang w:val="hy-AM"/>
        </w:rPr>
        <w:t>3) հայտի ապահովում կանխիկ փողի կամ բանկային երաշխիքի ձևով</w:t>
      </w:r>
      <w:r w:rsidRPr="00960672">
        <w:rPr>
          <w:rFonts w:ascii="GHEA Grapalat" w:hAnsi="GHEA Grapalat"/>
          <w:sz w:val="20"/>
          <w:lang w:val="hy-AM"/>
        </w:rPr>
        <w:t>.</w:t>
      </w:r>
      <w:r w:rsidRPr="00960672">
        <w:rPr>
          <w:rStyle w:val="FootnoteReference"/>
          <w:rFonts w:ascii="GHEA Grapalat" w:hAnsi="GHEA Grapalat"/>
          <w:sz w:val="20"/>
          <w:lang w:val="hy-AM"/>
        </w:rPr>
        <w:footnoteReference w:id="6"/>
      </w:r>
      <w:r w:rsidRPr="0054241B">
        <w:rPr>
          <w:rFonts w:ascii="GHEA Grapalat" w:hAnsi="GHEA Grapalat"/>
          <w:sz w:val="20"/>
          <w:lang w:val="hy-AM"/>
        </w:rPr>
        <w:t xml:space="preserve"> </w:t>
      </w:r>
      <w:bookmarkEnd w:id="9"/>
    </w:p>
    <w:p w14:paraId="0ABED36C" w14:textId="5117F813" w:rsidR="007A68C0" w:rsidRPr="00881975" w:rsidRDefault="007A68C0" w:rsidP="00861B3B">
      <w:pPr>
        <w:ind w:firstLine="567"/>
        <w:jc w:val="both"/>
        <w:rPr>
          <w:rFonts w:ascii="GHEA Grapalat" w:hAnsi="GHEA Grapalat" w:cs="Sylfaen"/>
          <w:color w:val="FF0000"/>
          <w:sz w:val="20"/>
          <w:lang w:val="hy-AM"/>
        </w:rPr>
      </w:pPr>
      <w:r w:rsidRPr="00881975">
        <w:rPr>
          <w:rFonts w:ascii="GHEA Grapalat" w:hAnsi="GHEA Grapalat" w:cs="Sylfaen"/>
          <w:color w:val="FF0000"/>
          <w:sz w:val="20"/>
          <w:lang w:val="hy-AM"/>
        </w:rPr>
        <w:t>4) շինարարական աշխատանքների գնման դեպքում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Pr="00881975">
        <w:rPr>
          <w:rFonts w:ascii="GHEA Grapalat" w:hAnsi="GHEA Grapalat" w:cs="Sylfaen"/>
          <w:color w:val="FF0000"/>
          <w:sz w:val="20"/>
          <w:vertAlign w:val="superscript"/>
          <w:lang w:val="hy-AM"/>
        </w:rPr>
        <w:t>9</w:t>
      </w:r>
    </w:p>
    <w:p w14:paraId="55C18DFB"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7D70B56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7EC9E8A" w14:textId="77777777" w:rsidR="007A68C0" w:rsidRPr="0093002B" w:rsidRDefault="007A68C0" w:rsidP="007A68C0">
      <w:pPr>
        <w:pStyle w:val="norm"/>
        <w:spacing w:line="240" w:lineRule="auto"/>
        <w:rPr>
          <w:rFonts w:ascii="GHEA Grapalat" w:hAnsi="GHEA Grapalat" w:cs="Sylfaen"/>
          <w:sz w:val="20"/>
          <w:szCs w:val="24"/>
          <w:lang w:val="hy-AM" w:eastAsia="en-US"/>
        </w:rPr>
      </w:pPr>
      <w:bookmarkStart w:id="10"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B8AF7DC" w14:textId="77777777" w:rsidR="007A68C0" w:rsidRPr="0093002B" w:rsidRDefault="007A68C0" w:rsidP="007A68C0">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53AA0F" w14:textId="77777777" w:rsidR="007A68C0" w:rsidRPr="0093002B" w:rsidRDefault="007A68C0" w:rsidP="007A68C0">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65543ACB" w14:textId="77777777" w:rsidR="007A68C0" w:rsidRPr="0093002B" w:rsidRDefault="007A68C0" w:rsidP="007A68C0">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6B607C4C" w14:textId="77777777" w:rsidR="007A68C0" w:rsidRPr="00FB1EC7" w:rsidRDefault="007A68C0" w:rsidP="007A68C0">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6F8D67CB" w14:textId="77777777" w:rsidR="007A68C0" w:rsidRPr="00FB1EC7" w:rsidRDefault="007A68C0" w:rsidP="007A68C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ED3BE13"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3C2FA4F6"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0AD844D7"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25D5ACEC"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115791C9" w14:textId="77777777" w:rsidR="007A68C0" w:rsidRPr="00EE6E36" w:rsidRDefault="007A68C0" w:rsidP="007A68C0">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67807A6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46E4859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47E64A0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8B2A34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282F494B" w14:textId="77777777" w:rsidR="007A68C0" w:rsidRPr="0093002B" w:rsidRDefault="007A68C0" w:rsidP="007A68C0">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91B7BF1" w14:textId="77777777" w:rsidR="007A68C0" w:rsidRPr="0093002B" w:rsidRDefault="007A68C0" w:rsidP="007A68C0">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E6EA124" w14:textId="77777777" w:rsidR="007A68C0" w:rsidRPr="0093002B" w:rsidRDefault="007A68C0" w:rsidP="007A68C0">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2528E50E" w14:textId="77777777" w:rsidR="007A68C0" w:rsidRDefault="007A68C0" w:rsidP="007A68C0">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24D0AC8E" w14:textId="77777777" w:rsidR="00927C52" w:rsidRDefault="00927C52" w:rsidP="00927C52">
      <w:pPr>
        <w:pStyle w:val="norm"/>
        <w:spacing w:line="240" w:lineRule="auto"/>
        <w:ind w:firstLine="567"/>
        <w:rPr>
          <w:rFonts w:ascii="GHEA Grapalat" w:hAnsi="GHEA Grapalat"/>
          <w:b/>
          <w:sz w:val="20"/>
          <w:lang w:val="es-ES"/>
        </w:rPr>
      </w:pPr>
    </w:p>
    <w:p w14:paraId="5147DB43" w14:textId="77777777" w:rsidR="00927C52" w:rsidRDefault="00927C52" w:rsidP="00927C52">
      <w:pPr>
        <w:pStyle w:val="norm"/>
        <w:spacing w:line="240" w:lineRule="auto"/>
        <w:ind w:firstLine="567"/>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BodyTextIndent"/>
        <w:spacing w:line="240" w:lineRule="auto"/>
        <w:ind w:firstLine="567"/>
        <w:rPr>
          <w:rFonts w:ascii="GHEA Grapalat" w:hAnsi="GHEA Grapalat"/>
          <w:b/>
          <w:lang w:val="af-ZA"/>
        </w:rPr>
      </w:pPr>
    </w:p>
    <w:p w14:paraId="311F343E"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i w:val="0"/>
          <w:lang w:val="af-ZA"/>
        </w:rPr>
        <w:lastRenderedPageBreak/>
        <w:t>6</w:t>
      </w:r>
      <w:r w:rsidR="00096865" w:rsidRPr="0093002B">
        <w:rPr>
          <w:rFonts w:ascii="GHEA Grapalat" w:hAnsi="GHEA Grapalat"/>
          <w:i w:val="0"/>
          <w:lang w:val="af-ZA"/>
        </w:rPr>
        <w:t>.1</w:t>
      </w:r>
      <w:r w:rsidR="00096865" w:rsidRPr="0093002B">
        <w:rPr>
          <w:rFonts w:ascii="GHEA Grapalat" w:hAnsi="GHEA Grapalat"/>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վավեր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համապատասխան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կնքումը</w:t>
      </w:r>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կողմից</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մերժումը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r w:rsidR="00096865" w:rsidRPr="0093002B">
        <w:rPr>
          <w:rFonts w:ascii="GHEA Grapalat" w:hAnsi="GHEA Grapalat" w:cs="Sylfaen"/>
          <w:i w:val="0"/>
          <w:szCs w:val="24"/>
          <w:lang w:val="ru-RU"/>
        </w:rPr>
        <w:t>ընթացակարգը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չկայացած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հայտարարվելը</w:t>
      </w:r>
      <w:r w:rsidR="004D5671" w:rsidRPr="0093002B">
        <w:rPr>
          <w:rFonts w:ascii="GHEA Grapalat" w:hAnsi="GHEA Grapalat" w:cs="Sylfaen"/>
          <w:i w:val="0"/>
          <w:szCs w:val="24"/>
          <w:lang w:val="ru-RU"/>
        </w:rPr>
        <w:t>։</w:t>
      </w:r>
    </w:p>
    <w:p w14:paraId="1523F4E2"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ասնակիցը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r w:rsidR="00096865" w:rsidRPr="0093002B">
        <w:rPr>
          <w:rFonts w:ascii="GHEA Grapalat" w:hAnsi="GHEA Grapalat" w:cs="Sylfaen"/>
          <w:i w:val="0"/>
          <w:szCs w:val="24"/>
          <w:lang w:val="ru-RU"/>
        </w:rPr>
        <w:t>կետում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նշված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վերջնաժամկետը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իր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182B3B53" w14:textId="77777777" w:rsidR="00096865" w:rsidRPr="0093002B" w:rsidRDefault="000D701E" w:rsidP="00EF3662">
      <w:pPr>
        <w:ind w:firstLine="567"/>
        <w:jc w:val="center"/>
        <w:rPr>
          <w:rFonts w:ascii="GHEA Grapalat" w:hAnsi="GHEA Grapalat"/>
          <w:b/>
          <w:sz w:val="20"/>
          <w:lang w:val="af-ZA"/>
        </w:rPr>
      </w:pPr>
      <w:r w:rsidRPr="0093002B">
        <w:rPr>
          <w:rFonts w:ascii="GHEA Grapalat" w:hAnsi="GHEA Grapalat"/>
          <w:b/>
          <w:sz w:val="20"/>
          <w:lang w:val="af-ZA"/>
        </w:rPr>
        <w:t>7</w:t>
      </w:r>
      <w:r w:rsidR="00955A1E" w:rsidRPr="0093002B">
        <w:rPr>
          <w:rFonts w:ascii="GHEA Grapalat" w:hAnsi="GHEA Grapalat"/>
          <w:b/>
          <w:sz w:val="20"/>
          <w:lang w:val="af-ZA"/>
        </w:rPr>
        <w:t xml:space="preserve">. </w:t>
      </w:r>
      <w:r w:rsidR="00955A1E" w:rsidRPr="0093002B">
        <w:rPr>
          <w:rFonts w:ascii="GHEA Grapalat" w:hAnsi="GHEA Grapalat" w:cs="Sylfaen"/>
          <w:b/>
          <w:sz w:val="20"/>
          <w:lang w:val="es-ES"/>
        </w:rPr>
        <w:t>ՀԱՅՏԻ</w:t>
      </w:r>
      <w:r w:rsidR="00955A1E" w:rsidRPr="0093002B">
        <w:rPr>
          <w:rFonts w:ascii="GHEA Grapalat" w:hAnsi="GHEA Grapalat" w:cs="Times Armenian"/>
          <w:b/>
          <w:sz w:val="20"/>
          <w:lang w:val="af-ZA"/>
        </w:rPr>
        <w:t xml:space="preserve"> </w:t>
      </w:r>
      <w:r w:rsidR="00955A1E" w:rsidRPr="0093002B">
        <w:rPr>
          <w:rFonts w:ascii="GHEA Grapalat" w:hAnsi="GHEA Grapalat" w:cs="Sylfaen"/>
          <w:b/>
          <w:sz w:val="20"/>
          <w:lang w:val="es-ES"/>
        </w:rPr>
        <w:t>ԱՊԱՀՈՎՈՒՄԸ</w:t>
      </w:r>
      <w:r w:rsidR="00955A1E" w:rsidRPr="0093002B">
        <w:rPr>
          <w:rFonts w:ascii="GHEA Grapalat" w:hAnsi="GHEA Grapalat" w:cs="Times Armenian"/>
          <w:b/>
          <w:sz w:val="20"/>
          <w:lang w:val="af-ZA"/>
        </w:rPr>
        <w:t xml:space="preserve"> </w:t>
      </w:r>
    </w:p>
    <w:p w14:paraId="4D8F98B2" w14:textId="77777777" w:rsidR="00096865" w:rsidRPr="0093002B" w:rsidRDefault="00096865" w:rsidP="00EF3662">
      <w:pPr>
        <w:ind w:firstLine="567"/>
        <w:jc w:val="both"/>
        <w:rPr>
          <w:rFonts w:ascii="GHEA Grapalat" w:hAnsi="GHEA Grapalat"/>
          <w:b/>
          <w:sz w:val="20"/>
          <w:lang w:val="af-ZA"/>
        </w:rPr>
      </w:pPr>
    </w:p>
    <w:p w14:paraId="18E1D1B0" w14:textId="77777777" w:rsidR="007A3EE6" w:rsidRPr="0093002B" w:rsidRDefault="00283198" w:rsidP="00EF3662">
      <w:pPr>
        <w:ind w:firstLine="567"/>
        <w:jc w:val="both"/>
        <w:rPr>
          <w:rFonts w:ascii="GHEA Grapalat" w:hAnsi="GHEA Grapalat"/>
          <w:sz w:val="20"/>
          <w:szCs w:val="20"/>
          <w:lang w:val="af-ZA"/>
        </w:rPr>
      </w:pPr>
      <w:r w:rsidRPr="0093002B">
        <w:rPr>
          <w:rFonts w:ascii="GHEA Grapalat" w:hAnsi="GHEA Grapalat"/>
          <w:sz w:val="20"/>
          <w:lang w:val="af-ZA"/>
        </w:rPr>
        <w:t>7</w:t>
      </w:r>
      <w:r w:rsidR="00096865" w:rsidRPr="0093002B">
        <w:rPr>
          <w:rFonts w:ascii="GHEA Grapalat" w:hAnsi="GHEA Grapalat"/>
          <w:sz w:val="20"/>
          <w:lang w:val="af-ZA"/>
        </w:rPr>
        <w:t xml:space="preserve">.1 </w:t>
      </w:r>
      <w:r w:rsidR="00096865" w:rsidRPr="0093002B">
        <w:rPr>
          <w:rFonts w:ascii="GHEA Grapalat" w:hAnsi="GHEA Grapalat" w:cs="Sylfaen"/>
          <w:sz w:val="20"/>
          <w:lang w:val="ru-RU"/>
        </w:rPr>
        <w:t>Մասնակիցը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հայտով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սույն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հրավերով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սահմանված</w:t>
      </w:r>
      <w:r w:rsidR="00096865" w:rsidRPr="0093002B">
        <w:rPr>
          <w:rFonts w:ascii="GHEA Grapalat" w:hAnsi="GHEA Grapalat" w:cs="Sylfaen"/>
          <w:sz w:val="20"/>
          <w:lang w:val="af-ZA"/>
        </w:rPr>
        <w:t xml:space="preserve"> </w:t>
      </w:r>
      <w:r w:rsidR="00712311" w:rsidRPr="0093002B">
        <w:rPr>
          <w:rFonts w:ascii="GHEA Grapalat" w:hAnsi="GHEA Grapalat" w:cs="Sylfaen"/>
          <w:sz w:val="20"/>
          <w:lang w:val="af-ZA"/>
        </w:rPr>
        <w:t xml:space="preserve">կարգով </w:t>
      </w:r>
      <w:proofErr w:type="spellStart"/>
      <w:r w:rsidR="00903898" w:rsidRPr="0093002B">
        <w:rPr>
          <w:rFonts w:ascii="GHEA Grapalat" w:hAnsi="GHEA Grapalat" w:cs="Sylfaen"/>
          <w:bCs/>
          <w:sz w:val="20"/>
          <w:szCs w:val="20"/>
        </w:rPr>
        <w:t>ներկայացնում</w:t>
      </w:r>
      <w:proofErr w:type="spellEnd"/>
      <w:r w:rsidR="00903898" w:rsidRPr="0093002B">
        <w:rPr>
          <w:rFonts w:ascii="GHEA Grapalat" w:hAnsi="GHEA Grapalat" w:cs="Sylfaen"/>
          <w:bCs/>
          <w:sz w:val="20"/>
          <w:szCs w:val="20"/>
          <w:lang w:val="af-ZA"/>
        </w:rPr>
        <w:t xml:space="preserve"> </w:t>
      </w:r>
      <w:r w:rsidR="00903898" w:rsidRPr="0093002B">
        <w:rPr>
          <w:rFonts w:ascii="GHEA Grapalat" w:hAnsi="GHEA Grapalat" w:cs="Sylfaen"/>
          <w:bCs/>
          <w:sz w:val="20"/>
          <w:szCs w:val="20"/>
        </w:rPr>
        <w:t>է</w:t>
      </w:r>
      <w:r w:rsidR="00903898" w:rsidRPr="0093002B">
        <w:rPr>
          <w:rFonts w:ascii="GHEA Grapalat" w:hAnsi="GHEA Grapalat" w:cs="Sylfaen"/>
          <w:bCs/>
          <w:sz w:val="20"/>
          <w:szCs w:val="20"/>
          <w:lang w:val="af-ZA"/>
        </w:rPr>
        <w:t xml:space="preserve"> </w:t>
      </w:r>
      <w:proofErr w:type="spellStart"/>
      <w:r w:rsidR="00903898" w:rsidRPr="0093002B">
        <w:rPr>
          <w:rFonts w:ascii="GHEA Grapalat" w:hAnsi="GHEA Grapalat" w:cs="Sylfaen"/>
          <w:bCs/>
          <w:sz w:val="20"/>
          <w:szCs w:val="20"/>
        </w:rPr>
        <w:t>հայտի</w:t>
      </w:r>
      <w:proofErr w:type="spellEnd"/>
      <w:r w:rsidR="00903898" w:rsidRPr="0093002B">
        <w:rPr>
          <w:rFonts w:ascii="GHEA Grapalat" w:hAnsi="GHEA Grapalat" w:cs="Sylfaen"/>
          <w:bCs/>
          <w:sz w:val="20"/>
          <w:szCs w:val="20"/>
          <w:lang w:val="af-ZA"/>
        </w:rPr>
        <w:t xml:space="preserve"> </w:t>
      </w:r>
      <w:proofErr w:type="spellStart"/>
      <w:r w:rsidR="00903898" w:rsidRPr="0093002B">
        <w:rPr>
          <w:rFonts w:ascii="GHEA Grapalat" w:hAnsi="GHEA Grapalat" w:cs="Sylfaen"/>
          <w:bCs/>
          <w:sz w:val="20"/>
          <w:szCs w:val="20"/>
        </w:rPr>
        <w:t>ապահովում</w:t>
      </w:r>
      <w:proofErr w:type="spellEnd"/>
      <w:r w:rsidR="00AE3822" w:rsidRPr="0093002B">
        <w:rPr>
          <w:rFonts w:ascii="GHEA Grapalat" w:hAnsi="GHEA Grapalat" w:cs="Sylfaen"/>
          <w:bCs/>
          <w:sz w:val="20"/>
          <w:szCs w:val="20"/>
          <w:lang w:val="af-ZA"/>
        </w:rPr>
        <w:t>:</w:t>
      </w:r>
      <w:r w:rsidR="00903898" w:rsidRPr="0093002B">
        <w:rPr>
          <w:rFonts w:ascii="GHEA Grapalat" w:hAnsi="GHEA Grapalat"/>
          <w:sz w:val="20"/>
          <w:szCs w:val="20"/>
          <w:lang w:val="af-ZA"/>
        </w:rPr>
        <w:t xml:space="preserve"> </w:t>
      </w:r>
    </w:p>
    <w:p w14:paraId="2A360B6E" w14:textId="4711387C" w:rsidR="00903898" w:rsidRPr="0093002B" w:rsidRDefault="00771C0F" w:rsidP="00EF3662">
      <w:pPr>
        <w:ind w:firstLine="567"/>
        <w:jc w:val="both"/>
        <w:rPr>
          <w:rFonts w:ascii="GHEA Grapalat" w:hAnsi="GHEA Grapalat" w:cs="Sylfaen"/>
          <w:sz w:val="20"/>
          <w:szCs w:val="20"/>
          <w:lang w:val="af-ZA"/>
        </w:rPr>
      </w:pPr>
      <w:proofErr w:type="spellStart"/>
      <w:r w:rsidRPr="0093002B">
        <w:rPr>
          <w:rFonts w:ascii="GHEA Grapalat" w:hAnsi="GHEA Grapalat" w:cs="Sylfaen"/>
          <w:sz w:val="20"/>
          <w:szCs w:val="20"/>
        </w:rPr>
        <w:t>Հ</w:t>
      </w:r>
      <w:r w:rsidR="00903898" w:rsidRPr="0093002B">
        <w:rPr>
          <w:rFonts w:ascii="GHEA Grapalat" w:hAnsi="GHEA Grapalat" w:cs="Sylfaen"/>
          <w:sz w:val="20"/>
          <w:szCs w:val="20"/>
        </w:rPr>
        <w:t>այտի</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ապահովումը</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ներկայացվում</w:t>
      </w:r>
      <w:proofErr w:type="spellEnd"/>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է</w:t>
      </w:r>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բանկային</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երաշխիքի</w:t>
      </w:r>
      <w:proofErr w:type="spellEnd"/>
      <w:r w:rsidR="00903898" w:rsidRPr="0093002B">
        <w:rPr>
          <w:rFonts w:ascii="GHEA Grapalat" w:hAnsi="GHEA Grapalat" w:cs="Sylfaen"/>
          <w:sz w:val="20"/>
          <w:szCs w:val="20"/>
          <w:lang w:val="af-ZA"/>
        </w:rPr>
        <w:t xml:space="preserve"> </w:t>
      </w:r>
      <w:r w:rsidR="00406C77" w:rsidRPr="0093002B">
        <w:rPr>
          <w:rFonts w:ascii="GHEA Grapalat" w:hAnsi="GHEA Grapalat" w:cs="Sylfaen"/>
          <w:sz w:val="20"/>
          <w:szCs w:val="20"/>
          <w:lang w:val="af-ZA"/>
        </w:rPr>
        <w:t xml:space="preserve">(հավելված 3) </w:t>
      </w:r>
      <w:proofErr w:type="spellStart"/>
      <w:r w:rsidR="00903898" w:rsidRPr="0093002B">
        <w:rPr>
          <w:rFonts w:ascii="GHEA Grapalat" w:hAnsi="GHEA Grapalat" w:cs="Sylfaen"/>
          <w:sz w:val="20"/>
          <w:szCs w:val="20"/>
        </w:rPr>
        <w:t>կամ</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կանխիկ</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փողի</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ձևով</w:t>
      </w:r>
      <w:proofErr w:type="spellEnd"/>
      <w:r w:rsidR="00AE3822" w:rsidRPr="0093002B">
        <w:rPr>
          <w:rFonts w:ascii="GHEA Grapalat" w:hAnsi="GHEA Grapalat" w:cs="Sylfaen"/>
          <w:sz w:val="20"/>
          <w:szCs w:val="20"/>
          <w:lang w:val="af-ZA"/>
        </w:rPr>
        <w:t xml:space="preserve">, </w:t>
      </w:r>
      <w:proofErr w:type="spellStart"/>
      <w:r w:rsidR="00AE3822" w:rsidRPr="00960672">
        <w:rPr>
          <w:rFonts w:ascii="GHEA Grapalat" w:hAnsi="GHEA Grapalat" w:cs="Sylfaen"/>
          <w:b/>
          <w:bCs/>
          <w:sz w:val="20"/>
          <w:szCs w:val="20"/>
        </w:rPr>
        <w:t>որի</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չափը</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հավասար</w:t>
      </w:r>
      <w:proofErr w:type="spellEnd"/>
      <w:r w:rsidR="00AE3822" w:rsidRPr="00960672">
        <w:rPr>
          <w:rFonts w:ascii="GHEA Grapalat" w:hAnsi="GHEA Grapalat" w:cs="Sylfaen"/>
          <w:b/>
          <w:bCs/>
          <w:sz w:val="20"/>
          <w:szCs w:val="20"/>
          <w:lang w:val="af-ZA"/>
        </w:rPr>
        <w:t xml:space="preserve"> </w:t>
      </w:r>
      <w:r w:rsidR="00AE3822" w:rsidRPr="00960672">
        <w:rPr>
          <w:rFonts w:ascii="GHEA Grapalat" w:hAnsi="GHEA Grapalat" w:cs="Sylfaen"/>
          <w:b/>
          <w:bCs/>
          <w:sz w:val="20"/>
          <w:szCs w:val="20"/>
        </w:rPr>
        <w:t>է</w:t>
      </w:r>
      <w:r w:rsidR="00AE3822" w:rsidRPr="00960672">
        <w:rPr>
          <w:rFonts w:ascii="GHEA Grapalat" w:hAnsi="GHEA Grapalat" w:cs="Sylfaen"/>
          <w:b/>
          <w:bCs/>
          <w:sz w:val="20"/>
          <w:szCs w:val="20"/>
          <w:lang w:val="af-ZA"/>
        </w:rPr>
        <w:t xml:space="preserve"> </w:t>
      </w:r>
      <w:r w:rsidR="00273411" w:rsidRPr="00960672">
        <w:rPr>
          <w:rFonts w:ascii="GHEA Grapalat" w:hAnsi="GHEA Grapalat" w:cs="Sylfaen"/>
          <w:b/>
          <w:bCs/>
          <w:sz w:val="20"/>
          <w:szCs w:val="20"/>
          <w:lang w:val="hy-AM"/>
        </w:rPr>
        <w:t>գնման գնի</w:t>
      </w:r>
      <w:r w:rsidR="00757F6B" w:rsidRPr="00960672">
        <w:rPr>
          <w:rFonts w:ascii="GHEA Grapalat" w:hAnsi="GHEA Grapalat" w:cs="Sylfaen"/>
          <w:b/>
          <w:bCs/>
          <w:sz w:val="20"/>
          <w:szCs w:val="20"/>
          <w:lang w:val="hy-AM"/>
        </w:rPr>
        <w:t xml:space="preserve"> </w:t>
      </w:r>
      <w:proofErr w:type="spellStart"/>
      <w:r w:rsidR="00AE3822" w:rsidRPr="00960672">
        <w:rPr>
          <w:rFonts w:ascii="GHEA Grapalat" w:hAnsi="GHEA Grapalat" w:cs="Sylfaen"/>
          <w:b/>
          <w:bCs/>
          <w:sz w:val="20"/>
          <w:szCs w:val="20"/>
        </w:rPr>
        <w:t>հինգ</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տոկոսին</w:t>
      </w:r>
      <w:proofErr w:type="spellEnd"/>
      <w:r w:rsidR="00903898" w:rsidRPr="0093002B">
        <w:rPr>
          <w:rFonts w:ascii="GHEA Grapalat" w:hAnsi="GHEA Grapalat" w:cs="Sylfaen"/>
          <w:sz w:val="20"/>
          <w:szCs w:val="20"/>
          <w:lang w:val="af-ZA"/>
        </w:rPr>
        <w:t>:</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Եթե</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մասնակցի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գնային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առաջարկը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գերազանցում</w:t>
      </w:r>
      <w:proofErr w:type="spellEnd"/>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գնման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գինը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ապա</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հայտի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ապահովման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չափը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հավասար</w:t>
      </w:r>
      <w:proofErr w:type="spellEnd"/>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գնային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առաջարկի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հինգ</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տոկոսին</w:t>
      </w:r>
      <w:proofErr w:type="spellEnd"/>
      <w:r w:rsidR="00273411" w:rsidRPr="0093002B">
        <w:rPr>
          <w:rFonts w:ascii="GHEA Grapalat" w:hAnsi="GHEA Grapalat" w:cs="Sylfaen"/>
          <w:sz w:val="20"/>
          <w:szCs w:val="20"/>
          <w:lang w:val="af-ZA"/>
        </w:rPr>
        <w:t xml:space="preserve">: </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Ընդ</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որում</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եթե</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մասնակիցը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հայտի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ապահովումը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ներկայացրել</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սույն</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կետով</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սահմանված</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չափից</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ավել</w:t>
      </w:r>
      <w:r w:rsidR="00A22EB5" w:rsidRPr="0093002B">
        <w:rPr>
          <w:rFonts w:ascii="GHEA Grapalat" w:hAnsi="GHEA Grapalat" w:cs="Sylfaen"/>
          <w:sz w:val="20"/>
          <w:szCs w:val="20"/>
        </w:rPr>
        <w:t>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ապա</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հայտը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համարվում</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հրավերի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պահանջներին</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բավարարող</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և</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ենթակա</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չէ</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մերժման</w:t>
      </w:r>
      <w:proofErr w:type="spellEnd"/>
      <w:r w:rsidR="00AE3822" w:rsidRPr="0093002B">
        <w:rPr>
          <w:rFonts w:ascii="GHEA Grapalat" w:hAnsi="GHEA Grapalat" w:cs="Sylfaen"/>
          <w:sz w:val="20"/>
          <w:szCs w:val="20"/>
          <w:lang w:val="af-ZA"/>
        </w:rPr>
        <w:t>:</w:t>
      </w:r>
    </w:p>
    <w:p w14:paraId="2DDE31DA" w14:textId="1A528C5E" w:rsidR="00273411" w:rsidRPr="0093002B" w:rsidRDefault="001578D4" w:rsidP="00146D17">
      <w:pPr>
        <w:ind w:firstLine="567"/>
        <w:jc w:val="both"/>
        <w:rPr>
          <w:rFonts w:ascii="GHEA Grapalat" w:hAnsi="GHEA Grapalat"/>
          <w:sz w:val="20"/>
          <w:szCs w:val="20"/>
          <w:lang w:val="af-ZA"/>
        </w:rPr>
      </w:pPr>
      <w:proofErr w:type="spellStart"/>
      <w:r w:rsidRPr="0093002B">
        <w:rPr>
          <w:rFonts w:ascii="GHEA Grapalat" w:hAnsi="GHEA Grapalat"/>
          <w:sz w:val="20"/>
          <w:szCs w:val="20"/>
        </w:rPr>
        <w:t>Կանխիկ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փողի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ձևով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պետք</w:t>
      </w:r>
      <w:proofErr w:type="spellEnd"/>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փոխանցվի</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Կենտրոնական</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գանձապետարանում</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անվամբ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բացված</w:t>
      </w:r>
      <w:proofErr w:type="spellEnd"/>
      <w:r w:rsidRPr="0093002B">
        <w:rPr>
          <w:rFonts w:ascii="GHEA Grapalat" w:hAnsi="GHEA Grapalat"/>
          <w:sz w:val="20"/>
          <w:szCs w:val="20"/>
          <w:lang w:val="af-ZA"/>
        </w:rPr>
        <w:t xml:space="preserve"> </w:t>
      </w:r>
      <w:r w:rsidR="003F1EEA" w:rsidRPr="0093002B">
        <w:rPr>
          <w:rFonts w:ascii="GHEA Grapalat" w:hAnsi="GHEA Grapalat"/>
          <w:lang w:val="af-ZA"/>
        </w:rPr>
        <w:t>«</w:t>
      </w:r>
      <w:r w:rsidR="003B0D6E" w:rsidRPr="0093002B">
        <w:rPr>
          <w:rFonts w:ascii="GHEA Grapalat" w:hAnsi="GHEA Grapalat"/>
          <w:sz w:val="20"/>
          <w:szCs w:val="20"/>
          <w:lang w:val="af-ZA"/>
        </w:rPr>
        <w:t>900008000466</w:t>
      </w:r>
      <w:r w:rsidR="003F1EEA" w:rsidRPr="0093002B">
        <w:rPr>
          <w:rFonts w:ascii="GHEA Grapalat" w:hAnsi="GHEA Grapalat"/>
          <w:lang w:val="af-ZA"/>
        </w:rPr>
        <w:t>»</w:t>
      </w:r>
      <w:r w:rsidR="00F20DA5"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w:t>
      </w:r>
      <w:r w:rsidR="00712311" w:rsidRPr="0093002B">
        <w:rPr>
          <w:rFonts w:ascii="GHEA Grapalat" w:hAnsi="GHEA Grapalat"/>
          <w:sz w:val="20"/>
          <w:szCs w:val="20"/>
        </w:rPr>
        <w:t>ին</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որը</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ենթակա</w:t>
      </w:r>
      <w:proofErr w:type="spellEnd"/>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վերադարձման</w:t>
      </w:r>
      <w:proofErr w:type="spellEnd"/>
      <w:r w:rsidR="00712311"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այն</w:t>
      </w:r>
      <w:proofErr w:type="spellEnd"/>
      <w:r w:rsidR="002032CE"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ներկայացրած</w:t>
      </w:r>
      <w:proofErr w:type="spellEnd"/>
      <w:r w:rsidR="002032CE"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մասնակցին</w:t>
      </w:r>
      <w:proofErr w:type="spellEnd"/>
      <w:r w:rsidR="002032CE" w:rsidRPr="0093002B">
        <w:rPr>
          <w:rFonts w:ascii="GHEA Grapalat" w:hAnsi="GHEA Grapalat"/>
          <w:sz w:val="20"/>
          <w:szCs w:val="20"/>
          <w:lang w:val="af-ZA"/>
        </w:rPr>
        <w:t>`</w:t>
      </w:r>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բացառությամբ</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սույն</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հրավերի</w:t>
      </w:r>
      <w:proofErr w:type="spellEnd"/>
      <w:r w:rsidR="00402941" w:rsidRPr="0093002B">
        <w:rPr>
          <w:rFonts w:ascii="GHEA Grapalat" w:hAnsi="GHEA Grapalat"/>
          <w:sz w:val="20"/>
          <w:szCs w:val="20"/>
          <w:lang w:val="af-ZA"/>
        </w:rPr>
        <w:t xml:space="preserve"> 1-</w:t>
      </w:r>
      <w:proofErr w:type="spellStart"/>
      <w:r w:rsidR="00402941" w:rsidRPr="0093002B">
        <w:rPr>
          <w:rFonts w:ascii="GHEA Grapalat" w:hAnsi="GHEA Grapalat"/>
          <w:sz w:val="20"/>
          <w:szCs w:val="20"/>
        </w:rPr>
        <w:t>ին</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մասի</w:t>
      </w:r>
      <w:proofErr w:type="spellEnd"/>
      <w:r w:rsidR="00402941" w:rsidRPr="0093002B">
        <w:rPr>
          <w:rFonts w:ascii="GHEA Grapalat" w:hAnsi="GHEA Grapalat"/>
          <w:sz w:val="20"/>
          <w:szCs w:val="20"/>
          <w:lang w:val="af-ZA"/>
        </w:rPr>
        <w:t xml:space="preserve"> </w:t>
      </w:r>
      <w:r w:rsidR="000D701E" w:rsidRPr="0093002B">
        <w:rPr>
          <w:rFonts w:ascii="GHEA Grapalat" w:hAnsi="GHEA Grapalat"/>
          <w:sz w:val="20"/>
          <w:szCs w:val="20"/>
          <w:lang w:val="af-ZA"/>
        </w:rPr>
        <w:t>7</w:t>
      </w:r>
      <w:r w:rsidR="00402941" w:rsidRPr="0093002B">
        <w:rPr>
          <w:rFonts w:ascii="GHEA Grapalat" w:hAnsi="GHEA Grapalat"/>
          <w:sz w:val="20"/>
          <w:szCs w:val="20"/>
          <w:lang w:val="af-ZA"/>
        </w:rPr>
        <w:t xml:space="preserve">.3 </w:t>
      </w:r>
      <w:proofErr w:type="spellStart"/>
      <w:r w:rsidR="00402941" w:rsidRPr="0093002B">
        <w:rPr>
          <w:rFonts w:ascii="GHEA Grapalat" w:hAnsi="GHEA Grapalat"/>
          <w:sz w:val="20"/>
          <w:szCs w:val="20"/>
        </w:rPr>
        <w:t>կետով</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նախատեսված</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դեպքերի</w:t>
      </w:r>
      <w:proofErr w:type="spellEnd"/>
      <w:r w:rsidR="007123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Ընդ</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որում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պայմանագիրը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կնքվելու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չկայացած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հայտարարվելու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անգործության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ժամկետն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ավարտվելուն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եթե</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արդյունքները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բողոքարկված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չեն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Բողոքի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առկայության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չկայացած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հայտարարելու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մասին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գնահատող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հանձնաժողովի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որոշումն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անփոփոխ</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թողնելու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մասին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դատարանի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եզրափակիչ</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դատական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ակտն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օրինական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ուժի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մեջ</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մտնելու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w:t>
      </w:r>
    </w:p>
    <w:p w14:paraId="6BDFB668" w14:textId="0CDD7606" w:rsidR="00825A7E" w:rsidRDefault="00825A7E" w:rsidP="00146D17">
      <w:pPr>
        <w:shd w:val="clear" w:color="auto" w:fill="FFFFFF"/>
        <w:ind w:firstLine="375"/>
        <w:jc w:val="both"/>
        <w:rPr>
          <w:rFonts w:ascii="GHEA Grapalat" w:hAnsi="GHEA Grapalat"/>
          <w:sz w:val="20"/>
          <w:szCs w:val="20"/>
          <w:lang w:val="hy-AM"/>
        </w:rPr>
      </w:pP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կազմակերպվում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lang w:val="hy-AM"/>
        </w:rPr>
        <w:t>Օ</w:t>
      </w:r>
      <w:proofErr w:type="spellStart"/>
      <w:r w:rsidRPr="0093002B">
        <w:rPr>
          <w:rFonts w:ascii="GHEA Grapalat" w:hAnsi="GHEA Grapalat"/>
          <w:sz w:val="20"/>
          <w:szCs w:val="20"/>
        </w:rPr>
        <w:t>րենքի</w:t>
      </w:r>
      <w:proofErr w:type="spellEnd"/>
      <w:r w:rsidRPr="0093002B">
        <w:rPr>
          <w:rFonts w:ascii="GHEA Grapalat" w:hAnsi="GHEA Grapalat"/>
          <w:sz w:val="20"/>
          <w:szCs w:val="20"/>
          <w:lang w:val="af-ZA"/>
        </w:rPr>
        <w:t xml:space="preserve"> 15-</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af-ZA"/>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կողմերի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միջև</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համաձայնագիրը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ամսվա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և</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hy-AM"/>
        </w:rPr>
        <w:t>:</w:t>
      </w:r>
      <w:r w:rsidR="00164F74" w:rsidRPr="0093002B">
        <w:rPr>
          <w:rStyle w:val="FootnoteReference"/>
          <w:rFonts w:ascii="GHEA Grapalat" w:hAnsi="GHEA Grapalat"/>
          <w:sz w:val="20"/>
          <w:szCs w:val="20"/>
          <w:lang w:val="hy-AM"/>
        </w:rPr>
        <w:footnoteReference w:id="7"/>
      </w:r>
    </w:p>
    <w:p w14:paraId="275CF037" w14:textId="77777777" w:rsidR="003E1114" w:rsidRPr="008138E0" w:rsidRDefault="003E1114" w:rsidP="003E1114">
      <w:pPr>
        <w:shd w:val="clear" w:color="auto" w:fill="FFFFFF"/>
        <w:ind w:firstLine="375"/>
        <w:jc w:val="both"/>
        <w:rPr>
          <w:rFonts w:ascii="GHEA Grapalat" w:hAnsi="GHEA Grapalat" w:cs="Sylfaen"/>
          <w:sz w:val="20"/>
          <w:lang w:val="hy-AM"/>
        </w:rPr>
      </w:pPr>
      <w:bookmarkStart w:id="11" w:name="_Hlk143681596"/>
      <w:r w:rsidRPr="008138E0">
        <w:rPr>
          <w:rFonts w:ascii="GHEA Grapalat" w:hAnsi="GHEA Grapalat" w:cs="Sylfaen"/>
          <w:sz w:val="20"/>
          <w:lang w:val="af-ZA"/>
        </w:rPr>
        <w:t xml:space="preserve">Պատվիրատուի ղեկավարը հայտի ապահովման </w:t>
      </w:r>
      <w:r w:rsidRPr="008138E0">
        <w:rPr>
          <w:rFonts w:ascii="GHEA Grapalat" w:hAnsi="GHEA Grapalat" w:cs="Sylfaen"/>
          <w:sz w:val="20"/>
          <w:lang w:val="hy-AM"/>
        </w:rPr>
        <w:t>վերադարձման մասին սույն կետով նախատեսված ժամկետներում գրավոր տեղեկացնում է՝</w:t>
      </w:r>
    </w:p>
    <w:p w14:paraId="3378231B"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2E79455"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բանկային երաշխիքի ձևով ներկայացված ապահովման դեպքում՝ երաշխիքը թողարկած բանկին.</w:t>
      </w:r>
    </w:p>
    <w:bookmarkEnd w:id="11"/>
    <w:p w14:paraId="0C0DF008" w14:textId="77777777" w:rsidR="000A7528" w:rsidRPr="0093002B" w:rsidRDefault="00283198" w:rsidP="00EF3662">
      <w:pPr>
        <w:ind w:firstLine="567"/>
        <w:jc w:val="both"/>
        <w:rPr>
          <w:rFonts w:ascii="GHEA Grapalat" w:hAnsi="GHEA Grapalat"/>
          <w:sz w:val="20"/>
          <w:szCs w:val="20"/>
          <w:lang w:val="af-ZA"/>
        </w:rPr>
      </w:pPr>
      <w:r w:rsidRPr="0093002B">
        <w:rPr>
          <w:rFonts w:ascii="GHEA Grapalat" w:hAnsi="GHEA Grapalat" w:cs="Sylfaen"/>
          <w:sz w:val="20"/>
          <w:szCs w:val="20"/>
          <w:lang w:val="af-ZA"/>
        </w:rPr>
        <w:t>7</w:t>
      </w:r>
      <w:r w:rsidR="000A7528" w:rsidRPr="0093002B">
        <w:rPr>
          <w:rFonts w:ascii="GHEA Grapalat" w:hAnsi="GHEA Grapalat" w:cs="Sylfaen"/>
          <w:sz w:val="20"/>
          <w:szCs w:val="20"/>
          <w:lang w:val="af-ZA"/>
        </w:rPr>
        <w:t xml:space="preserve">.2 </w:t>
      </w:r>
      <w:r w:rsidR="00712311" w:rsidRPr="0093002B">
        <w:rPr>
          <w:rFonts w:ascii="GHEA Grapalat" w:hAnsi="GHEA Grapalat"/>
          <w:sz w:val="20"/>
          <w:szCs w:val="20"/>
          <w:lang w:val="hy-AM"/>
        </w:rPr>
        <w:t>Գնման</w:t>
      </w:r>
      <w:r w:rsidR="00712311" w:rsidRPr="0093002B">
        <w:rPr>
          <w:rFonts w:ascii="GHEA Grapalat" w:hAnsi="GHEA Grapalat"/>
          <w:sz w:val="20"/>
          <w:szCs w:val="20"/>
          <w:lang w:val="af-ZA"/>
        </w:rPr>
        <w:t xml:space="preserve"> </w:t>
      </w:r>
      <w:r w:rsidR="000A7528" w:rsidRPr="0093002B">
        <w:rPr>
          <w:rFonts w:ascii="GHEA Grapalat" w:hAnsi="GHEA Grapalat"/>
          <w:sz w:val="20"/>
          <w:szCs w:val="20"/>
          <w:lang w:val="hy-AM"/>
        </w:rPr>
        <w:t>ընթացակարգ</w:t>
      </w:r>
      <w:r w:rsidR="00712311" w:rsidRPr="0093002B">
        <w:rPr>
          <w:rFonts w:ascii="GHEA Grapalat" w:hAnsi="GHEA Grapalat"/>
          <w:sz w:val="20"/>
          <w:szCs w:val="20"/>
          <w:lang w:val="hy-AM"/>
        </w:rPr>
        <w:t>ը</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չափաբաժիններով</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կազմակերպվելու</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դեպքում</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եթե</w:t>
      </w:r>
      <w:r w:rsidR="00712311" w:rsidRPr="0093002B">
        <w:rPr>
          <w:rFonts w:ascii="GHEA Grapalat" w:hAnsi="GHEA Grapalat"/>
          <w:sz w:val="20"/>
          <w:szCs w:val="20"/>
          <w:lang w:val="af-ZA"/>
        </w:rPr>
        <w:t>`</w:t>
      </w:r>
      <w:r w:rsidR="00712311" w:rsidRPr="0093002B" w:rsidDel="00712311">
        <w:rPr>
          <w:rFonts w:ascii="GHEA Grapalat" w:hAnsi="GHEA Grapalat"/>
          <w:sz w:val="20"/>
          <w:szCs w:val="20"/>
          <w:lang w:val="af-ZA"/>
        </w:rPr>
        <w:t xml:space="preserve"> </w:t>
      </w:r>
      <w:r w:rsidR="000A7528" w:rsidRPr="0093002B">
        <w:rPr>
          <w:rFonts w:ascii="GHEA Grapalat" w:hAnsi="GHEA Grapalat"/>
          <w:sz w:val="20"/>
          <w:szCs w:val="20"/>
          <w:lang w:val="af-ZA"/>
        </w:rPr>
        <w:t xml:space="preserve"> </w:t>
      </w:r>
    </w:p>
    <w:p w14:paraId="0DBE1B7B" w14:textId="7EDBCFD3" w:rsidR="000A7528" w:rsidRPr="0093002B" w:rsidRDefault="000A7528" w:rsidP="000F008F">
      <w:pPr>
        <w:ind w:firstLine="567"/>
        <w:jc w:val="both"/>
        <w:rPr>
          <w:rFonts w:ascii="GHEA Grapalat" w:hAnsi="GHEA Grapalat"/>
          <w:sz w:val="20"/>
          <w:szCs w:val="20"/>
          <w:lang w:val="af-ZA"/>
        </w:rPr>
      </w:pPr>
      <w:r w:rsidRPr="0093002B">
        <w:rPr>
          <w:rFonts w:ascii="GHEA Grapalat" w:hAnsi="GHEA Grapalat"/>
          <w:sz w:val="20"/>
          <w:szCs w:val="20"/>
          <w:lang w:val="hy-AM"/>
        </w:rPr>
        <w:t>ա.</w:t>
      </w:r>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մասնակիցը</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հայտ</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մեկից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հայտի</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ապահովումը</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էլ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Մեկ</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ներկայացվելու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դրա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գումարը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հաշվարկվում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ներկայացված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չափաբաժինների</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գնման գների</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իսկ</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առաջարկները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գերազանցելու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rPr>
        <w:t>՝</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առաջարկների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հանրագումարի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նկատմամբ</w:t>
      </w:r>
      <w:proofErr w:type="spellEnd"/>
      <w:r w:rsidR="00273411" w:rsidRPr="0093002B">
        <w:rPr>
          <w:rFonts w:ascii="GHEA Grapalat" w:hAnsi="GHEA Grapalat"/>
          <w:sz w:val="20"/>
          <w:szCs w:val="20"/>
        </w:rPr>
        <w:t>՝</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հաշվի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առնելով</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Կարգի</w:t>
      </w:r>
      <w:proofErr w:type="spellEnd"/>
      <w:r w:rsidR="00273411" w:rsidRPr="0093002B">
        <w:rPr>
          <w:rFonts w:ascii="GHEA Grapalat" w:hAnsi="GHEA Grapalat"/>
          <w:sz w:val="20"/>
          <w:szCs w:val="20"/>
          <w:lang w:val="af-ZA"/>
        </w:rPr>
        <w:t xml:space="preserve"> 32-</w:t>
      </w:r>
      <w:proofErr w:type="spellStart"/>
      <w:r w:rsidR="00273411" w:rsidRPr="0093002B">
        <w:rPr>
          <w:rFonts w:ascii="GHEA Grapalat" w:hAnsi="GHEA Grapalat"/>
          <w:sz w:val="20"/>
          <w:szCs w:val="20"/>
        </w:rPr>
        <w:t>րդ</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կետի</w:t>
      </w:r>
      <w:proofErr w:type="spellEnd"/>
      <w:r w:rsidR="00273411" w:rsidRPr="0093002B">
        <w:rPr>
          <w:rFonts w:ascii="GHEA Grapalat" w:hAnsi="GHEA Grapalat"/>
          <w:sz w:val="20"/>
          <w:szCs w:val="20"/>
          <w:lang w:val="af-ZA"/>
        </w:rPr>
        <w:t xml:space="preserve"> 1-</w:t>
      </w:r>
      <w:proofErr w:type="spellStart"/>
      <w:r w:rsidR="00273411" w:rsidRPr="0093002B">
        <w:rPr>
          <w:rFonts w:ascii="GHEA Grapalat" w:hAnsi="GHEA Grapalat"/>
          <w:sz w:val="20"/>
          <w:szCs w:val="20"/>
        </w:rPr>
        <w:t>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ենթակետի</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ե</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պարբերության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պահանջները</w:t>
      </w:r>
      <w:proofErr w:type="spellEnd"/>
      <w:r w:rsidR="00273411" w:rsidRPr="0093002B">
        <w:rPr>
          <w:rFonts w:ascii="GHEA Grapalat" w:hAnsi="GHEA Grapalat"/>
          <w:sz w:val="20"/>
          <w:szCs w:val="20"/>
          <w:lang w:val="hy-AM"/>
        </w:rPr>
        <w:t>:</w:t>
      </w:r>
    </w:p>
    <w:p w14:paraId="5130F67B" w14:textId="3F96B8F3" w:rsidR="000A7528" w:rsidRPr="0093002B" w:rsidRDefault="000A7528" w:rsidP="00EF3662">
      <w:pPr>
        <w:ind w:firstLine="375"/>
        <w:jc w:val="both"/>
        <w:rPr>
          <w:rFonts w:ascii="GHEA Grapalat" w:hAnsi="GHEA Grapalat"/>
          <w:sz w:val="20"/>
          <w:szCs w:val="20"/>
          <w:lang w:val="af-ZA"/>
        </w:rPr>
      </w:pPr>
      <w:r w:rsidRPr="0093002B">
        <w:rPr>
          <w:rFonts w:ascii="GHEA Grapalat" w:hAnsi="GHEA Grapalat"/>
          <w:sz w:val="20"/>
          <w:szCs w:val="20"/>
        </w:rPr>
        <w:t>բ</w:t>
      </w:r>
      <w:r w:rsidRPr="0093002B">
        <w:rPr>
          <w:rFonts w:ascii="GHEA Grapalat" w:hAnsi="GHEA Grapalat"/>
          <w:sz w:val="20"/>
          <w:szCs w:val="20"/>
          <w:lang w:val="hy-AM"/>
        </w:rPr>
        <w:t>.</w:t>
      </w:r>
      <w:r w:rsidR="00273411" w:rsidRPr="0093002B">
        <w:rPr>
          <w:rFonts w:ascii="GHEA Grapalat" w:hAnsi="GHEA Grapalat" w:cs="Sylfaen"/>
          <w:sz w:val="20"/>
          <w:lang w:val="hy-AM"/>
        </w:rPr>
        <w:t>Մ</w:t>
      </w:r>
      <w:r w:rsidR="00273411" w:rsidRPr="0093002B">
        <w:rPr>
          <w:rFonts w:ascii="GHEA Grapalat" w:hAnsi="GHEA Grapalat" w:cs="Sylfaen"/>
          <w:sz w:val="20"/>
          <w:lang w:val="ru-RU"/>
        </w:rPr>
        <w:t>ասնակիցը</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զրկվում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պայմանագիր</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կնքելու</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իրավունքից</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որևէ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մասով</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հայտի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ապահովումը</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վճարվում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միայն</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այդ</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նկատմամբ</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հաշվարկված</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ապահովման</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չափով</w:t>
      </w:r>
      <w:r w:rsidR="00273411" w:rsidRPr="0093002B" w:rsidDel="00273411">
        <w:rPr>
          <w:rFonts w:ascii="GHEA Grapalat" w:hAnsi="GHEA Grapalat"/>
          <w:sz w:val="20"/>
          <w:szCs w:val="20"/>
          <w:lang w:val="af-ZA"/>
        </w:rPr>
        <w:t xml:space="preserve"> </w:t>
      </w:r>
      <w:r w:rsidRPr="0093002B">
        <w:rPr>
          <w:rFonts w:ascii="GHEA Grapalat" w:hAnsi="GHEA Grapalat"/>
          <w:sz w:val="20"/>
          <w:szCs w:val="20"/>
          <w:lang w:val="af-ZA"/>
        </w:rPr>
        <w:t>:</w:t>
      </w:r>
      <w:r w:rsidR="000B5028" w:rsidRPr="0093002B">
        <w:rPr>
          <w:rStyle w:val="FootnoteReference"/>
          <w:rFonts w:ascii="GHEA Grapalat" w:hAnsi="GHEA Grapalat"/>
          <w:sz w:val="20"/>
          <w:szCs w:val="20"/>
          <w:lang w:val="af-ZA"/>
        </w:rPr>
        <w:footnoteReference w:id="8"/>
      </w:r>
    </w:p>
    <w:p w14:paraId="5E6C9A62" w14:textId="77777777" w:rsidR="00F20DA5" w:rsidRPr="0093002B" w:rsidRDefault="00283198" w:rsidP="00EF3662">
      <w:pPr>
        <w:ind w:firstLine="567"/>
        <w:jc w:val="both"/>
        <w:rPr>
          <w:rFonts w:ascii="GHEA Grapalat" w:hAnsi="GHEA Grapalat" w:cs="Sylfaen"/>
          <w:sz w:val="20"/>
          <w:lang w:val="af-ZA"/>
        </w:rPr>
      </w:pPr>
      <w:r w:rsidRPr="0093002B">
        <w:rPr>
          <w:rFonts w:ascii="GHEA Grapalat" w:hAnsi="GHEA Grapalat" w:cs="Sylfaen"/>
          <w:sz w:val="20"/>
          <w:lang w:val="af-ZA"/>
        </w:rPr>
        <w:t>7</w:t>
      </w:r>
      <w:r w:rsidR="00096865" w:rsidRPr="0093002B">
        <w:rPr>
          <w:rFonts w:ascii="GHEA Grapalat" w:hAnsi="GHEA Grapalat" w:cs="Sylfaen"/>
          <w:sz w:val="20"/>
          <w:lang w:val="af-ZA"/>
        </w:rPr>
        <w:t>.</w:t>
      </w:r>
      <w:r w:rsidR="009771B9" w:rsidRPr="0093002B">
        <w:rPr>
          <w:rFonts w:ascii="GHEA Grapalat" w:hAnsi="GHEA Grapalat" w:cs="Sylfaen"/>
          <w:sz w:val="20"/>
          <w:lang w:val="af-ZA"/>
        </w:rPr>
        <w:t>3</w:t>
      </w:r>
      <w:r w:rsidR="00096865" w:rsidRPr="0093002B">
        <w:rPr>
          <w:rFonts w:ascii="GHEA Grapalat" w:hAnsi="GHEA Grapalat" w:cs="Sylfaen"/>
          <w:sz w:val="20"/>
          <w:lang w:val="af-ZA"/>
        </w:rPr>
        <w:t xml:space="preserve"> </w:t>
      </w:r>
      <w:r w:rsidR="009771B9" w:rsidRPr="0093002B">
        <w:rPr>
          <w:rFonts w:ascii="GHEA Grapalat" w:hAnsi="GHEA Grapalat" w:cs="Sylfaen"/>
          <w:sz w:val="20"/>
          <w:lang w:val="ru-RU"/>
        </w:rPr>
        <w:t>Մասնակիցը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վճարում</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է</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հայտի</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ապահովումը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եթե</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նա</w:t>
      </w:r>
      <w:r w:rsidR="009771B9" w:rsidRPr="0093002B">
        <w:rPr>
          <w:rFonts w:ascii="GHEA Grapalat" w:hAnsi="GHEA Grapalat" w:cs="Sylfaen"/>
          <w:sz w:val="20"/>
          <w:lang w:val="af-ZA"/>
        </w:rPr>
        <w:t>`</w:t>
      </w:r>
    </w:p>
    <w:p w14:paraId="076B894E"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w:t>
      </w:r>
      <w:r w:rsidRPr="0093002B">
        <w:rPr>
          <w:rFonts w:ascii="GHEA Grapalat" w:hAnsi="GHEA Grapalat" w:cs="Sylfaen"/>
          <w:sz w:val="20"/>
          <w:lang w:val="af-ZA"/>
        </w:rPr>
        <w:t xml:space="preserve">, </w:t>
      </w:r>
      <w:r w:rsidRPr="0093002B">
        <w:rPr>
          <w:rFonts w:ascii="GHEA Grapalat" w:hAnsi="GHEA Grapalat" w:cs="Sylfaen"/>
          <w:sz w:val="20"/>
          <w:lang w:val="ru-RU"/>
        </w:rPr>
        <w:t>սակայն</w:t>
      </w:r>
      <w:r w:rsidRPr="0093002B">
        <w:rPr>
          <w:rFonts w:ascii="GHEA Grapalat" w:hAnsi="GHEA Grapalat" w:cs="Sylfaen"/>
          <w:sz w:val="20"/>
          <w:lang w:val="af-ZA"/>
        </w:rPr>
        <w:t xml:space="preserve"> </w:t>
      </w:r>
      <w:r w:rsidRPr="0093002B">
        <w:rPr>
          <w:rFonts w:ascii="GHEA Grapalat" w:hAnsi="GHEA Grapalat" w:cs="Sylfaen"/>
          <w:sz w:val="20"/>
          <w:lang w:val="ru-RU"/>
        </w:rPr>
        <w:t>հրաժարվում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w:t>
      </w:r>
    </w:p>
    <w:p w14:paraId="437F37CC" w14:textId="77777777" w:rsidR="00096865" w:rsidRPr="00C13D25" w:rsidRDefault="00096865" w:rsidP="00EF3662">
      <w:pPr>
        <w:ind w:firstLine="567"/>
        <w:jc w:val="both"/>
        <w:rPr>
          <w:rFonts w:ascii="GHEA Grapalat" w:hAnsi="GHEA Grapalat" w:cs="Sylfaen"/>
          <w:sz w:val="20"/>
          <w:lang w:val="af-ZA"/>
        </w:rPr>
      </w:pPr>
      <w:r w:rsidRPr="00C13D25">
        <w:rPr>
          <w:rFonts w:ascii="GHEA Grapalat" w:hAnsi="GHEA Grapalat" w:cs="Sylfaen"/>
          <w:sz w:val="20"/>
          <w:lang w:val="af-ZA"/>
        </w:rPr>
        <w:t xml:space="preserve">2) </w:t>
      </w:r>
      <w:r w:rsidRPr="00C13D25">
        <w:rPr>
          <w:rFonts w:ascii="GHEA Grapalat" w:hAnsi="GHEA Grapalat" w:cs="Sylfaen"/>
          <w:sz w:val="20"/>
          <w:lang w:val="ru-RU"/>
        </w:rPr>
        <w:t>խախտել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գնման</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w:t>
      </w:r>
      <w:r w:rsidRPr="00C13D25">
        <w:rPr>
          <w:rFonts w:ascii="GHEA Grapalat" w:hAnsi="GHEA Grapalat" w:cs="Sylfaen"/>
          <w:sz w:val="20"/>
          <w:lang w:val="af-ZA"/>
        </w:rPr>
        <w:t xml:space="preserve"> </w:t>
      </w:r>
      <w:r w:rsidRPr="00C13D25">
        <w:rPr>
          <w:rFonts w:ascii="GHEA Grapalat" w:hAnsi="GHEA Grapalat" w:cs="Sylfaen"/>
          <w:sz w:val="20"/>
          <w:lang w:val="ru-RU"/>
        </w:rPr>
        <w:t>շրջանակում</w:t>
      </w:r>
      <w:r w:rsidRPr="00C13D25">
        <w:rPr>
          <w:rFonts w:ascii="GHEA Grapalat" w:hAnsi="GHEA Grapalat" w:cs="Sylfaen"/>
          <w:sz w:val="20"/>
          <w:lang w:val="af-ZA"/>
        </w:rPr>
        <w:t xml:space="preserve"> </w:t>
      </w:r>
      <w:r w:rsidRPr="00C13D25">
        <w:rPr>
          <w:rFonts w:ascii="GHEA Grapalat" w:hAnsi="GHEA Grapalat" w:cs="Sylfaen"/>
          <w:sz w:val="20"/>
          <w:lang w:val="ru-RU"/>
        </w:rPr>
        <w:t>ստանձնած</w:t>
      </w:r>
      <w:r w:rsidRPr="00C13D25">
        <w:rPr>
          <w:rFonts w:ascii="GHEA Grapalat" w:hAnsi="GHEA Grapalat" w:cs="Sylfaen"/>
          <w:sz w:val="20"/>
          <w:lang w:val="af-ZA"/>
        </w:rPr>
        <w:t xml:space="preserve"> </w:t>
      </w:r>
      <w:r w:rsidRPr="00C13D25">
        <w:rPr>
          <w:rFonts w:ascii="GHEA Grapalat" w:hAnsi="GHEA Grapalat" w:cs="Sylfaen"/>
          <w:sz w:val="20"/>
          <w:lang w:val="ru-RU"/>
        </w:rPr>
        <w:t>պարտավորություն</w:t>
      </w:r>
      <w:r w:rsidRPr="00C13D25">
        <w:rPr>
          <w:rFonts w:ascii="GHEA Grapalat" w:hAnsi="GHEA Grapalat" w:cs="Sylfaen"/>
          <w:sz w:val="20"/>
          <w:lang w:val="af-ZA"/>
        </w:rPr>
        <w:t xml:space="preserve">, </w:t>
      </w:r>
      <w:r w:rsidRPr="00C13D25">
        <w:rPr>
          <w:rFonts w:ascii="GHEA Grapalat" w:hAnsi="GHEA Grapalat" w:cs="Sylfaen"/>
          <w:sz w:val="20"/>
          <w:lang w:val="ru-RU"/>
        </w:rPr>
        <w:t>որը</w:t>
      </w:r>
      <w:r w:rsidRPr="00C13D25">
        <w:rPr>
          <w:rFonts w:ascii="GHEA Grapalat" w:hAnsi="GHEA Grapalat" w:cs="Sylfaen"/>
          <w:sz w:val="20"/>
          <w:lang w:val="af-ZA"/>
        </w:rPr>
        <w:t xml:space="preserve"> </w:t>
      </w:r>
      <w:r w:rsidRPr="00C13D25">
        <w:rPr>
          <w:rFonts w:ascii="GHEA Grapalat" w:hAnsi="GHEA Grapalat" w:cs="Sylfaen"/>
          <w:sz w:val="20"/>
          <w:lang w:val="ru-RU"/>
        </w:rPr>
        <w:t>հանգեցրել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տվյալ</w:t>
      </w:r>
      <w:r w:rsidRPr="00C13D25">
        <w:rPr>
          <w:rFonts w:ascii="GHEA Grapalat" w:hAnsi="GHEA Grapalat" w:cs="Sylfaen"/>
          <w:sz w:val="20"/>
          <w:lang w:val="af-ZA"/>
        </w:rPr>
        <w:t xml:space="preserve"> </w:t>
      </w:r>
      <w:r w:rsidR="00EB602D" w:rsidRPr="00C13D25">
        <w:rPr>
          <w:rFonts w:ascii="GHEA Grapalat" w:hAnsi="GHEA Grapalat" w:cs="Sylfaen"/>
          <w:sz w:val="20"/>
        </w:rPr>
        <w:t>Մ</w:t>
      </w:r>
      <w:r w:rsidRPr="00C13D25">
        <w:rPr>
          <w:rFonts w:ascii="GHEA Grapalat" w:hAnsi="GHEA Grapalat" w:cs="Sylfaen"/>
          <w:sz w:val="20"/>
          <w:lang w:val="ru-RU"/>
        </w:rPr>
        <w:t>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հետագա</w:t>
      </w:r>
      <w:r w:rsidRPr="00C13D25">
        <w:rPr>
          <w:rFonts w:ascii="GHEA Grapalat" w:hAnsi="GHEA Grapalat" w:cs="Sylfaen"/>
          <w:sz w:val="20"/>
          <w:lang w:val="af-ZA"/>
        </w:rPr>
        <w:t xml:space="preserve"> </w:t>
      </w:r>
      <w:r w:rsidRPr="00C13D25">
        <w:rPr>
          <w:rFonts w:ascii="GHEA Grapalat" w:hAnsi="GHEA Grapalat" w:cs="Sylfaen"/>
          <w:sz w:val="20"/>
          <w:lang w:val="ru-RU"/>
        </w:rPr>
        <w:t>մասնակցության</w:t>
      </w:r>
      <w:r w:rsidRPr="00C13D25">
        <w:rPr>
          <w:rFonts w:ascii="GHEA Grapalat" w:hAnsi="GHEA Grapalat" w:cs="Sylfaen"/>
          <w:sz w:val="20"/>
          <w:lang w:val="af-ZA"/>
        </w:rPr>
        <w:t xml:space="preserve"> </w:t>
      </w:r>
      <w:r w:rsidRPr="00C13D25">
        <w:rPr>
          <w:rFonts w:ascii="GHEA Grapalat" w:hAnsi="GHEA Grapalat" w:cs="Sylfaen"/>
          <w:sz w:val="20"/>
          <w:lang w:val="ru-RU"/>
        </w:rPr>
        <w:t>դադարեցմանը</w:t>
      </w:r>
      <w:r w:rsidRPr="00C13D25">
        <w:rPr>
          <w:rFonts w:ascii="GHEA Grapalat" w:hAnsi="GHEA Grapalat" w:cs="Sylfaen"/>
          <w:sz w:val="20"/>
          <w:lang w:val="af-ZA"/>
        </w:rPr>
        <w:t>.</w:t>
      </w:r>
    </w:p>
    <w:p w14:paraId="4890C4AA" w14:textId="5CB40D1A" w:rsidR="002A0AD3" w:rsidRPr="00C13D25" w:rsidRDefault="00283198" w:rsidP="008011E4">
      <w:pPr>
        <w:ind w:firstLine="567"/>
        <w:jc w:val="both"/>
        <w:rPr>
          <w:rFonts w:ascii="GHEA Grapalat" w:hAnsi="GHEA Grapalat" w:cs="Sylfaen"/>
          <w:sz w:val="20"/>
          <w:szCs w:val="20"/>
          <w:lang w:val="af-ZA"/>
        </w:rPr>
      </w:pPr>
      <w:r w:rsidRPr="00C13D25">
        <w:rPr>
          <w:rFonts w:ascii="GHEA Grapalat" w:hAnsi="GHEA Grapalat"/>
          <w:sz w:val="20"/>
          <w:lang w:val="af-ZA"/>
        </w:rPr>
        <w:t>7</w:t>
      </w:r>
      <w:r w:rsidR="00096865" w:rsidRPr="00C13D25">
        <w:rPr>
          <w:rFonts w:ascii="GHEA Grapalat" w:hAnsi="GHEA Grapalat"/>
          <w:sz w:val="20"/>
          <w:lang w:val="af-ZA"/>
        </w:rPr>
        <w:t>.</w:t>
      </w:r>
      <w:r w:rsidR="009771B9" w:rsidRPr="00C13D25">
        <w:rPr>
          <w:rFonts w:ascii="GHEA Grapalat" w:hAnsi="GHEA Grapalat"/>
          <w:sz w:val="20"/>
          <w:lang w:val="af-ZA"/>
        </w:rPr>
        <w:t>4</w:t>
      </w:r>
      <w:r w:rsidR="00096865" w:rsidRPr="00C13D25">
        <w:rPr>
          <w:rFonts w:ascii="GHEA Grapalat" w:hAnsi="GHEA Grapalat"/>
          <w:sz w:val="20"/>
          <w:lang w:val="af-ZA"/>
        </w:rPr>
        <w:tab/>
      </w:r>
      <w:r w:rsidR="00096865" w:rsidRPr="00C13D25">
        <w:rPr>
          <w:rFonts w:ascii="GHEA Grapalat" w:hAnsi="GHEA Grapalat" w:cs="Sylfaen"/>
          <w:sz w:val="20"/>
          <w:lang w:val="ru-RU"/>
        </w:rPr>
        <w:t>Հայտի</w:t>
      </w:r>
      <w:r w:rsidR="00096865" w:rsidRPr="00C13D25">
        <w:rPr>
          <w:rFonts w:ascii="GHEA Grapalat" w:hAnsi="GHEA Grapalat" w:cs="Sylfaen"/>
          <w:sz w:val="20"/>
          <w:lang w:val="af-ZA"/>
        </w:rPr>
        <w:t xml:space="preserve"> </w:t>
      </w:r>
      <w:r w:rsidR="00096865" w:rsidRPr="00C13D25">
        <w:rPr>
          <w:rFonts w:ascii="GHEA Grapalat" w:hAnsi="GHEA Grapalat" w:cs="Sylfaen"/>
          <w:sz w:val="20"/>
          <w:lang w:val="ru-RU"/>
        </w:rPr>
        <w:t>ապահով</w:t>
      </w:r>
      <w:proofErr w:type="spellStart"/>
      <w:r w:rsidR="0093460D" w:rsidRPr="00C13D25">
        <w:rPr>
          <w:rFonts w:ascii="GHEA Grapalat" w:hAnsi="GHEA Grapalat" w:cs="Sylfaen"/>
          <w:sz w:val="20"/>
        </w:rPr>
        <w:t>ումը</w:t>
      </w:r>
      <w:proofErr w:type="spellEnd"/>
      <w:r w:rsidR="0093460D" w:rsidRPr="00C13D25">
        <w:rPr>
          <w:rFonts w:ascii="GHEA Grapalat" w:hAnsi="GHEA Grapalat" w:cs="Sylfaen"/>
          <w:sz w:val="20"/>
          <w:lang w:val="af-ZA"/>
        </w:rPr>
        <w:t xml:space="preserve"> </w:t>
      </w:r>
      <w:proofErr w:type="spellStart"/>
      <w:r w:rsidR="00E43CEB" w:rsidRPr="00C13D25">
        <w:rPr>
          <w:rFonts w:ascii="GHEA Grapalat" w:hAnsi="GHEA Grapalat" w:cs="Sylfaen"/>
          <w:sz w:val="20"/>
        </w:rPr>
        <w:t>պետք</w:t>
      </w:r>
      <w:proofErr w:type="spellEnd"/>
      <w:r w:rsidR="00E43CEB" w:rsidRPr="00C13D25">
        <w:rPr>
          <w:rFonts w:ascii="GHEA Grapalat" w:hAnsi="GHEA Grapalat" w:cs="Sylfaen"/>
          <w:sz w:val="20"/>
          <w:lang w:val="af-ZA"/>
        </w:rPr>
        <w:t xml:space="preserve"> </w:t>
      </w:r>
      <w:r w:rsidR="00E43CEB" w:rsidRPr="00C13D25">
        <w:rPr>
          <w:rFonts w:ascii="GHEA Grapalat" w:hAnsi="GHEA Grapalat" w:cs="Sylfaen"/>
          <w:sz w:val="20"/>
        </w:rPr>
        <w:t>է</w:t>
      </w:r>
      <w:r w:rsidR="00E43CEB" w:rsidRPr="00C13D25">
        <w:rPr>
          <w:rFonts w:ascii="GHEA Grapalat" w:hAnsi="GHEA Grapalat" w:cs="Sylfaen"/>
          <w:sz w:val="20"/>
          <w:lang w:val="af-ZA"/>
        </w:rPr>
        <w:t xml:space="preserve"> </w:t>
      </w:r>
      <w:proofErr w:type="spellStart"/>
      <w:r w:rsidR="00C23B1B" w:rsidRPr="00C13D25">
        <w:rPr>
          <w:rFonts w:ascii="GHEA Grapalat" w:hAnsi="GHEA Grapalat" w:cs="Sylfaen"/>
          <w:sz w:val="20"/>
        </w:rPr>
        <w:t>վավեր</w:t>
      </w:r>
      <w:proofErr w:type="spellEnd"/>
      <w:r w:rsidR="00C23B1B" w:rsidRPr="00C13D25">
        <w:rPr>
          <w:rFonts w:ascii="GHEA Grapalat" w:hAnsi="GHEA Grapalat" w:cs="Sylfaen"/>
          <w:sz w:val="20"/>
          <w:lang w:val="af-ZA"/>
        </w:rPr>
        <w:t xml:space="preserve"> </w:t>
      </w:r>
      <w:proofErr w:type="spellStart"/>
      <w:r w:rsidR="00E43CEB" w:rsidRPr="00C13D25">
        <w:rPr>
          <w:rFonts w:ascii="GHEA Grapalat" w:hAnsi="GHEA Grapalat" w:cs="Sylfaen"/>
          <w:sz w:val="20"/>
        </w:rPr>
        <w:t>լինի</w:t>
      </w:r>
      <w:proofErr w:type="spellEnd"/>
      <w:r w:rsidR="00E43CEB"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 հայտերի ներկայացման վերջնաժամկետը</w:t>
      </w:r>
      <w:r w:rsidR="00C813A9"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լրանալու </w:t>
      </w:r>
      <w:proofErr w:type="spellStart"/>
      <w:r w:rsidR="00C813A9" w:rsidRPr="00C13D25">
        <w:rPr>
          <w:rFonts w:ascii="GHEA Grapalat" w:hAnsi="GHEA Grapalat" w:cs="Sylfaen"/>
          <w:sz w:val="20"/>
        </w:rPr>
        <w:t>օրվանից</w:t>
      </w:r>
      <w:proofErr w:type="spellEnd"/>
      <w:r w:rsidR="00C813A9" w:rsidRPr="00C13D25">
        <w:rPr>
          <w:rFonts w:ascii="GHEA Grapalat" w:hAnsi="GHEA Grapalat" w:cs="Sylfaen"/>
          <w:sz w:val="20"/>
          <w:lang w:val="af-ZA"/>
        </w:rPr>
        <w:t xml:space="preserve"> </w:t>
      </w:r>
      <w:proofErr w:type="spellStart"/>
      <w:r w:rsidR="00C813A9" w:rsidRPr="00C13D25">
        <w:rPr>
          <w:rFonts w:ascii="GHEA Grapalat" w:hAnsi="GHEA Grapalat" w:cs="Sylfaen"/>
          <w:sz w:val="20"/>
        </w:rPr>
        <w:t>հաշված</w:t>
      </w:r>
      <w:proofErr w:type="spellEnd"/>
      <w:r w:rsidR="00C813A9" w:rsidRPr="00C13D25">
        <w:rPr>
          <w:rFonts w:ascii="GHEA Grapalat" w:hAnsi="GHEA Grapalat" w:cs="Sylfaen"/>
          <w:sz w:val="20"/>
          <w:lang w:val="af-ZA"/>
        </w:rPr>
        <w:t xml:space="preserve"> </w:t>
      </w:r>
      <w:r w:rsidR="008977AD" w:rsidRPr="008977AD">
        <w:rPr>
          <w:rFonts w:ascii="GHEA Grapalat" w:hAnsi="GHEA Grapalat" w:cs="Sylfaen"/>
          <w:b/>
          <w:bCs/>
          <w:iCs/>
          <w:sz w:val="20"/>
          <w:szCs w:val="20"/>
          <w:lang w:val="af-ZA"/>
        </w:rPr>
        <w:t>1</w:t>
      </w:r>
      <w:r w:rsidR="008977AD">
        <w:rPr>
          <w:rFonts w:ascii="GHEA Grapalat" w:hAnsi="GHEA Grapalat" w:cs="Sylfaen"/>
          <w:b/>
          <w:bCs/>
          <w:iCs/>
          <w:sz w:val="20"/>
          <w:szCs w:val="20"/>
          <w:lang w:val="af-ZA"/>
        </w:rPr>
        <w:t>2</w:t>
      </w:r>
      <w:r w:rsidR="00A22A64" w:rsidRPr="003507D7">
        <w:rPr>
          <w:rFonts w:ascii="GHEA Grapalat" w:hAnsi="GHEA Grapalat" w:cs="Sylfaen"/>
          <w:b/>
          <w:bCs/>
          <w:iCs/>
          <w:sz w:val="20"/>
          <w:szCs w:val="20"/>
          <w:lang w:val="hy-AM"/>
        </w:rPr>
        <w:t>0 (</w:t>
      </w:r>
      <w:r w:rsidR="008977AD">
        <w:rPr>
          <w:rFonts w:ascii="GHEA Grapalat" w:hAnsi="GHEA Grapalat" w:cs="Sylfaen"/>
          <w:b/>
          <w:bCs/>
          <w:iCs/>
          <w:sz w:val="20"/>
          <w:szCs w:val="20"/>
          <w:lang w:val="hy-AM"/>
        </w:rPr>
        <w:t>մեկ հարյուր քսան</w:t>
      </w:r>
      <w:r w:rsidR="00A22A64" w:rsidRPr="003507D7">
        <w:rPr>
          <w:rFonts w:ascii="GHEA Grapalat" w:hAnsi="GHEA Grapalat" w:cs="Sylfaen"/>
          <w:b/>
          <w:bCs/>
          <w:iCs/>
          <w:sz w:val="20"/>
          <w:szCs w:val="20"/>
          <w:lang w:val="hy-AM"/>
        </w:rPr>
        <w:t>)</w:t>
      </w:r>
      <w:r w:rsidR="00A22A64" w:rsidRPr="003507D7">
        <w:rPr>
          <w:rFonts w:ascii="GHEA Grapalat" w:hAnsi="GHEA Grapalat" w:cs="Sylfaen"/>
          <w:i/>
          <w:sz w:val="20"/>
          <w:szCs w:val="20"/>
          <w:lang w:val="hy-AM"/>
        </w:rPr>
        <w:t xml:space="preserve"> </w:t>
      </w:r>
      <w:proofErr w:type="spellStart"/>
      <w:r w:rsidR="001A4EF7" w:rsidRPr="00C13D25">
        <w:rPr>
          <w:rFonts w:ascii="GHEA Grapalat" w:hAnsi="GHEA Grapalat" w:cs="Sylfaen"/>
          <w:sz w:val="20"/>
        </w:rPr>
        <w:t>աշխատանքային</w:t>
      </w:r>
      <w:proofErr w:type="spellEnd"/>
      <w:r w:rsidR="001A4EF7" w:rsidRPr="00C13D25">
        <w:rPr>
          <w:rFonts w:ascii="GHEA Grapalat" w:hAnsi="GHEA Grapalat" w:cs="Sylfaen"/>
          <w:sz w:val="20"/>
          <w:lang w:val="af-ZA"/>
        </w:rPr>
        <w:t xml:space="preserve"> </w:t>
      </w:r>
      <w:proofErr w:type="spellStart"/>
      <w:r w:rsidR="001A4EF7" w:rsidRPr="00C13D25">
        <w:rPr>
          <w:rFonts w:ascii="GHEA Grapalat" w:hAnsi="GHEA Grapalat" w:cs="Sylfaen"/>
          <w:sz w:val="20"/>
        </w:rPr>
        <w:t>օր</w:t>
      </w:r>
      <w:proofErr w:type="spellEnd"/>
      <w:r w:rsidR="0093460D" w:rsidRPr="00C13D25">
        <w:rPr>
          <w:rFonts w:ascii="GHEA Grapalat" w:hAnsi="GHEA Grapalat"/>
          <w:sz w:val="20"/>
          <w:szCs w:val="20"/>
          <w:lang w:val="af-ZA"/>
        </w:rPr>
        <w:t>:</w:t>
      </w:r>
      <w:r w:rsidR="000B5028" w:rsidRPr="00C13D25">
        <w:rPr>
          <w:rStyle w:val="FootnoteReference"/>
          <w:rFonts w:ascii="GHEA Grapalat" w:hAnsi="GHEA Grapalat"/>
          <w:sz w:val="20"/>
          <w:szCs w:val="20"/>
          <w:lang w:val="af-ZA"/>
        </w:rPr>
        <w:footnoteReference w:id="9"/>
      </w:r>
      <w:r w:rsidR="001A4EF7" w:rsidRPr="00C13D25">
        <w:rPr>
          <w:rFonts w:ascii="GHEA Grapalat" w:hAnsi="GHEA Grapalat"/>
          <w:sz w:val="20"/>
          <w:szCs w:val="20"/>
          <w:lang w:val="af-ZA"/>
        </w:rPr>
        <w:t xml:space="preserve"> </w:t>
      </w:r>
    </w:p>
    <w:p w14:paraId="32B751C9" w14:textId="77777777" w:rsidR="00890956" w:rsidRPr="00890956" w:rsidRDefault="00890956" w:rsidP="00890956">
      <w:pPr>
        <w:pStyle w:val="NormalWeb"/>
        <w:shd w:val="clear" w:color="auto" w:fill="FFFFFF"/>
        <w:spacing w:before="0" w:beforeAutospacing="0" w:after="0" w:afterAutospacing="0"/>
        <w:ind w:firstLine="375"/>
        <w:jc w:val="both"/>
        <w:rPr>
          <w:rFonts w:ascii="GHEA Grapalat" w:hAnsi="GHEA Grapalat" w:cs="Sylfaen"/>
          <w:sz w:val="20"/>
          <w:lang w:val="af-ZA"/>
        </w:rPr>
      </w:pPr>
      <w:r w:rsidRPr="003838FB">
        <w:rPr>
          <w:rFonts w:ascii="GHEA Grapalat" w:hAnsi="GHEA Grapalat" w:cs="Sylfaen"/>
          <w:b/>
          <w:bCs/>
          <w:sz w:val="20"/>
          <w:lang w:val="hy-AM"/>
        </w:rPr>
        <w:lastRenderedPageBreak/>
        <w:t xml:space="preserve">   </w:t>
      </w:r>
      <w:r w:rsidRPr="00890956">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890956">
        <w:rPr>
          <w:rFonts w:ascii="GHEA Grapalat" w:hAnsi="GHEA Grapalat" w:cs="Sylfaen"/>
          <w:sz w:val="20"/>
          <w:lang w:val="hy-AM"/>
        </w:rPr>
        <w:t xml:space="preserve"> ՀՀ ֆինանսների նախարարություն</w:t>
      </w:r>
      <w:r w:rsidRPr="00890956">
        <w:rPr>
          <w:rFonts w:ascii="GHEA Grapalat" w:hAnsi="GHEA Grapalat" w:cs="Sylfaen"/>
          <w:sz w:val="20"/>
          <w:lang w:val="af-ZA"/>
        </w:rPr>
        <w:t xml:space="preserve">, ներկայացնում է </w:t>
      </w:r>
      <w:r w:rsidRPr="00890956">
        <w:rPr>
          <w:rFonts w:ascii="GHEA Grapalat" w:hAnsi="GHEA Grapalat" w:cs="Sylfaen"/>
          <w:sz w:val="20"/>
          <w:lang w:val="hy-AM"/>
        </w:rPr>
        <w:t xml:space="preserve">գրավոր՝ </w:t>
      </w:r>
      <w:r w:rsidRPr="00890956">
        <w:rPr>
          <w:rFonts w:ascii="GHEA Grapalat" w:hAnsi="GHEA Grapalat" w:cs="Sylfaen"/>
          <w:sz w:val="20"/>
          <w:lang w:val="af-ZA"/>
        </w:rPr>
        <w:t xml:space="preserve">հայտի ապահովման վճարման հիմքը առաջանալու օրվան հաջորդող </w:t>
      </w:r>
      <w:r w:rsidRPr="00890956">
        <w:rPr>
          <w:rFonts w:ascii="GHEA Grapalat" w:hAnsi="GHEA Grapalat" w:cs="Sylfaen"/>
          <w:sz w:val="20"/>
          <w:lang w:val="hy-AM"/>
        </w:rPr>
        <w:t>հինգ</w:t>
      </w:r>
      <w:r w:rsidRPr="00890956">
        <w:rPr>
          <w:rFonts w:ascii="GHEA Grapalat" w:hAnsi="GHEA Grapalat" w:cs="Sylfaen"/>
          <w:sz w:val="20"/>
          <w:lang w:val="af-ZA"/>
        </w:rPr>
        <w:t xml:space="preserve"> աշխատանքային օրվա ընթացքում: Եթե ապահովման վճարման պահանջը բանկի</w:t>
      </w:r>
      <w:r w:rsidRPr="00890956">
        <w:rPr>
          <w:rFonts w:ascii="GHEA Grapalat" w:hAnsi="GHEA Grapalat" w:cs="Sylfaen"/>
          <w:sz w:val="20"/>
          <w:lang w:val="hy-AM"/>
        </w:rPr>
        <w:t xml:space="preserve"> կամ ՀՀ ֆինանսների նախարարության</w:t>
      </w:r>
      <w:r w:rsidRPr="0089095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890956">
        <w:rPr>
          <w:rFonts w:ascii="GHEA Grapalat" w:hAnsi="GHEA Grapalat" w:cs="Sylfaen"/>
          <w:sz w:val="20"/>
          <w:lang w:val="hy-AM"/>
        </w:rPr>
        <w:t>գրավոր</w:t>
      </w:r>
      <w:r w:rsidRPr="00890956">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641F4DB4" w14:textId="268E0841" w:rsidR="008011E4" w:rsidRPr="0093002B" w:rsidRDefault="008011E4" w:rsidP="008011E4">
      <w:pPr>
        <w:ind w:firstLine="567"/>
        <w:jc w:val="both"/>
        <w:rPr>
          <w:rFonts w:ascii="GHEA Grapalat" w:hAnsi="GHEA Grapalat" w:cs="Sylfaen"/>
          <w:sz w:val="20"/>
          <w:lang w:val="af-ZA"/>
        </w:rPr>
      </w:pPr>
      <w:r w:rsidRPr="00C13D25">
        <w:rPr>
          <w:rFonts w:ascii="GHEA Grapalat" w:hAnsi="GHEA Grapalat" w:cs="Sylfaen"/>
          <w:sz w:val="20"/>
          <w:lang w:val="af-ZA"/>
        </w:rPr>
        <w:t>7</w:t>
      </w:r>
      <w:r w:rsidRPr="00C13D25">
        <w:rPr>
          <w:rFonts w:ascii="Cambria Math" w:hAnsi="Cambria Math" w:cs="Cambria Math"/>
          <w:sz w:val="20"/>
          <w:lang w:val="af-ZA"/>
        </w:rPr>
        <w:t>․</w:t>
      </w:r>
      <w:r w:rsidR="002A0AD3" w:rsidRPr="00C13D25">
        <w:rPr>
          <w:rFonts w:ascii="GHEA Grapalat" w:hAnsi="GHEA Grapalat" w:cs="Sylfaen"/>
          <w:sz w:val="20"/>
          <w:lang w:val="hy-AM"/>
        </w:rPr>
        <w:t>6</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հայտը</w:t>
      </w:r>
      <w:r w:rsidRPr="00C13D25">
        <w:rPr>
          <w:rFonts w:ascii="GHEA Grapalat" w:hAnsi="GHEA Grapalat" w:cs="Sylfaen"/>
          <w:sz w:val="20"/>
          <w:lang w:val="af-ZA"/>
        </w:rPr>
        <w:t xml:space="preserve"> </w:t>
      </w:r>
      <w:r w:rsidRPr="00C13D25">
        <w:rPr>
          <w:rFonts w:ascii="GHEA Grapalat" w:hAnsi="GHEA Grapalat" w:cs="Sylfaen"/>
          <w:sz w:val="20"/>
          <w:lang w:val="ru-RU"/>
        </w:rPr>
        <w:t>ենթակա</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մերժման</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դրանում</w:t>
      </w:r>
      <w:r w:rsidRPr="00C13D25">
        <w:rPr>
          <w:rFonts w:ascii="GHEA Grapalat" w:hAnsi="GHEA Grapalat" w:cs="Sylfaen"/>
          <w:sz w:val="20"/>
          <w:lang w:val="af-ZA"/>
        </w:rPr>
        <w:t xml:space="preserve"> </w:t>
      </w:r>
      <w:r w:rsidRPr="00C13D25">
        <w:rPr>
          <w:rFonts w:ascii="GHEA Grapalat" w:hAnsi="GHEA Grapalat" w:cs="Sylfaen"/>
          <w:sz w:val="20"/>
          <w:lang w:val="ru-RU"/>
        </w:rPr>
        <w:t>բացակայում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ապահովումը</w:t>
      </w:r>
      <w:r w:rsidRPr="00C13D25">
        <w:rPr>
          <w:rFonts w:ascii="GHEA Grapalat" w:hAnsi="GHEA Grapalat" w:cs="Sylfaen"/>
          <w:sz w:val="20"/>
          <w:lang w:val="af-ZA"/>
        </w:rPr>
        <w:t xml:space="preserve">, </w:t>
      </w:r>
      <w:r w:rsidRPr="00C13D25">
        <w:rPr>
          <w:rFonts w:ascii="GHEA Grapalat" w:hAnsi="GHEA Grapalat" w:cs="Sylfaen"/>
          <w:sz w:val="20"/>
          <w:lang w:val="ru-RU"/>
        </w:rPr>
        <w:t>կամ</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այն</w:t>
      </w:r>
      <w:r w:rsidRPr="00C13D25">
        <w:rPr>
          <w:rFonts w:ascii="GHEA Grapalat" w:hAnsi="GHEA Grapalat" w:cs="Sylfaen"/>
          <w:sz w:val="20"/>
          <w:lang w:val="af-ZA"/>
        </w:rPr>
        <w:t xml:space="preserve"> </w:t>
      </w:r>
      <w:r w:rsidRPr="00C13D25">
        <w:rPr>
          <w:rFonts w:ascii="GHEA Grapalat" w:hAnsi="GHEA Grapalat" w:cs="Sylfaen"/>
          <w:sz w:val="20"/>
          <w:lang w:val="ru-RU"/>
        </w:rPr>
        <w:t>ներկայացված</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հրավերի</w:t>
      </w:r>
      <w:r w:rsidRPr="00C13D25">
        <w:rPr>
          <w:rFonts w:ascii="GHEA Grapalat" w:hAnsi="GHEA Grapalat" w:cs="Sylfaen"/>
          <w:sz w:val="20"/>
          <w:lang w:val="af-ZA"/>
        </w:rPr>
        <w:t xml:space="preserve"> </w:t>
      </w:r>
      <w:r w:rsidRPr="00C13D25">
        <w:rPr>
          <w:rFonts w:ascii="GHEA Grapalat" w:hAnsi="GHEA Grapalat" w:cs="Sylfaen"/>
          <w:sz w:val="20"/>
          <w:lang w:val="ru-RU"/>
        </w:rPr>
        <w:t>պահանջներին</w:t>
      </w:r>
      <w:r w:rsidRPr="00C13D25">
        <w:rPr>
          <w:rFonts w:ascii="GHEA Grapalat" w:hAnsi="GHEA Grapalat" w:cs="Sylfaen"/>
          <w:sz w:val="20"/>
          <w:lang w:val="af-ZA"/>
        </w:rPr>
        <w:t xml:space="preserve"> </w:t>
      </w:r>
      <w:r w:rsidRPr="00C13D25">
        <w:rPr>
          <w:rFonts w:ascii="GHEA Grapalat" w:hAnsi="GHEA Grapalat" w:cs="Sylfaen"/>
          <w:sz w:val="20"/>
          <w:lang w:val="ru-RU"/>
        </w:rPr>
        <w:t>անհամապատասխան</w:t>
      </w:r>
      <w:r w:rsidRPr="00C13D25">
        <w:rPr>
          <w:rFonts w:ascii="GHEA Grapalat" w:hAnsi="GHEA Grapalat" w:cs="Sylfaen"/>
          <w:sz w:val="20"/>
          <w:lang w:val="af-ZA"/>
        </w:rPr>
        <w:t>:</w:t>
      </w:r>
    </w:p>
    <w:p w14:paraId="769A3037" w14:textId="77777777" w:rsidR="00096865" w:rsidRPr="0093002B" w:rsidRDefault="00096865" w:rsidP="00EF3662">
      <w:pPr>
        <w:ind w:firstLine="567"/>
        <w:jc w:val="both"/>
        <w:rPr>
          <w:rFonts w:ascii="GHEA Grapalat" w:hAnsi="GHEA Grapalat" w:cs="Sylfaen"/>
          <w:sz w:val="20"/>
          <w:szCs w:val="20"/>
          <w:lang w:val="af-ZA"/>
        </w:rPr>
      </w:pPr>
    </w:p>
    <w:p w14:paraId="1438A951" w14:textId="77777777" w:rsidR="00096865" w:rsidRPr="0093002B" w:rsidRDefault="00096865" w:rsidP="00EF3662">
      <w:pPr>
        <w:ind w:firstLine="567"/>
        <w:jc w:val="both"/>
        <w:rPr>
          <w:rFonts w:ascii="GHEA Grapalat" w:hAnsi="GHEA Grapalat" w:cs="Sylfaen"/>
          <w:sz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4C47B19F" w:rsidR="00096865" w:rsidRPr="0093002B" w:rsidRDefault="00FD2748" w:rsidP="00EF3662">
      <w:pPr>
        <w:pStyle w:val="BodyTextIndent2"/>
        <w:spacing w:line="240" w:lineRule="auto"/>
        <w:ind w:firstLine="567"/>
        <w:rPr>
          <w:rFonts w:ascii="GHEA Grapalat" w:hAnsi="GHEA Grapalat" w:cs="Tahoma"/>
        </w:rPr>
      </w:pPr>
      <w:r w:rsidRPr="0093002B">
        <w:rPr>
          <w:rFonts w:ascii="GHEA Grapalat" w:hAnsi="GHEA Grapalat"/>
        </w:rPr>
        <w:t>8</w:t>
      </w:r>
      <w:r w:rsidR="00096865" w:rsidRPr="0093002B">
        <w:rPr>
          <w:rFonts w:ascii="GHEA Grapalat" w:hAnsi="GHEA Grapalat"/>
        </w:rPr>
        <w:t xml:space="preserve">.1 </w:t>
      </w:r>
      <w:r w:rsidR="002C3CAA" w:rsidRPr="0093002B">
        <w:rPr>
          <w:rFonts w:ascii="GHEA Grapalat" w:hAnsi="GHEA Grapalat" w:cs="Sylfaen"/>
          <w:lang w:val="ru-RU"/>
        </w:rPr>
        <w:t>Հայտերի</w:t>
      </w:r>
      <w:r w:rsidR="002C3CAA" w:rsidRPr="0093002B">
        <w:rPr>
          <w:rFonts w:ascii="GHEA Grapalat" w:hAnsi="GHEA Grapalat" w:cs="Sylfaen"/>
        </w:rPr>
        <w:t xml:space="preserve"> </w:t>
      </w:r>
      <w:r w:rsidR="002C3CAA" w:rsidRPr="0093002B">
        <w:rPr>
          <w:rFonts w:ascii="GHEA Grapalat" w:hAnsi="GHEA Grapalat" w:cs="Sylfaen"/>
          <w:lang w:val="ru-RU"/>
        </w:rPr>
        <w:t>բացումը</w:t>
      </w:r>
      <w:r w:rsidR="002C3CAA" w:rsidRPr="0093002B">
        <w:rPr>
          <w:rFonts w:ascii="GHEA Grapalat" w:hAnsi="GHEA Grapalat" w:cs="Sylfaen"/>
        </w:rPr>
        <w:t xml:space="preserve"> </w:t>
      </w:r>
      <w:r w:rsidR="002C3CAA" w:rsidRPr="0093002B">
        <w:rPr>
          <w:rFonts w:ascii="GHEA Grapalat" w:hAnsi="GHEA Grapalat" w:cs="Sylfaen"/>
          <w:lang w:val="ru-RU"/>
        </w:rPr>
        <w:t>կկատարվի</w:t>
      </w:r>
      <w:r w:rsidR="002C3CAA" w:rsidRPr="0093002B">
        <w:rPr>
          <w:rFonts w:ascii="GHEA Grapalat" w:hAnsi="GHEA Grapalat" w:cs="Sylfaen"/>
        </w:rPr>
        <w:t xml:space="preserve"> </w:t>
      </w:r>
      <w:proofErr w:type="spellStart"/>
      <w:r w:rsidR="004C3803" w:rsidRPr="0093002B">
        <w:rPr>
          <w:rFonts w:ascii="GHEA Grapalat" w:hAnsi="GHEA Grapalat" w:cs="Sylfaen"/>
          <w:szCs w:val="24"/>
          <w:lang w:val="en-US"/>
        </w:rPr>
        <w:t>համակարգի</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միջոցով</w:t>
      </w:r>
      <w:proofErr w:type="spellEnd"/>
      <w:r w:rsidR="004C3803" w:rsidRPr="0093002B">
        <w:rPr>
          <w:rFonts w:ascii="GHEA Grapalat" w:hAnsi="GHEA Grapalat" w:cs="Sylfaen"/>
          <w:szCs w:val="24"/>
        </w:rPr>
        <w:t xml:space="preserve">`  </w:t>
      </w:r>
      <w:r w:rsidR="004C3803" w:rsidRPr="0093002B">
        <w:rPr>
          <w:rFonts w:ascii="GHEA Grapalat" w:hAnsi="GHEA Grapalat" w:cs="Sylfaen"/>
          <w:szCs w:val="24"/>
          <w:lang w:val="ru-RU"/>
        </w:rPr>
        <w:t>սույն</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ընթացակարգի</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հայտարարությունը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և</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հրավերը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համակարգում</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հ</w:t>
      </w:r>
      <w:r w:rsidR="004C3803" w:rsidRPr="0093002B">
        <w:rPr>
          <w:rFonts w:ascii="GHEA Grapalat" w:hAnsi="GHEA Grapalat" w:cs="Sylfaen"/>
          <w:szCs w:val="24"/>
          <w:lang w:val="ru-RU"/>
        </w:rPr>
        <w:t>րապարակվելու</w:t>
      </w:r>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օրվանից</w:t>
      </w:r>
      <w:proofErr w:type="spellEnd"/>
      <w:r w:rsidR="004C3803" w:rsidRPr="0093002B">
        <w:rPr>
          <w:rFonts w:ascii="GHEA Grapalat" w:hAnsi="GHEA Grapalat" w:cs="Sylfaen"/>
          <w:szCs w:val="24"/>
        </w:rPr>
        <w:t xml:space="preserve"> </w:t>
      </w:r>
      <w:r w:rsidR="00973E8B">
        <w:rPr>
          <w:rFonts w:ascii="GHEA Grapalat" w:hAnsi="GHEA Grapalat"/>
          <w:b/>
        </w:rPr>
        <w:t xml:space="preserve">մինչև 2026 թվականի հունվարի </w:t>
      </w:r>
      <w:r w:rsidR="0069505B">
        <w:rPr>
          <w:rFonts w:ascii="GHEA Grapalat" w:hAnsi="GHEA Grapalat"/>
          <w:b/>
        </w:rPr>
        <w:t>23</w:t>
      </w:r>
      <w:r w:rsidR="00CA3B56" w:rsidRPr="0018744E">
        <w:rPr>
          <w:rFonts w:ascii="GHEA Grapalat" w:hAnsi="GHEA Grapalat"/>
          <w:b/>
          <w:lang w:val="hy-AM"/>
        </w:rPr>
        <w:t xml:space="preserve">-ը, ժամը </w:t>
      </w:r>
      <w:r w:rsidR="007B3CEF">
        <w:rPr>
          <w:rFonts w:ascii="GHEA Grapalat" w:hAnsi="GHEA Grapalat"/>
          <w:b/>
          <w:lang w:val="hy-AM"/>
        </w:rPr>
        <w:t>11:00</w:t>
      </w:r>
      <w:r w:rsidR="00CA3B56" w:rsidRPr="005E1F72">
        <w:rPr>
          <w:rFonts w:ascii="GHEA Grapalat" w:hAnsi="GHEA Grapalat" w:cs="Sylfaen"/>
          <w:szCs w:val="24"/>
        </w:rPr>
        <w:t>-</w:t>
      </w:r>
      <w:r w:rsidR="00CA3B56" w:rsidRPr="005E1F72">
        <w:rPr>
          <w:rFonts w:ascii="GHEA Grapalat" w:hAnsi="GHEA Grapalat" w:cs="Sylfaen"/>
          <w:szCs w:val="24"/>
          <w:lang w:val="en-US"/>
        </w:rPr>
        <w:t>ի</w:t>
      </w:r>
      <w:r w:rsidR="00CA3B56" w:rsidRPr="005E1F72">
        <w:rPr>
          <w:rFonts w:ascii="GHEA Grapalat" w:hAnsi="GHEA Grapalat" w:cs="Sylfaen"/>
          <w:szCs w:val="24"/>
          <w:lang w:val="ru-RU"/>
        </w:rPr>
        <w:t>ն։</w:t>
      </w:r>
    </w:p>
    <w:p w14:paraId="33FF4C35" w14:textId="1FF4EF73" w:rsidR="00ED6836" w:rsidRPr="0093002B" w:rsidRDefault="009B6D58" w:rsidP="00EF3662">
      <w:pPr>
        <w:ind w:firstLine="567"/>
        <w:jc w:val="both"/>
        <w:rPr>
          <w:rFonts w:ascii="GHEA Grapalat" w:hAnsi="GHEA Grapalat" w:cs="Sylfaen"/>
          <w:sz w:val="20"/>
          <w:lang w:val="hy-AM"/>
        </w:rPr>
      </w:pPr>
      <w:r w:rsidRPr="0093002B">
        <w:rPr>
          <w:rFonts w:ascii="GHEA Grapalat" w:hAnsi="GHEA Grapalat" w:cs="Sylfaen"/>
          <w:sz w:val="20"/>
          <w:lang w:val="ru-RU"/>
        </w:rPr>
        <w:t>Հայտերի</w:t>
      </w:r>
      <w:r w:rsidRPr="0093002B">
        <w:rPr>
          <w:rFonts w:ascii="GHEA Grapalat" w:hAnsi="GHEA Grapalat" w:cs="Sylfaen"/>
          <w:sz w:val="20"/>
          <w:lang w:val="af-ZA"/>
        </w:rPr>
        <w:t xml:space="preserve"> </w:t>
      </w:r>
      <w:r w:rsidRPr="0093002B">
        <w:rPr>
          <w:rFonts w:ascii="GHEA Grapalat" w:hAnsi="GHEA Grapalat" w:cs="Sylfaen"/>
          <w:sz w:val="20"/>
          <w:lang w:val="ru-RU"/>
        </w:rPr>
        <w:t>բացման</w:t>
      </w:r>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93002B">
        <w:rPr>
          <w:rFonts w:ascii="GHEA Grapalat" w:hAnsi="GHEA Grapalat" w:cs="Sylfaen"/>
          <w:sz w:val="20"/>
          <w:lang w:val="ru-RU"/>
        </w:rPr>
        <w:t>նիստում</w:t>
      </w:r>
      <w:r w:rsidRPr="0093002B">
        <w:rPr>
          <w:rFonts w:ascii="GHEA Grapalat" w:hAnsi="GHEA Grapalat" w:cs="Sylfaen"/>
          <w:sz w:val="20"/>
          <w:lang w:val="af-ZA"/>
        </w:rPr>
        <w:t xml:space="preserve"> </w:t>
      </w:r>
      <w:proofErr w:type="spellStart"/>
      <w:r w:rsidRPr="0093002B">
        <w:rPr>
          <w:rFonts w:ascii="GHEA Grapalat" w:hAnsi="GHEA Grapalat" w:cs="Sylfaen"/>
          <w:sz w:val="20"/>
        </w:rPr>
        <w:t>հանձնաժողովի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նախագահը</w:t>
      </w:r>
      <w:proofErr w:type="spellEnd"/>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proofErr w:type="spellStart"/>
      <w:r w:rsidR="00A222D7" w:rsidRPr="0093002B">
        <w:rPr>
          <w:rFonts w:ascii="GHEA Grapalat" w:hAnsi="GHEA Grapalat" w:cs="Sylfaen"/>
          <w:sz w:val="20"/>
        </w:rPr>
        <w:t>սույն</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ընթացակարգի</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շրջանակում</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գնվելիք</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ա</w:t>
      </w:r>
      <w:r w:rsidR="00822119" w:rsidRPr="0093002B">
        <w:rPr>
          <w:rFonts w:ascii="GHEA Grapalat" w:hAnsi="GHEA Grapalat" w:cs="Sylfaen"/>
          <w:sz w:val="20"/>
        </w:rPr>
        <w:t>շխատանքների</w:t>
      </w:r>
      <w:proofErr w:type="spellEnd"/>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ինչպես</w:t>
      </w:r>
      <w:proofErr w:type="spellEnd"/>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նաև</w:t>
      </w:r>
      <w:proofErr w:type="spellEnd"/>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77777777" w:rsidR="009A796C" w:rsidRPr="0093002B" w:rsidRDefault="00FD2748"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Հայտերը</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գնահատվում</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են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սույն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հրավերով</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սահմանված</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կարգով</w:t>
      </w:r>
      <w:proofErr w:type="spellEnd"/>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31DF7D0E" w:rsidR="009A796C" w:rsidRPr="0093002B" w:rsidRDefault="00F7009A" w:rsidP="00F7009A">
      <w:pPr>
        <w:ind w:firstLine="567"/>
        <w:jc w:val="both"/>
        <w:rPr>
          <w:rFonts w:ascii="GHEA Grapalat" w:hAnsi="GHEA Grapalat" w:cs="Sylfaen"/>
          <w:sz w:val="20"/>
          <w:lang w:val="af-ZA"/>
        </w:rPr>
      </w:pP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չափաբաժինների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քանակը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յոթանասունհինգը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w:t>
      </w:r>
      <w:r w:rsidR="009A796C" w:rsidRPr="0093002B">
        <w:rPr>
          <w:rFonts w:ascii="GHEA Grapalat" w:hAnsi="GHEA Grapalat" w:cs="Sylfaen"/>
          <w:sz w:val="20"/>
        </w:rPr>
        <w:t>այտերի</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գնահատումն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իրականացվում</w:t>
      </w:r>
      <w:proofErr w:type="spellEnd"/>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դրանց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ներկայացման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վերջնաժամկետը</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լրանալու</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օրվանից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հաշված</w:t>
      </w:r>
      <w:proofErr w:type="spellEnd"/>
      <w:r w:rsidR="009A796C" w:rsidRPr="0093002B">
        <w:rPr>
          <w:rFonts w:ascii="GHEA Grapalat" w:hAnsi="GHEA Grapalat" w:cs="Sylfaen"/>
          <w:sz w:val="20"/>
          <w:lang w:val="af-ZA"/>
        </w:rPr>
        <w:t xml:space="preserve"> </w:t>
      </w:r>
      <w:r w:rsidR="00DA10C9"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տաս</w:t>
      </w:r>
      <w:proofErr w:type="spellEnd"/>
      <w:r w:rsidR="008011E4" w:rsidRPr="0093002B">
        <w:rPr>
          <w:rFonts w:ascii="GHEA Grapalat" w:hAnsi="GHEA Grapalat" w:cs="Sylfaen"/>
          <w:sz w:val="20"/>
          <w:lang w:val="hy-AM"/>
        </w:rPr>
        <w:t>նհինգ</w:t>
      </w:r>
      <w:r w:rsidRPr="0093002B">
        <w:rPr>
          <w:rFonts w:ascii="GHEA Grapalat" w:hAnsi="GHEA Grapalat" w:cs="Sylfaen"/>
          <w:sz w:val="20"/>
          <w:lang w:val="af-ZA"/>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rPr>
        <w:t>՝</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proofErr w:type="spellStart"/>
      <w:r w:rsidR="009A796C" w:rsidRPr="0093002B">
        <w:rPr>
          <w:rFonts w:ascii="GHEA Grapalat" w:hAnsi="GHEA Grapalat" w:cs="Sylfaen"/>
          <w:sz w:val="20"/>
        </w:rPr>
        <w:t>աշխատանքային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ընթացքում</w:t>
      </w:r>
      <w:proofErr w:type="spellEnd"/>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12270674" w:rsidR="00ED6836" w:rsidRPr="0093002B" w:rsidRDefault="00745561" w:rsidP="00EF3662">
      <w:pPr>
        <w:ind w:firstLine="567"/>
        <w:jc w:val="both"/>
        <w:rPr>
          <w:rFonts w:ascii="GHEA Grapalat" w:hAnsi="GHEA Grapalat" w:cs="Sylfaen"/>
          <w:sz w:val="20"/>
          <w:lang w:val="hy-AM"/>
        </w:rPr>
      </w:pPr>
      <w:proofErr w:type="spellStart"/>
      <w:r w:rsidRPr="0093002B">
        <w:rPr>
          <w:rFonts w:ascii="GHEA Grapalat" w:hAnsi="GHEA Grapalat" w:cs="Sylfaen"/>
          <w:sz w:val="20"/>
        </w:rPr>
        <w:t>Բավարար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նախատեսված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համապատասխանող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հակառակ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անբավարար</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մերժվում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proofErr w:type="spellStart"/>
      <w:r w:rsidR="00B46279" w:rsidRPr="0093002B">
        <w:rPr>
          <w:rFonts w:ascii="GHEA Grapalat" w:hAnsi="GHEA Grapalat" w:cs="Sylfaen"/>
          <w:sz w:val="20"/>
        </w:rPr>
        <w:t>Ընդ</w:t>
      </w:r>
      <w:proofErr w:type="spellEnd"/>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proofErr w:type="spellStart"/>
      <w:r w:rsidR="00B46279" w:rsidRPr="0093002B">
        <w:rPr>
          <w:rFonts w:ascii="GHEA Grapalat" w:hAnsi="GHEA Grapalat" w:cs="Sylfaen"/>
          <w:sz w:val="20"/>
        </w:rPr>
        <w:t>որոնցում</w:t>
      </w:r>
      <w:proofErr w:type="spellEnd"/>
      <w:r w:rsidR="00B46279"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բացակայում</w:t>
      </w:r>
      <w:proofErr w:type="spellEnd"/>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գնային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proofErr w:type="spellEnd"/>
      <w:r w:rsidR="008011E4" w:rsidRPr="0093002B">
        <w:rPr>
          <w:rFonts w:ascii="GHEA Grapalat" w:hAnsi="GHEA Grapalat" w:cs="Sylfaen"/>
          <w:sz w:val="20"/>
          <w:lang w:val="hy-AM"/>
        </w:rPr>
        <w:t xml:space="preserve"> և/կամ հայտի ապահովումը </w:t>
      </w:r>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կամ</w:t>
      </w:r>
      <w:proofErr w:type="spellEnd"/>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proofErr w:type="spellStart"/>
      <w:r w:rsidR="00ED6836" w:rsidRPr="0093002B">
        <w:rPr>
          <w:rFonts w:ascii="GHEA Grapalat" w:hAnsi="GHEA Grapalat" w:cs="Sylfaen"/>
          <w:sz w:val="20"/>
        </w:rPr>
        <w:t>ներկայացված</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են</w:t>
      </w:r>
      <w:proofErr w:type="spellEnd"/>
      <w:r w:rsidR="00B1695D"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հրավերի</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պահանջներին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անհամապատասխան</w:t>
      </w:r>
      <w:proofErr w:type="spellEnd"/>
      <w:r w:rsidR="00B5713B" w:rsidRPr="0093002B">
        <w:rPr>
          <w:rFonts w:ascii="GHEA Grapalat" w:hAnsi="GHEA Grapalat" w:cs="Sylfaen"/>
          <w:sz w:val="20"/>
          <w:lang w:val="hy-AM"/>
        </w:rPr>
        <w:t xml:space="preserve">, բացառությամբ </w:t>
      </w:r>
      <w:r w:rsidR="00270AF6" w:rsidRPr="0093002B">
        <w:rPr>
          <w:rFonts w:ascii="GHEA Grapalat" w:hAnsi="GHEA Grapalat" w:cs="Sylfaen"/>
          <w:sz w:val="20"/>
          <w:lang w:val="hy-AM"/>
        </w:rPr>
        <w:t xml:space="preserve"> սույն հրավերի 1-ին մասի 8.9 կետով սահմանված դեպքի: </w:t>
      </w:r>
    </w:p>
    <w:p w14:paraId="48E418D2" w14:textId="206DCCF1"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513CCCBE" w:rsidR="00B514E8" w:rsidRPr="0093002B" w:rsidRDefault="00FD2748"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մասնակիցը</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բավարար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գնահատված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հայտեր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մասնակիցների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թվից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նվազագույն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r w:rsidR="00153C87" w:rsidRPr="0093002B">
        <w:rPr>
          <w:rFonts w:ascii="GHEA Grapalat" w:hAnsi="GHEA Grapalat" w:cs="Sylfaen"/>
          <w:szCs w:val="24"/>
          <w:lang w:val="ru-RU"/>
        </w:rPr>
        <w:t>ասնակցին</w:t>
      </w:r>
      <w:r w:rsidR="00153C87" w:rsidRPr="0093002B">
        <w:rPr>
          <w:rFonts w:ascii="GHEA Grapalat" w:hAnsi="GHEA Grapalat" w:cs="Sylfaen"/>
          <w:szCs w:val="24"/>
        </w:rPr>
        <w:t xml:space="preserve"> </w:t>
      </w:r>
      <w:r w:rsidR="00B514E8" w:rsidRPr="0093002B">
        <w:rPr>
          <w:rFonts w:ascii="GHEA Grapalat" w:hAnsi="GHEA Grapalat" w:cs="Sylfaen"/>
          <w:szCs w:val="24"/>
          <w:lang w:val="ru-RU"/>
        </w:rPr>
        <w:t>նախապատվություն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տալու</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սկզբունքով։</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Ընդ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հանձնաժողովի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կողմից</w:t>
      </w:r>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B514E8" w:rsidRPr="0093002B">
        <w:rPr>
          <w:rFonts w:ascii="GHEA Grapalat" w:hAnsi="GHEA Grapalat" w:cs="Sylfaen"/>
          <w:szCs w:val="24"/>
          <w:lang w:val="ru-RU"/>
        </w:rPr>
        <w:t>մասնակիցներին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որոշելիս</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առաջարկների</w:t>
      </w:r>
      <w:r w:rsidR="00B514E8" w:rsidRPr="0093002B">
        <w:rPr>
          <w:rFonts w:ascii="GHEA Grapalat" w:hAnsi="GHEA Grapalat" w:cs="Sylfaen"/>
          <w:szCs w:val="24"/>
        </w:rPr>
        <w:t xml:space="preserve"> գնահատումը և </w:t>
      </w:r>
      <w:r w:rsidR="00B514E8" w:rsidRPr="0093002B">
        <w:rPr>
          <w:rFonts w:ascii="GHEA Grapalat" w:hAnsi="GHEA Grapalat" w:cs="Sylfaen"/>
          <w:szCs w:val="24"/>
          <w:lang w:val="ru-RU"/>
        </w:rPr>
        <w:t>համեմատումն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իրականացվում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առանց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հրավերի</w:t>
      </w:r>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մասի</w:t>
      </w:r>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կետում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նշված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հարկի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գումարի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հաշվարկման</w:t>
      </w:r>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proofErr w:type="spellStart"/>
      <w:r w:rsidR="00F61898" w:rsidRPr="0093002B">
        <w:rPr>
          <w:rFonts w:ascii="GHEA Grapalat" w:hAnsi="GHEA Grapalat" w:cs="Sylfaen"/>
          <w:lang w:val="en-US"/>
        </w:rPr>
        <w:t>հիմք</w:t>
      </w:r>
      <w:proofErr w:type="spellEnd"/>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proofErr w:type="spellStart"/>
      <w:r w:rsidR="00F61898" w:rsidRPr="0093002B">
        <w:rPr>
          <w:rFonts w:ascii="GHEA Grapalat" w:hAnsi="GHEA Grapalat" w:cs="Sylfaen"/>
          <w:lang w:val="en-US"/>
        </w:rPr>
        <w:t>ընդունում</w:t>
      </w:r>
      <w:proofErr w:type="spellEnd"/>
      <w:r w:rsidR="00F61898" w:rsidRPr="0093002B">
        <w:rPr>
          <w:rFonts w:ascii="GHEA Grapalat" w:hAnsi="GHEA Grapalat" w:cs="Sylfaen"/>
        </w:rPr>
        <w:t xml:space="preserve"> </w:t>
      </w:r>
      <w:r w:rsidR="00153C87" w:rsidRPr="0093002B">
        <w:rPr>
          <w:rFonts w:ascii="GHEA Grapalat" w:hAnsi="GHEA Grapalat" w:cs="Sylfaen"/>
        </w:rPr>
        <w:t>հ</w:t>
      </w:r>
      <w:proofErr w:type="spellStart"/>
      <w:r w:rsidR="00153C87" w:rsidRPr="0093002B">
        <w:rPr>
          <w:rFonts w:ascii="GHEA Grapalat" w:hAnsi="GHEA Grapalat" w:cs="Sylfaen"/>
          <w:lang w:val="en-US"/>
        </w:rPr>
        <w:t>ամակարգում</w:t>
      </w:r>
      <w:proofErr w:type="spellEnd"/>
      <w:r w:rsidR="00153C87" w:rsidRPr="0093002B">
        <w:rPr>
          <w:rFonts w:ascii="GHEA Grapalat" w:hAnsi="GHEA Grapalat" w:cs="Sylfaen"/>
        </w:rPr>
        <w:t xml:space="preserve"> </w:t>
      </w:r>
      <w:proofErr w:type="spellStart"/>
      <w:r w:rsidR="00F61898" w:rsidRPr="0093002B">
        <w:rPr>
          <w:rFonts w:ascii="GHEA Grapalat" w:hAnsi="GHEA Grapalat" w:cs="Sylfaen"/>
          <w:lang w:val="en-US"/>
        </w:rPr>
        <w:t>կցված</w:t>
      </w:r>
      <w:proofErr w:type="spellEnd"/>
      <w:r w:rsidR="00F61898" w:rsidRPr="0093002B">
        <w:rPr>
          <w:rFonts w:ascii="GHEA Grapalat" w:hAnsi="GHEA Grapalat" w:cs="Sylfaen"/>
        </w:rPr>
        <w:t xml:space="preserve">` </w:t>
      </w:r>
      <w:proofErr w:type="spellStart"/>
      <w:r w:rsidR="00AE4008" w:rsidRPr="0093002B">
        <w:rPr>
          <w:rFonts w:ascii="GHEA Grapalat" w:hAnsi="GHEA Grapalat" w:cs="Sylfaen"/>
          <w:lang w:val="en-US"/>
        </w:rPr>
        <w:t>մ</w:t>
      </w:r>
      <w:r w:rsidR="00F61898" w:rsidRPr="0093002B">
        <w:rPr>
          <w:rFonts w:ascii="GHEA Grapalat" w:hAnsi="GHEA Grapalat" w:cs="Sylfaen"/>
          <w:lang w:val="en-US"/>
        </w:rPr>
        <w:t>ասնակցի</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կողմից</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հաստատված</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գնային</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առաջարկը</w:t>
      </w:r>
      <w:proofErr w:type="spellEnd"/>
      <w:r w:rsidR="00F61898" w:rsidRPr="0093002B">
        <w:rPr>
          <w:rFonts w:ascii="GHEA Grapalat" w:hAnsi="GHEA Grapalat" w:cs="Sylfaen"/>
          <w:lang w:val="hy-AM"/>
        </w:rPr>
        <w:t>:</w:t>
      </w:r>
    </w:p>
    <w:p w14:paraId="16998C00" w14:textId="58C4B2AF" w:rsidR="00096865" w:rsidRPr="0093002B" w:rsidRDefault="00FD274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առաջարկվող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գները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երկու</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արժույթներով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Հայաստանի</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Հանրապետության</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դրամով</w:t>
      </w:r>
      <w:r w:rsidR="00FB7D33" w:rsidRPr="005E1F72">
        <w:rPr>
          <w:rFonts w:ascii="GHEA Grapalat" w:hAnsi="GHEA Grapalat" w:cs="Sylfaen"/>
          <w:i w:val="0"/>
          <w:szCs w:val="24"/>
          <w:lang w:val="af-ZA"/>
        </w:rPr>
        <w:t xml:space="preserve">` </w:t>
      </w:r>
      <w:r w:rsidR="00FB7D33" w:rsidRPr="004B52EC">
        <w:rPr>
          <w:rFonts w:ascii="GHEA Grapalat" w:hAnsi="GHEA Grapalat" w:cs="Sylfaen"/>
          <w:b/>
          <w:i w:val="0"/>
          <w:lang w:val="hy-AM"/>
        </w:rPr>
        <w:t xml:space="preserve">ՀՀ Կենտրոնական բանկի կողմից սահմանված օրվա </w:t>
      </w:r>
      <w:r w:rsidR="00FB7D33" w:rsidRPr="004B52EC">
        <w:rPr>
          <w:rFonts w:ascii="GHEA Grapalat" w:hAnsi="GHEA Grapalat" w:cs="Sylfaen"/>
          <w:b/>
          <w:i w:val="0"/>
          <w:lang w:val="ru-RU"/>
        </w:rPr>
        <w:t>փոխարժեքով</w:t>
      </w:r>
      <w:r w:rsidR="00FB7D33" w:rsidRPr="005E1F72">
        <w:rPr>
          <w:rFonts w:ascii="GHEA Grapalat" w:hAnsi="GHEA Grapalat" w:cs="Sylfaen"/>
          <w:i w:val="0"/>
          <w:szCs w:val="24"/>
          <w:lang w:val="ru-RU"/>
        </w:rPr>
        <w:t>։</w:t>
      </w:r>
      <w:r w:rsidR="00507FEA" w:rsidRPr="0093002B">
        <w:rPr>
          <w:rFonts w:ascii="GHEA Grapalat" w:hAnsi="GHEA Grapalat" w:cs="Sylfaen"/>
          <w:i w:val="0"/>
          <w:szCs w:val="24"/>
          <w:lang w:val="af-ZA"/>
        </w:rPr>
        <w:t xml:space="preserve"> </w:t>
      </w:r>
    </w:p>
    <w:p w14:paraId="56A21357" w14:textId="5EECCE10"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r w:rsidR="00973FB1" w:rsidRPr="0093002B">
        <w:rPr>
          <w:rFonts w:ascii="GHEA Grapalat" w:hAnsi="GHEA Grapalat" w:cs="Sylfaen"/>
          <w:sz w:val="20"/>
          <w:szCs w:val="24"/>
          <w:lang w:val="ru-RU" w:eastAsia="en-US"/>
        </w:rPr>
        <w:t>անձնաժողովը</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հրավերի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պահանջների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նկատմամբ</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բավարար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գնահատված</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հայտեր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ներկայացրած</w:t>
      </w:r>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00973FB1" w:rsidRPr="0093002B">
        <w:rPr>
          <w:rFonts w:ascii="GHEA Grapalat" w:hAnsi="GHEA Grapalat" w:cs="Sylfaen"/>
          <w:sz w:val="20"/>
          <w:szCs w:val="24"/>
          <w:lang w:val="ru-RU" w:eastAsia="en-US"/>
        </w:rPr>
        <w:t>ասնակիցներից</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որոշում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հայտարարում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973FB1" w:rsidRPr="0093002B">
        <w:rPr>
          <w:rFonts w:ascii="GHEA Grapalat" w:hAnsi="GHEA Grapalat" w:cs="Sylfaen"/>
          <w:sz w:val="20"/>
          <w:szCs w:val="24"/>
          <w:lang w:val="ru-RU" w:eastAsia="en-US"/>
        </w:rPr>
        <w:t>մասնակիցներին</w:t>
      </w:r>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r w:rsidR="00D32414" w:rsidRPr="0093002B">
        <w:rPr>
          <w:rFonts w:ascii="GHEA Grapalat" w:hAnsi="GHEA Grapalat" w:cs="Sylfaen"/>
          <w:sz w:val="20"/>
          <w:szCs w:val="24"/>
          <w:lang w:val="ru-RU" w:eastAsia="en-US"/>
        </w:rPr>
        <w:t>հանձնաժողովը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գնահատում</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նաև</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ներկայացված</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r w:rsidR="00D32414" w:rsidRPr="0093002B">
        <w:rPr>
          <w:rFonts w:ascii="GHEA Grapalat" w:hAnsi="GHEA Grapalat" w:cs="Sylfaen"/>
          <w:sz w:val="20"/>
          <w:szCs w:val="24"/>
          <w:lang w:val="ru-RU" w:eastAsia="en-US"/>
        </w:rPr>
        <w:t>համապատասխանությունը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հրավերի</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պահանջներին</w:t>
      </w:r>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Առաջարկված</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նվազագույն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գների</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հավասարության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դեպքում</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lastRenderedPageBreak/>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r w:rsidR="008011E4" w:rsidRPr="0093002B">
        <w:rPr>
          <w:rFonts w:ascii="GHEA Grapalat" w:hAnsi="GHEA Grapalat" w:cs="Sylfaen"/>
          <w:sz w:val="20"/>
          <w:szCs w:val="24"/>
          <w:lang w:val="ru-RU" w:eastAsia="en-US"/>
        </w:rPr>
        <w:t>չճանաչված</w:t>
      </w:r>
      <w:r w:rsidR="00CA446F"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հավասար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գներ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ներկայացրած</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մասնակիցների</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հետ</w:t>
      </w:r>
      <w:r w:rsidR="00E50FC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00175CAA" w:rsidRPr="0093002B">
        <w:rPr>
          <w:rFonts w:ascii="GHEA Grapalat" w:hAnsi="GHEA Grapalat" w:cs="Sylfaen"/>
          <w:sz w:val="20"/>
          <w:szCs w:val="24"/>
          <w:lang w:val="af-ZA" w:eastAsia="en-US"/>
        </w:rPr>
        <w:t xml:space="preserve"> </w:t>
      </w:r>
      <w:r w:rsidR="00175CAA"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29845ACA" w14:textId="2CB9B684"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r w:rsidR="00143E8C" w:rsidRPr="0093002B">
        <w:rPr>
          <w:rFonts w:ascii="GHEA Grapalat" w:hAnsi="GHEA Grapalat" w:cs="Sylfaen"/>
          <w:sz w:val="20"/>
          <w:szCs w:val="24"/>
          <w:lang w:val="ru-RU" w:eastAsia="en-US"/>
        </w:rPr>
        <w:t>ներկայացրած</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մասնակիցներին</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համակարգի</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միջոցով</w:t>
      </w:r>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proofErr w:type="spellStart"/>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proofErr w:type="spellEnd"/>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78337135" w14:textId="7EE1DAE2" w:rsidR="00D07A13" w:rsidRPr="0093002B"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Եթե</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բանակցությունների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արդյունքում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մասնակիցների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ներկայացրած</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մնում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հավասար</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ընթացակարգն</w:t>
      </w:r>
      <w:r w:rsidR="00D07A13" w:rsidRPr="0093002B">
        <w:rPr>
          <w:rFonts w:ascii="GHEA Grapalat" w:hAnsi="GHEA Grapalat" w:cs="Sylfaen"/>
          <w:sz w:val="20"/>
          <w:lang w:val="af-ZA"/>
        </w:rPr>
        <w:t xml:space="preserve"> </w:t>
      </w:r>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r w:rsidR="00D07A13" w:rsidRPr="0093002B">
        <w:rPr>
          <w:rFonts w:ascii="GHEA Grapalat" w:hAnsi="GHEA Grapalat" w:cs="Sylfaen"/>
          <w:sz w:val="20"/>
          <w:lang w:val="af-ZA"/>
        </w:rPr>
        <w:t xml:space="preserve"> 37-</w:t>
      </w:r>
      <w:r w:rsidR="00D07A13" w:rsidRPr="0093002B">
        <w:rPr>
          <w:rFonts w:ascii="GHEA Grapalat" w:hAnsi="GHEA Grapalat" w:cs="Sylfaen"/>
          <w:sz w:val="20"/>
          <w:lang w:val="ru-RU"/>
        </w:rPr>
        <w:t>րդ</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հոդվածի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կետի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հիման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վրա</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հայտարարվում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չկայացած</w:t>
      </w:r>
      <w:r w:rsidR="00A86963" w:rsidRPr="0093002B">
        <w:rPr>
          <w:rFonts w:ascii="GHEA Grapalat" w:hAnsi="GHEA Grapalat" w:cs="Sylfaen"/>
          <w:sz w:val="20"/>
          <w:lang w:val="af-ZA"/>
        </w:rPr>
        <w:t>:</w:t>
      </w:r>
    </w:p>
    <w:p w14:paraId="65F7B27F" w14:textId="7AB588A8"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0BE074FB" w14:textId="77777777" w:rsidR="00396814" w:rsidRPr="0093002B" w:rsidRDefault="00396814" w:rsidP="00396814">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Pr="0093002B">
        <w:rPr>
          <w:rFonts w:ascii="GHEA Grapalat" w:hAnsi="GHEA Grapalat"/>
          <w:sz w:val="20"/>
          <w:szCs w:val="20"/>
          <w:lang w:val="hy-AM" w:eastAsia="x-none"/>
        </w:rPr>
        <w:t>8</w:t>
      </w:r>
      <w:r w:rsidRPr="0093002B">
        <w:rPr>
          <w:rFonts w:ascii="GHEA Grapalat" w:hAnsi="GHEA Grapalat"/>
          <w:sz w:val="20"/>
          <w:szCs w:val="20"/>
          <w:lang w:val="af-ZA" w:eastAsia="x-none"/>
        </w:rPr>
        <w:t xml:space="preserve"> Պահանջի դեպքում որևէ մասնակցի հայտի</w:t>
      </w:r>
      <w:r>
        <w:rPr>
          <w:rFonts w:ascii="GHEA Grapalat" w:hAnsi="GHEA Grapalat"/>
          <w:sz w:val="20"/>
          <w:szCs w:val="20"/>
          <w:lang w:val="hy-AM" w:eastAsia="x-none"/>
        </w:rPr>
        <w:t xml:space="preserve"> </w:t>
      </w:r>
      <w:r w:rsidRPr="0093002B">
        <w:rPr>
          <w:rFonts w:ascii="GHEA Grapalat" w:hAnsi="GHEA Grapalat"/>
          <w:sz w:val="20"/>
          <w:szCs w:val="20"/>
          <w:lang w:val="af-ZA" w:eastAsia="x-none"/>
        </w:rPr>
        <w:t>պատճենները հանձնաժողովի քարտուղարն անհապաղ տրամադրում է նման պահանջ ներկայացրած այլ մասնակցին:</w:t>
      </w:r>
      <w:r w:rsidRPr="0093002B">
        <w:rPr>
          <w:rFonts w:ascii="GHEA Grapalat" w:hAnsi="GHEA Grapalat"/>
          <w:sz w:val="20"/>
          <w:szCs w:val="20"/>
          <w:lang w:val="hy-AM" w:eastAsia="x-none"/>
        </w:rPr>
        <w:t xml:space="preserve"> </w:t>
      </w:r>
      <w:r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93002B">
        <w:rPr>
          <w:rFonts w:ascii="GHEA Grapalat" w:hAnsi="GHEA Grapalat"/>
          <w:sz w:val="20"/>
          <w:szCs w:val="20"/>
          <w:lang w:val="hy-AM" w:eastAsia="x-none"/>
        </w:rPr>
        <w:t xml:space="preserve">հայտում ներառված </w:t>
      </w:r>
      <w:r w:rsidRPr="0093002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93002B">
        <w:rPr>
          <w:rFonts w:ascii="GHEA Grapalat" w:hAnsi="GHEA Grapalat"/>
          <w:sz w:val="20"/>
          <w:szCs w:val="20"/>
          <w:lang w:val="hy-AM" w:eastAsia="x-none"/>
        </w:rPr>
        <w:t>:</w:t>
      </w:r>
    </w:p>
    <w:p w14:paraId="3CF47389" w14:textId="77777777" w:rsidR="00396814" w:rsidRPr="001E6216" w:rsidRDefault="00396814" w:rsidP="00396814">
      <w:pPr>
        <w:pStyle w:val="norm"/>
        <w:spacing w:line="240" w:lineRule="auto"/>
        <w:rPr>
          <w:rFonts w:ascii="GHEA Grapalat" w:hAnsi="GHEA Grapalat" w:cs="Sylfaen"/>
          <w:sz w:val="20"/>
          <w:szCs w:val="24"/>
          <w:lang w:val="af-ZA" w:eastAsia="en-US"/>
        </w:rPr>
      </w:pPr>
      <w:r w:rsidRPr="001E6216">
        <w:rPr>
          <w:rFonts w:ascii="GHEA Grapalat" w:hAnsi="GHEA Grapalat"/>
          <w:sz w:val="20"/>
          <w:lang w:val="af-ZA" w:eastAsia="x-none"/>
        </w:rPr>
        <w:t>8.</w:t>
      </w:r>
      <w:r w:rsidRPr="001E6216">
        <w:rPr>
          <w:rFonts w:ascii="GHEA Grapalat" w:hAnsi="GHEA Grapalat"/>
          <w:sz w:val="20"/>
          <w:lang w:val="hy-AM" w:eastAsia="x-none"/>
        </w:rPr>
        <w:t>9</w:t>
      </w:r>
      <w:r w:rsidRPr="001E6216">
        <w:rPr>
          <w:rFonts w:ascii="GHEA Grapalat" w:hAnsi="GHEA Grapalat"/>
          <w:sz w:val="20"/>
          <w:lang w:val="af-ZA" w:eastAsia="x-none"/>
        </w:rPr>
        <w:t xml:space="preserve"> Եթե հայտերի բացման</w:t>
      </w:r>
      <w:r w:rsidRPr="001E6216">
        <w:rPr>
          <w:rFonts w:ascii="GHEA Grapalat" w:hAnsi="GHEA Grapalat"/>
          <w:sz w:val="20"/>
          <w:lang w:val="hy-AM" w:eastAsia="x-none"/>
        </w:rPr>
        <w:t xml:space="preserve"> և գնահատման</w:t>
      </w:r>
      <w:r w:rsidRPr="001E6216">
        <w:rPr>
          <w:rFonts w:ascii="GHEA Grapalat" w:hAnsi="GHEA Grapalat"/>
          <w:sz w:val="20"/>
          <w:lang w:val="af-ZA" w:eastAsia="x-none"/>
        </w:rPr>
        <w:t xml:space="preserve"> նիստի ընթացքում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իրականացված</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գնահատման</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արդյուն</w:t>
      </w:r>
      <w:r w:rsidRPr="001E6216">
        <w:rPr>
          <w:rFonts w:ascii="GHEA Grapalat" w:hAnsi="GHEA Grapalat" w:cs="Sylfaen"/>
          <w:sz w:val="20"/>
          <w:szCs w:val="24"/>
          <w:lang w:val="af-ZA" w:eastAsia="en-US"/>
        </w:rPr>
        <w:softHyphen/>
      </w:r>
      <w:r w:rsidRPr="001E6216">
        <w:rPr>
          <w:rFonts w:ascii="GHEA Grapalat" w:hAnsi="GHEA Grapalat" w:cs="Sylfaen"/>
          <w:sz w:val="20"/>
          <w:szCs w:val="24"/>
          <w:lang w:val="hy-AM" w:eastAsia="en-US"/>
        </w:rPr>
        <w:t>քում</w:t>
      </w:r>
      <w:r w:rsidRPr="001E6216">
        <w:rPr>
          <w:rFonts w:ascii="GHEA Grapalat" w:hAnsi="GHEA Grapalat" w:cs="Sylfaen"/>
          <w:sz w:val="20"/>
          <w:szCs w:val="24"/>
          <w:lang w:val="af-ZA" w:eastAsia="en-US"/>
        </w:rPr>
        <w:t xml:space="preserve"> մասնակցի </w:t>
      </w:r>
      <w:r w:rsidRPr="001E6216">
        <w:rPr>
          <w:rFonts w:ascii="GHEA Grapalat" w:hAnsi="GHEA Grapalat" w:cs="Sylfaen"/>
          <w:sz w:val="20"/>
          <w:szCs w:val="24"/>
          <w:lang w:val="hy-AM" w:eastAsia="en-US"/>
        </w:rPr>
        <w:t>հայտում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արձանագրվում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են</w:t>
      </w:r>
      <w:r w:rsidRPr="001E6216">
        <w:rPr>
          <w:rFonts w:ascii="GHEA Grapalat" w:hAnsi="GHEA Grapalat" w:cs="Sylfaen"/>
          <w:sz w:val="20"/>
          <w:szCs w:val="24"/>
          <w:lang w:val="af-ZA" w:eastAsia="en-US"/>
        </w:rPr>
        <w:t xml:space="preserve"> </w:t>
      </w:r>
      <w:r w:rsidRPr="001E6216">
        <w:rPr>
          <w:rFonts w:ascii="GHEA Grapalat" w:hAnsi="GHEA Grapalat"/>
          <w:sz w:val="20"/>
          <w:lang w:val="hy-AM" w:eastAsia="x-none"/>
        </w:rPr>
        <w:t>անհամապատասխանություններ՝ հրավերի պահանջների նկատմամբ,</w:t>
      </w:r>
      <w:bookmarkStart w:id="12" w:name="_Hlk9262487"/>
      <w:r w:rsidRPr="001E6216">
        <w:rPr>
          <w:rFonts w:ascii="GHEA Grapalat" w:hAnsi="GHEA Grapalat"/>
          <w:sz w:val="20"/>
          <w:lang w:val="hy-AM" w:eastAsia="x-none"/>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3" w:name="_Hlk201929087"/>
      <w:r w:rsidRPr="001E6216">
        <w:rPr>
          <w:rFonts w:ascii="GHEA Grapalat" w:hAnsi="GHEA Grapalat"/>
          <w:sz w:val="20"/>
          <w:lang w:val="hy-AM" w:eastAsia="x-none"/>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w:t>
      </w:r>
      <w:bookmarkEnd w:id="13"/>
      <w:r w:rsidRPr="001E6216">
        <w:rPr>
          <w:rFonts w:ascii="GHEA Grapalat" w:hAnsi="GHEA Grapalat"/>
          <w:sz w:val="20"/>
          <w:lang w:val="hy-AM" w:eastAsia="x-none"/>
        </w:rPr>
        <w:t>ենթակապալառու,</w:t>
      </w:r>
      <w:bookmarkEnd w:id="12"/>
      <w:r w:rsidRPr="001E6216">
        <w:rPr>
          <w:rFonts w:ascii="GHEA Grapalat" w:hAnsi="GHEA Grapalat"/>
          <w:sz w:val="20"/>
          <w:lang w:val="hy-AM"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r w:rsidRPr="001E6216">
        <w:rPr>
          <w:rFonts w:ascii="GHEA Grapalat" w:hAnsi="GHEA Grapalat" w:cs="Sylfaen"/>
          <w:sz w:val="20"/>
          <w:szCs w:val="24"/>
          <w:lang w:val="af-ZA" w:eastAsia="en-US"/>
        </w:rPr>
        <w:t>:</w:t>
      </w:r>
    </w:p>
    <w:p w14:paraId="09012B03" w14:textId="77777777" w:rsidR="00396814" w:rsidRPr="001E6216" w:rsidRDefault="00396814" w:rsidP="00396814">
      <w:pPr>
        <w:pStyle w:val="norm"/>
        <w:spacing w:line="240" w:lineRule="auto"/>
        <w:rPr>
          <w:rFonts w:ascii="GHEA Grapalat" w:hAnsi="GHEA Grapalat" w:cs="Sylfaen"/>
          <w:sz w:val="20"/>
          <w:szCs w:val="24"/>
          <w:lang w:val="hy-AM" w:eastAsia="en-US"/>
        </w:rPr>
      </w:pPr>
      <w:r w:rsidRPr="001E6216">
        <w:rPr>
          <w:rFonts w:ascii="GHEA Grapalat" w:hAnsi="GHEA Grapalat" w:cs="Sylfaen"/>
          <w:sz w:val="20"/>
          <w:szCs w:val="24"/>
          <w:lang w:val="hy-AM" w:eastAsia="en-US"/>
        </w:rPr>
        <w:t>Մասնակցին ուղարկվող ծանուցման մեջ մանրամասն նկարագրվում են հայտի գն</w:t>
      </w:r>
      <w:r w:rsidRPr="001E6216">
        <w:rPr>
          <w:rFonts w:ascii="GHEA Grapalat" w:hAnsi="GHEA Grapalat" w:cs="Sylfaen"/>
          <w:sz w:val="20"/>
          <w:szCs w:val="24"/>
          <w:lang w:eastAsia="en-US"/>
        </w:rPr>
        <w:t>ա</w:t>
      </w:r>
      <w:r w:rsidRPr="001E6216">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CDBB635" w14:textId="77777777" w:rsidR="00396814" w:rsidRDefault="00396814" w:rsidP="00396814">
      <w:pPr>
        <w:pStyle w:val="norm"/>
        <w:spacing w:line="240" w:lineRule="auto"/>
        <w:ind w:firstLine="567"/>
        <w:rPr>
          <w:rFonts w:ascii="GHEA Grapalat" w:hAnsi="GHEA Grapalat"/>
          <w:sz w:val="20"/>
          <w:lang w:val="es-ES"/>
        </w:rPr>
      </w:pPr>
      <w:r w:rsidRPr="001E6216">
        <w:rPr>
          <w:rFonts w:ascii="GHEA Grapalat" w:hAnsi="GHEA Grapalat"/>
          <w:sz w:val="20"/>
          <w:lang w:val="es-ES"/>
        </w:rPr>
        <w:t xml:space="preserve">8.9.1 </w:t>
      </w:r>
      <w:proofErr w:type="spellStart"/>
      <w:r w:rsidRPr="001E6216">
        <w:rPr>
          <w:rFonts w:ascii="GHEA Grapalat" w:hAnsi="GHEA Grapalat"/>
          <w:sz w:val="20"/>
          <w:lang w:val="es-ES"/>
        </w:rPr>
        <w:t>Այն</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դեպքում</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երբ</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մինչև</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պայմանագիրը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պատվիրատուի</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կողմից</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կնքվելը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պարզվում</w:t>
      </w:r>
      <w:proofErr w:type="spellEnd"/>
      <w:r w:rsidRPr="001E6216">
        <w:rPr>
          <w:rFonts w:ascii="GHEA Grapalat" w:hAnsi="GHEA Grapalat"/>
          <w:sz w:val="20"/>
          <w:lang w:val="es-ES"/>
        </w:rPr>
        <w:t xml:space="preserve"> է, </w:t>
      </w:r>
      <w:proofErr w:type="spellStart"/>
      <w:r w:rsidRPr="001E6216">
        <w:rPr>
          <w:rFonts w:ascii="GHEA Grapalat" w:hAnsi="GHEA Grapalat"/>
          <w:sz w:val="20"/>
          <w:lang w:val="es-ES"/>
        </w:rPr>
        <w:t>որ</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մասնակիցը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ներառված</w:t>
      </w:r>
      <w:proofErr w:type="spellEnd"/>
      <w:r w:rsidRPr="001E6216">
        <w:rPr>
          <w:rFonts w:ascii="GHEA Grapalat" w:hAnsi="GHEA Grapalat"/>
          <w:sz w:val="20"/>
          <w:lang w:val="es-ES"/>
        </w:rPr>
        <w:t xml:space="preserve"> է ՀՀ </w:t>
      </w:r>
      <w:proofErr w:type="spellStart"/>
      <w:r w:rsidRPr="001E6216">
        <w:rPr>
          <w:rFonts w:ascii="GHEA Grapalat" w:hAnsi="GHEA Grapalat"/>
          <w:sz w:val="20"/>
          <w:lang w:val="es-ES"/>
        </w:rPr>
        <w:t>կառավարության</w:t>
      </w:r>
      <w:proofErr w:type="spellEnd"/>
      <w:r w:rsidRPr="001E6216">
        <w:rPr>
          <w:rFonts w:ascii="GHEA Grapalat" w:hAnsi="GHEA Grapalat"/>
          <w:sz w:val="20"/>
          <w:lang w:val="es-ES"/>
        </w:rPr>
        <w:t xml:space="preserve"> 20.06.2025թ. N 817-Ա </w:t>
      </w:r>
      <w:proofErr w:type="spellStart"/>
      <w:r w:rsidRPr="001E6216">
        <w:rPr>
          <w:rFonts w:ascii="GHEA Grapalat" w:hAnsi="GHEA Grapalat"/>
          <w:sz w:val="20"/>
          <w:lang w:val="es-ES"/>
        </w:rPr>
        <w:t>որոշման</w:t>
      </w:r>
      <w:proofErr w:type="spellEnd"/>
      <w:r w:rsidRPr="001E6216">
        <w:rPr>
          <w:rFonts w:ascii="GHEA Grapalat" w:hAnsi="GHEA Grapalat"/>
          <w:sz w:val="20"/>
          <w:lang w:val="es-ES"/>
        </w:rPr>
        <w:t xml:space="preserve"> 2-րդ </w:t>
      </w:r>
      <w:proofErr w:type="spellStart"/>
      <w:r w:rsidRPr="001E6216">
        <w:rPr>
          <w:rFonts w:ascii="GHEA Grapalat" w:hAnsi="GHEA Grapalat"/>
          <w:sz w:val="20"/>
          <w:lang w:val="es-ES"/>
        </w:rPr>
        <w:t>կետի</w:t>
      </w:r>
      <w:proofErr w:type="spellEnd"/>
      <w:r w:rsidRPr="001E6216">
        <w:rPr>
          <w:rFonts w:ascii="GHEA Grapalat" w:hAnsi="GHEA Grapalat"/>
          <w:sz w:val="20"/>
          <w:lang w:val="es-ES"/>
        </w:rPr>
        <w:t xml:space="preserve"> 2-րդ </w:t>
      </w:r>
      <w:proofErr w:type="spellStart"/>
      <w:r w:rsidRPr="001E6216">
        <w:rPr>
          <w:rFonts w:ascii="GHEA Grapalat" w:hAnsi="GHEA Grapalat"/>
          <w:sz w:val="20"/>
          <w:lang w:val="es-ES"/>
        </w:rPr>
        <w:t>ենթակետով</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նախատեսված</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ցուցակում</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ապա</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մասնակցի</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հայտը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մերժվում</w:t>
      </w:r>
      <w:proofErr w:type="spellEnd"/>
      <w:r w:rsidRPr="001E6216">
        <w:rPr>
          <w:rFonts w:ascii="GHEA Grapalat" w:hAnsi="GHEA Grapalat"/>
          <w:sz w:val="20"/>
          <w:lang w:val="es-ES"/>
        </w:rPr>
        <w:t xml:space="preserve"> է:</w:t>
      </w:r>
    </w:p>
    <w:p w14:paraId="63E9D7DC" w14:textId="77777777" w:rsidR="00396814" w:rsidRPr="00890956" w:rsidRDefault="00396814" w:rsidP="00396814">
      <w:pPr>
        <w:pStyle w:val="norm"/>
        <w:spacing w:line="240" w:lineRule="auto"/>
        <w:ind w:firstLine="567"/>
        <w:rPr>
          <w:rFonts w:ascii="GHEA Grapalat" w:hAnsi="GHEA Grapalat" w:cs="Sylfaen"/>
          <w:sz w:val="20"/>
          <w:szCs w:val="24"/>
          <w:lang w:val="hy-AM" w:eastAsia="en-US"/>
        </w:rPr>
      </w:pPr>
      <w:r w:rsidRPr="00890956">
        <w:rPr>
          <w:rFonts w:ascii="GHEA Grapalat" w:hAnsi="GHEA Grapalat" w:cs="Sylfaen"/>
          <w:sz w:val="20"/>
          <w:szCs w:val="24"/>
          <w:lang w:val="af-ZA" w:eastAsia="en-US"/>
        </w:rPr>
        <w:t>8.</w:t>
      </w:r>
      <w:r w:rsidRPr="00890956">
        <w:rPr>
          <w:rFonts w:ascii="GHEA Grapalat" w:hAnsi="GHEA Grapalat" w:cs="Sylfaen"/>
          <w:sz w:val="20"/>
          <w:szCs w:val="24"/>
          <w:lang w:val="hy-AM" w:eastAsia="en-US"/>
        </w:rPr>
        <w:t>10</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Եթե</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սույն</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հրավերի</w:t>
      </w:r>
      <w:r w:rsidRPr="00890956">
        <w:rPr>
          <w:rFonts w:ascii="GHEA Grapalat" w:hAnsi="GHEA Grapalat" w:cs="Sylfaen"/>
          <w:sz w:val="20"/>
          <w:szCs w:val="24"/>
          <w:lang w:val="af-ZA" w:eastAsia="en-US"/>
        </w:rPr>
        <w:t xml:space="preserve"> 8.</w:t>
      </w:r>
      <w:r w:rsidRPr="00890956">
        <w:rPr>
          <w:rFonts w:ascii="GHEA Grapalat" w:hAnsi="GHEA Grapalat" w:cs="Sylfaen"/>
          <w:sz w:val="20"/>
          <w:szCs w:val="24"/>
          <w:lang w:val="hy-AM" w:eastAsia="en-US"/>
        </w:rPr>
        <w:t>9</w:t>
      </w:r>
      <w:r w:rsidRPr="00890956">
        <w:rPr>
          <w:rFonts w:ascii="GHEA Grapalat" w:hAnsi="GHEA Grapalat" w:cs="Sylfaen"/>
          <w:sz w:val="20"/>
          <w:szCs w:val="24"/>
          <w:lang w:val="af-ZA" w:eastAsia="en-US"/>
        </w:rPr>
        <w:t>-</w:t>
      </w:r>
      <w:r w:rsidRPr="00890956">
        <w:rPr>
          <w:rFonts w:ascii="GHEA Grapalat" w:hAnsi="GHEA Grapalat" w:cs="Sylfaen"/>
          <w:sz w:val="20"/>
          <w:szCs w:val="24"/>
          <w:lang w:val="hy-AM" w:eastAsia="en-US"/>
        </w:rPr>
        <w:t>րդ</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կետով</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սահմանված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ժամկետում</w:t>
      </w:r>
      <w:r w:rsidRPr="00890956">
        <w:rPr>
          <w:rFonts w:ascii="GHEA Grapalat" w:hAnsi="GHEA Grapalat" w:cs="Sylfaen"/>
          <w:sz w:val="20"/>
          <w:szCs w:val="24"/>
          <w:lang w:val="af-ZA" w:eastAsia="en-US"/>
        </w:rPr>
        <w:t xml:space="preserve"> մ</w:t>
      </w:r>
      <w:r w:rsidRPr="00890956">
        <w:rPr>
          <w:rFonts w:ascii="GHEA Grapalat" w:hAnsi="GHEA Grapalat" w:cs="Sylfaen"/>
          <w:sz w:val="20"/>
          <w:szCs w:val="24"/>
          <w:lang w:val="hy-AM" w:eastAsia="en-US"/>
        </w:rPr>
        <w:t>ասնակիցը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շտկում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արձանագրված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անհամապատասխանությունը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ապա</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վերջինիս</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Հակառակ</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դեպքում տվյալ մասնակցի</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և</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մերժվում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 իսկ ընտրված մասնակից է ճանաչվում հաջորդող տեղ զբաղեցրած մասնակիցը:</w:t>
      </w:r>
    </w:p>
    <w:p w14:paraId="1D0AED23" w14:textId="77777777" w:rsidR="00396814" w:rsidRPr="0093002B" w:rsidRDefault="00396814" w:rsidP="0039681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Pr="0093002B">
        <w:rPr>
          <w:rFonts w:ascii="GHEA Grapalat" w:hAnsi="GHEA Grapalat" w:cs="Sylfaen"/>
          <w:szCs w:val="24"/>
          <w:lang w:val="hy-AM"/>
        </w:rPr>
        <w:t>11</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անդամը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քարտուղարը</w:t>
      </w:r>
      <w:r w:rsidRPr="0093002B">
        <w:rPr>
          <w:rFonts w:ascii="GHEA Grapalat" w:hAnsi="GHEA Grapalat" w:cs="Sylfaen"/>
          <w:szCs w:val="24"/>
        </w:rPr>
        <w:t xml:space="preserve"> </w:t>
      </w:r>
      <w:r w:rsidRPr="0093002B">
        <w:rPr>
          <w:rFonts w:ascii="GHEA Grapalat" w:hAnsi="GHEA Grapalat" w:cs="Sylfaen"/>
          <w:szCs w:val="24"/>
          <w:lang w:val="hy-AM"/>
        </w:rPr>
        <w:t>չի</w:t>
      </w:r>
      <w:r w:rsidRPr="0093002B">
        <w:rPr>
          <w:rFonts w:ascii="GHEA Grapalat" w:hAnsi="GHEA Grapalat" w:cs="Sylfaen"/>
          <w:szCs w:val="24"/>
        </w:rPr>
        <w:t xml:space="preserve"> </w:t>
      </w:r>
      <w:r w:rsidRPr="0093002B">
        <w:rPr>
          <w:rFonts w:ascii="GHEA Grapalat" w:hAnsi="GHEA Grapalat" w:cs="Sylfaen"/>
          <w:szCs w:val="24"/>
          <w:lang w:val="hy-AM"/>
        </w:rPr>
        <w:t>կարող</w:t>
      </w:r>
      <w:r w:rsidRPr="0093002B">
        <w:rPr>
          <w:rFonts w:ascii="GHEA Grapalat" w:hAnsi="GHEA Grapalat" w:cs="Sylfaen"/>
          <w:szCs w:val="24"/>
        </w:rPr>
        <w:t xml:space="preserve"> </w:t>
      </w:r>
      <w:r w:rsidRPr="0093002B">
        <w:rPr>
          <w:rFonts w:ascii="GHEA Grapalat" w:hAnsi="GHEA Grapalat" w:cs="Sylfaen"/>
          <w:szCs w:val="24"/>
          <w:lang w:val="hy-AM"/>
        </w:rPr>
        <w:t>մասնակցել</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աշխատանքներին</w:t>
      </w:r>
      <w:r w:rsidRPr="0093002B">
        <w:rPr>
          <w:rFonts w:ascii="GHEA Grapalat" w:hAnsi="GHEA Grapalat" w:cs="Sylfaen"/>
          <w:szCs w:val="24"/>
        </w:rPr>
        <w:t xml:space="preserve">, </w:t>
      </w:r>
      <w:r w:rsidRPr="0093002B">
        <w:rPr>
          <w:rFonts w:ascii="GHEA Grapalat" w:hAnsi="GHEA Grapalat" w:cs="Sylfaen"/>
          <w:szCs w:val="24"/>
          <w:lang w:val="hy-AM"/>
        </w:rPr>
        <w:t>եթե հանձնաժողովի գործունեության ընթացքում</w:t>
      </w:r>
      <w:r>
        <w:rPr>
          <w:rFonts w:ascii="GHEA Grapalat" w:hAnsi="GHEA Grapalat" w:cs="Sylfaen"/>
          <w:szCs w:val="24"/>
          <w:lang w:val="hy-AM"/>
        </w:rPr>
        <w:t xml:space="preserve"> </w:t>
      </w:r>
      <w:r w:rsidRPr="0093002B">
        <w:rPr>
          <w:rFonts w:ascii="GHEA Grapalat" w:hAnsi="GHEA Grapalat" w:cs="Sylfaen"/>
          <w:szCs w:val="24"/>
          <w:lang w:val="hy-AM"/>
        </w:rPr>
        <w:t>պարզվում</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որ</w:t>
      </w:r>
      <w:r w:rsidRPr="0093002B">
        <w:rPr>
          <w:rFonts w:ascii="GHEA Grapalat" w:hAnsi="GHEA Grapalat" w:cs="Sylfaen"/>
          <w:szCs w:val="24"/>
        </w:rPr>
        <w:t xml:space="preserve"> </w:t>
      </w:r>
      <w:r w:rsidRPr="0093002B">
        <w:rPr>
          <w:rFonts w:ascii="GHEA Grapalat" w:hAnsi="GHEA Grapalat" w:cs="Sylfaen"/>
          <w:szCs w:val="24"/>
          <w:lang w:val="hy-AM"/>
        </w:rPr>
        <w:t>վերջիններիս</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հիմնադրված</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բաժնեմաս</w:t>
      </w:r>
      <w:r w:rsidRPr="0093002B">
        <w:rPr>
          <w:rFonts w:ascii="GHEA Grapalat" w:hAnsi="GHEA Grapalat" w:cs="Sylfaen"/>
          <w:szCs w:val="24"/>
        </w:rPr>
        <w:t xml:space="preserve"> (</w:t>
      </w:r>
      <w:r w:rsidRPr="0093002B">
        <w:rPr>
          <w:rFonts w:ascii="GHEA Grapalat" w:hAnsi="GHEA Grapalat" w:cs="Sylfaen"/>
          <w:szCs w:val="24"/>
          <w:lang w:val="hy-AM"/>
        </w:rPr>
        <w:t>փայաբաժին</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կազմակերպությունը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իրենց</w:t>
      </w:r>
      <w:r w:rsidRPr="0093002B">
        <w:rPr>
          <w:rFonts w:ascii="GHEA Grapalat" w:hAnsi="GHEA Grapalat" w:cs="Sylfaen"/>
          <w:szCs w:val="24"/>
        </w:rPr>
        <w:t xml:space="preserve"> </w:t>
      </w:r>
      <w:r w:rsidRPr="0093002B">
        <w:rPr>
          <w:rFonts w:ascii="GHEA Grapalat" w:hAnsi="GHEA Grapalat" w:cs="Sylfaen"/>
          <w:szCs w:val="24"/>
          <w:lang w:val="hy-AM"/>
        </w:rPr>
        <w:t>մերձավոր</w:t>
      </w:r>
      <w:r w:rsidRPr="0093002B">
        <w:rPr>
          <w:rFonts w:ascii="GHEA Grapalat" w:hAnsi="GHEA Grapalat" w:cs="Sylfaen"/>
          <w:szCs w:val="24"/>
        </w:rPr>
        <w:t xml:space="preserve"> </w:t>
      </w:r>
      <w:r w:rsidRPr="0093002B">
        <w:rPr>
          <w:rFonts w:ascii="GHEA Grapalat" w:hAnsi="GHEA Grapalat" w:cs="Sylfaen"/>
          <w:szCs w:val="24"/>
          <w:lang w:val="hy-AM"/>
        </w:rPr>
        <w:t>ազգակցությամբ</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խնամիությամբ</w:t>
      </w:r>
      <w:r w:rsidRPr="0093002B">
        <w:rPr>
          <w:rFonts w:ascii="GHEA Grapalat" w:hAnsi="GHEA Grapalat" w:cs="Sylfaen"/>
          <w:szCs w:val="24"/>
        </w:rPr>
        <w:t xml:space="preserve"> </w:t>
      </w:r>
      <w:r w:rsidRPr="0093002B">
        <w:rPr>
          <w:rFonts w:ascii="GHEA Grapalat" w:hAnsi="GHEA Grapalat" w:cs="Sylfaen"/>
          <w:szCs w:val="24"/>
          <w:lang w:val="hy-AM"/>
        </w:rPr>
        <w:t>կապված</w:t>
      </w:r>
      <w:r w:rsidRPr="0093002B">
        <w:rPr>
          <w:rFonts w:ascii="GHEA Grapalat" w:hAnsi="GHEA Grapalat" w:cs="Sylfaen"/>
          <w:szCs w:val="24"/>
        </w:rPr>
        <w:t xml:space="preserve"> </w:t>
      </w:r>
      <w:r w:rsidRPr="0093002B">
        <w:rPr>
          <w:rFonts w:ascii="GHEA Grapalat" w:hAnsi="GHEA Grapalat" w:cs="Sylfaen"/>
          <w:szCs w:val="24"/>
          <w:lang w:val="hy-AM"/>
        </w:rPr>
        <w:t>անձը</w:t>
      </w:r>
      <w:r w:rsidRPr="0093002B">
        <w:rPr>
          <w:rFonts w:ascii="GHEA Grapalat" w:hAnsi="GHEA Grapalat" w:cs="Sylfaen"/>
          <w:szCs w:val="24"/>
        </w:rPr>
        <w:t xml:space="preserve"> (</w:t>
      </w:r>
      <w:r w:rsidRPr="0093002B">
        <w:rPr>
          <w:rFonts w:ascii="GHEA Grapalat" w:hAnsi="GHEA Grapalat" w:cs="Sylfaen"/>
          <w:szCs w:val="24"/>
          <w:lang w:val="hy-AM"/>
        </w:rPr>
        <w:t>ծնող</w:t>
      </w:r>
      <w:r w:rsidRPr="0093002B">
        <w:rPr>
          <w:rFonts w:ascii="GHEA Grapalat" w:hAnsi="GHEA Grapalat" w:cs="Sylfaen"/>
          <w:szCs w:val="24"/>
        </w:rPr>
        <w:t xml:space="preserve">, </w:t>
      </w:r>
      <w:r w:rsidRPr="0093002B">
        <w:rPr>
          <w:rFonts w:ascii="GHEA Grapalat" w:hAnsi="GHEA Grapalat" w:cs="Sylfaen"/>
          <w:szCs w:val="24"/>
          <w:lang w:val="hy-AM"/>
        </w:rPr>
        <w:t>ամուսին</w:t>
      </w:r>
      <w:r w:rsidRPr="0093002B">
        <w:rPr>
          <w:rFonts w:ascii="GHEA Grapalat" w:hAnsi="GHEA Grapalat" w:cs="Sylfaen"/>
          <w:szCs w:val="24"/>
        </w:rPr>
        <w:t xml:space="preserve">, </w:t>
      </w:r>
      <w:r w:rsidRPr="0093002B">
        <w:rPr>
          <w:rFonts w:ascii="GHEA Grapalat" w:hAnsi="GHEA Grapalat" w:cs="Sylfaen"/>
          <w:szCs w:val="24"/>
          <w:lang w:val="hy-AM"/>
        </w:rPr>
        <w:t>երեխա</w:t>
      </w:r>
      <w:r w:rsidRPr="0093002B">
        <w:rPr>
          <w:rFonts w:ascii="GHEA Grapalat" w:hAnsi="GHEA Grapalat" w:cs="Sylfaen"/>
          <w:szCs w:val="24"/>
        </w:rPr>
        <w:t xml:space="preserve">, </w:t>
      </w:r>
      <w:r w:rsidRPr="0093002B">
        <w:rPr>
          <w:rFonts w:ascii="GHEA Grapalat" w:hAnsi="GHEA Grapalat" w:cs="Sylfaen"/>
          <w:szCs w:val="24"/>
          <w:lang w:val="hy-AM"/>
        </w:rPr>
        <w:t>եղբայր</w:t>
      </w:r>
      <w:r w:rsidRPr="0093002B">
        <w:rPr>
          <w:rFonts w:ascii="GHEA Grapalat" w:hAnsi="GHEA Grapalat" w:cs="Sylfaen"/>
          <w:szCs w:val="24"/>
        </w:rPr>
        <w:t xml:space="preserve">, </w:t>
      </w:r>
      <w:r w:rsidRPr="0093002B">
        <w:rPr>
          <w:rFonts w:ascii="GHEA Grapalat" w:hAnsi="GHEA Grapalat" w:cs="Sylfaen"/>
          <w:szCs w:val="24"/>
          <w:lang w:val="hy-AM"/>
        </w:rPr>
        <w:t>քույր</w:t>
      </w:r>
      <w:r w:rsidRPr="0093002B">
        <w:rPr>
          <w:rFonts w:ascii="GHEA Grapalat" w:hAnsi="GHEA Grapalat" w:cs="Sylfaen"/>
          <w:szCs w:val="24"/>
        </w:rPr>
        <w:t>,</w:t>
      </w:r>
      <w:r w:rsidRPr="0093002B">
        <w:rPr>
          <w:rFonts w:ascii="GHEA Grapalat" w:hAnsi="GHEA Grapalat" w:cs="Sylfaen"/>
          <w:szCs w:val="24"/>
          <w:lang w:val="hy-AM"/>
        </w:rPr>
        <w:t>տատ, պապ, թոռ,</w:t>
      </w:r>
      <w:r w:rsidRPr="0093002B">
        <w:rPr>
          <w:rFonts w:ascii="GHEA Grapalat" w:hAnsi="GHEA Grapalat" w:cs="Sylfaen"/>
          <w:szCs w:val="24"/>
        </w:rPr>
        <w:t xml:space="preserve"> </w:t>
      </w:r>
      <w:r w:rsidRPr="0093002B">
        <w:rPr>
          <w:rFonts w:ascii="GHEA Grapalat" w:hAnsi="GHEA Grapalat" w:cs="Sylfaen"/>
          <w:szCs w:val="24"/>
          <w:lang w:val="hy-AM"/>
        </w:rPr>
        <w:t>ինչպես</w:t>
      </w:r>
      <w:r w:rsidRPr="0093002B">
        <w:rPr>
          <w:rFonts w:ascii="GHEA Grapalat" w:hAnsi="GHEA Grapalat" w:cs="Sylfaen"/>
          <w:szCs w:val="24"/>
        </w:rPr>
        <w:t xml:space="preserve"> </w:t>
      </w:r>
      <w:r w:rsidRPr="0093002B">
        <w:rPr>
          <w:rFonts w:ascii="GHEA Grapalat" w:hAnsi="GHEA Grapalat" w:cs="Sylfaen"/>
          <w:szCs w:val="24"/>
          <w:lang w:val="hy-AM"/>
        </w:rPr>
        <w:t>նաև</w:t>
      </w:r>
      <w:r w:rsidRPr="0093002B">
        <w:rPr>
          <w:rFonts w:ascii="GHEA Grapalat" w:hAnsi="GHEA Grapalat" w:cs="Sylfaen"/>
          <w:szCs w:val="24"/>
        </w:rPr>
        <w:t xml:space="preserve"> </w:t>
      </w:r>
      <w:r w:rsidRPr="0093002B">
        <w:rPr>
          <w:rFonts w:ascii="GHEA Grapalat" w:hAnsi="GHEA Grapalat" w:cs="Sylfaen"/>
          <w:szCs w:val="24"/>
          <w:lang w:val="hy-AM"/>
        </w:rPr>
        <w:t>ամուսնու</w:t>
      </w:r>
      <w:r w:rsidRPr="0093002B">
        <w:rPr>
          <w:rFonts w:ascii="GHEA Grapalat" w:hAnsi="GHEA Grapalat" w:cs="Sylfaen"/>
          <w:szCs w:val="24"/>
        </w:rPr>
        <w:t xml:space="preserve"> </w:t>
      </w:r>
      <w:r w:rsidRPr="0093002B">
        <w:rPr>
          <w:rFonts w:ascii="GHEA Grapalat" w:hAnsi="GHEA Grapalat" w:cs="Sylfaen"/>
          <w:szCs w:val="24"/>
          <w:lang w:val="hy-AM"/>
        </w:rPr>
        <w:t>ծնող</w:t>
      </w:r>
      <w:r w:rsidRPr="0093002B">
        <w:rPr>
          <w:rFonts w:ascii="GHEA Grapalat" w:hAnsi="GHEA Grapalat" w:cs="Sylfaen"/>
          <w:szCs w:val="24"/>
        </w:rPr>
        <w:t xml:space="preserve">, </w:t>
      </w:r>
      <w:r w:rsidRPr="0093002B">
        <w:rPr>
          <w:rFonts w:ascii="GHEA Grapalat" w:hAnsi="GHEA Grapalat" w:cs="Sylfaen"/>
          <w:szCs w:val="24"/>
          <w:lang w:val="hy-AM"/>
        </w:rPr>
        <w:t>երեխա</w:t>
      </w:r>
      <w:r w:rsidRPr="0093002B">
        <w:rPr>
          <w:rFonts w:ascii="GHEA Grapalat" w:hAnsi="GHEA Grapalat" w:cs="Sylfaen"/>
          <w:szCs w:val="24"/>
        </w:rPr>
        <w:t xml:space="preserve">, </w:t>
      </w:r>
      <w:r w:rsidRPr="0093002B">
        <w:rPr>
          <w:rFonts w:ascii="GHEA Grapalat" w:hAnsi="GHEA Grapalat" w:cs="Sylfaen"/>
          <w:szCs w:val="24"/>
          <w:lang w:val="hy-AM"/>
        </w:rPr>
        <w:t>եղբայր,</w:t>
      </w:r>
      <w:r w:rsidRPr="0093002B">
        <w:rPr>
          <w:rFonts w:ascii="GHEA Grapalat" w:hAnsi="GHEA Grapalat" w:cs="Sylfaen"/>
          <w:szCs w:val="24"/>
        </w:rPr>
        <w:t xml:space="preserve"> </w:t>
      </w:r>
      <w:r w:rsidRPr="0093002B">
        <w:rPr>
          <w:rFonts w:ascii="GHEA Grapalat" w:hAnsi="GHEA Grapalat" w:cs="Sylfaen"/>
          <w:szCs w:val="24"/>
          <w:lang w:val="hy-AM"/>
        </w:rPr>
        <w:t>քույր, տատ, պապ, թոռ</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այդ</w:t>
      </w:r>
      <w:r w:rsidRPr="0093002B">
        <w:rPr>
          <w:rFonts w:ascii="GHEA Grapalat" w:hAnsi="GHEA Grapalat" w:cs="Sylfaen"/>
          <w:szCs w:val="24"/>
        </w:rPr>
        <w:t xml:space="preserve"> </w:t>
      </w:r>
      <w:r w:rsidRPr="0093002B">
        <w:rPr>
          <w:rFonts w:ascii="GHEA Grapalat" w:hAnsi="GHEA Grapalat" w:cs="Sylfaen"/>
          <w:szCs w:val="24"/>
          <w:lang w:val="hy-AM"/>
        </w:rPr>
        <w:t>անձի</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հիմնադրված</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բաժնեմաս</w:t>
      </w:r>
      <w:r w:rsidRPr="0093002B">
        <w:rPr>
          <w:rFonts w:ascii="GHEA Grapalat" w:hAnsi="GHEA Grapalat" w:cs="Sylfaen"/>
          <w:szCs w:val="24"/>
        </w:rPr>
        <w:t xml:space="preserve"> (</w:t>
      </w:r>
      <w:r w:rsidRPr="0093002B">
        <w:rPr>
          <w:rFonts w:ascii="GHEA Grapalat" w:hAnsi="GHEA Grapalat" w:cs="Sylfaen"/>
          <w:szCs w:val="24"/>
          <w:lang w:val="hy-AM"/>
        </w:rPr>
        <w:t>փայաբաժին</w:t>
      </w:r>
      <w:r w:rsidRPr="0093002B">
        <w:rPr>
          <w:rFonts w:ascii="GHEA Grapalat" w:hAnsi="GHEA Grapalat" w:cs="Sylfaen"/>
          <w:szCs w:val="24"/>
        </w:rPr>
        <w:t xml:space="preserve">) </w:t>
      </w:r>
      <w:r w:rsidRPr="0093002B">
        <w:rPr>
          <w:rFonts w:ascii="GHEA Grapalat" w:hAnsi="GHEA Grapalat" w:cs="Sylfaen"/>
          <w:szCs w:val="24"/>
          <w:lang w:val="hy-AM"/>
        </w:rPr>
        <w:lastRenderedPageBreak/>
        <w:t>ունեցող</w:t>
      </w:r>
      <w:r w:rsidRPr="0093002B">
        <w:rPr>
          <w:rFonts w:ascii="GHEA Grapalat" w:hAnsi="GHEA Grapalat" w:cs="Sylfaen"/>
          <w:szCs w:val="24"/>
        </w:rPr>
        <w:t xml:space="preserve"> </w:t>
      </w:r>
      <w:r w:rsidRPr="0093002B">
        <w:rPr>
          <w:rFonts w:ascii="GHEA Grapalat" w:hAnsi="GHEA Grapalat" w:cs="Sylfaen"/>
          <w:szCs w:val="24"/>
          <w:lang w:val="hy-AM"/>
        </w:rPr>
        <w:t>կազմակերպությունը</w:t>
      </w:r>
      <w:r w:rsidRPr="0093002B">
        <w:rPr>
          <w:rFonts w:ascii="GHEA Grapalat" w:hAnsi="GHEA Grapalat" w:cs="Sylfaen"/>
          <w:szCs w:val="24"/>
        </w:rPr>
        <w:t xml:space="preserve">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ընթացակարգին</w:t>
      </w:r>
      <w:r w:rsidRPr="0093002B">
        <w:rPr>
          <w:rFonts w:ascii="GHEA Grapalat" w:hAnsi="GHEA Grapalat" w:cs="Sylfaen"/>
          <w:szCs w:val="24"/>
        </w:rPr>
        <w:t xml:space="preserve"> </w:t>
      </w:r>
      <w:r w:rsidRPr="0093002B">
        <w:rPr>
          <w:rFonts w:ascii="GHEA Grapalat" w:hAnsi="GHEA Grapalat" w:cs="Sylfaen"/>
          <w:szCs w:val="24"/>
          <w:lang w:val="hy-AM"/>
        </w:rPr>
        <w:t>մասնակցելու</w:t>
      </w:r>
      <w:r w:rsidRPr="0093002B">
        <w:rPr>
          <w:rFonts w:ascii="GHEA Grapalat" w:hAnsi="GHEA Grapalat" w:cs="Sylfaen"/>
          <w:szCs w:val="24"/>
        </w:rPr>
        <w:t xml:space="preserve"> </w:t>
      </w:r>
      <w:r w:rsidRPr="0093002B">
        <w:rPr>
          <w:rFonts w:ascii="GHEA Grapalat" w:hAnsi="GHEA Grapalat" w:cs="Sylfaen"/>
          <w:szCs w:val="24"/>
          <w:lang w:val="hy-AM"/>
        </w:rPr>
        <w:t>համար</w:t>
      </w:r>
      <w:r w:rsidRPr="0093002B">
        <w:rPr>
          <w:rFonts w:ascii="GHEA Grapalat" w:hAnsi="GHEA Grapalat" w:cs="Sylfaen"/>
          <w:szCs w:val="24"/>
        </w:rPr>
        <w:t xml:space="preserve"> </w:t>
      </w:r>
      <w:r w:rsidRPr="0093002B">
        <w:rPr>
          <w:rFonts w:ascii="GHEA Grapalat" w:hAnsi="GHEA Grapalat" w:cs="Sylfaen"/>
          <w:szCs w:val="24"/>
          <w:lang w:val="hy-AM"/>
        </w:rPr>
        <w:t>ներկայացրել</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հայտ</w:t>
      </w:r>
      <w:r w:rsidRPr="0093002B">
        <w:rPr>
          <w:rFonts w:ascii="GHEA Grapalat" w:hAnsi="GHEA Grapalat" w:cs="Sylfaen"/>
          <w:szCs w:val="24"/>
        </w:rPr>
        <w:t>:</w:t>
      </w:r>
      <w:r w:rsidRPr="0093002B">
        <w:rPr>
          <w:rFonts w:ascii="GHEA Grapalat" w:hAnsi="GHEA Grapalat" w:cs="Sylfaen"/>
          <w:szCs w:val="24"/>
          <w:lang w:val="hy-AM"/>
        </w:rPr>
        <w:t xml:space="preserve"> Եթե</w:t>
      </w:r>
      <w:r w:rsidRPr="0093002B">
        <w:rPr>
          <w:rFonts w:ascii="GHEA Grapalat" w:hAnsi="GHEA Grapalat" w:cs="Sylfaen"/>
          <w:szCs w:val="24"/>
        </w:rPr>
        <w:t xml:space="preserve"> </w:t>
      </w:r>
      <w:r w:rsidRPr="0093002B">
        <w:rPr>
          <w:rFonts w:ascii="GHEA Grapalat" w:hAnsi="GHEA Grapalat" w:cs="Sylfaen"/>
          <w:szCs w:val="24"/>
          <w:lang w:val="hy-AM"/>
        </w:rPr>
        <w:t>առկա</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կետով</w:t>
      </w:r>
      <w:r w:rsidRPr="0093002B">
        <w:rPr>
          <w:rFonts w:ascii="GHEA Grapalat" w:hAnsi="GHEA Grapalat" w:cs="Sylfaen"/>
          <w:szCs w:val="24"/>
        </w:rPr>
        <w:t xml:space="preserve"> </w:t>
      </w:r>
      <w:r w:rsidRPr="0093002B">
        <w:rPr>
          <w:rFonts w:ascii="GHEA Grapalat" w:hAnsi="GHEA Grapalat" w:cs="Sylfaen"/>
          <w:szCs w:val="24"/>
          <w:lang w:val="hy-AM"/>
        </w:rPr>
        <w:t>նախատեսված</w:t>
      </w:r>
      <w:r w:rsidRPr="0093002B">
        <w:rPr>
          <w:rFonts w:ascii="GHEA Grapalat" w:hAnsi="GHEA Grapalat" w:cs="Sylfaen"/>
          <w:szCs w:val="24"/>
        </w:rPr>
        <w:t xml:space="preserve"> </w:t>
      </w:r>
      <w:r w:rsidRPr="0093002B">
        <w:rPr>
          <w:rFonts w:ascii="GHEA Grapalat" w:hAnsi="GHEA Grapalat" w:cs="Sylfaen"/>
          <w:szCs w:val="24"/>
          <w:lang w:val="hy-AM"/>
        </w:rPr>
        <w:t>պայմանը</w:t>
      </w:r>
      <w:r w:rsidRPr="0093002B">
        <w:rPr>
          <w:rFonts w:ascii="GHEA Grapalat" w:hAnsi="GHEA Grapalat" w:cs="Sylfaen"/>
          <w:szCs w:val="24"/>
        </w:rPr>
        <w:t xml:space="preserve">, </w:t>
      </w:r>
      <w:r w:rsidRPr="0093002B">
        <w:rPr>
          <w:rFonts w:ascii="GHEA Grapalat" w:hAnsi="GHEA Grapalat" w:cs="Sylfaen"/>
          <w:szCs w:val="24"/>
          <w:lang w:val="hy-AM"/>
        </w:rPr>
        <w:t>ապա</w:t>
      </w:r>
      <w:r w:rsidRPr="0093002B">
        <w:rPr>
          <w:rFonts w:ascii="GHEA Grapalat" w:hAnsi="GHEA Grapalat" w:cs="Sylfaen"/>
          <w:szCs w:val="24"/>
        </w:rPr>
        <w:t xml:space="preserve"> </w:t>
      </w:r>
      <w:r w:rsidRPr="0093002B">
        <w:rPr>
          <w:rFonts w:ascii="GHEA Grapalat" w:hAnsi="GHEA Grapalat" w:cs="Sylfaen"/>
          <w:szCs w:val="24"/>
          <w:lang w:val="hy-AM"/>
        </w:rPr>
        <w:t xml:space="preserve"> սույն ընթացակարգի</w:t>
      </w:r>
      <w:r w:rsidRPr="0093002B">
        <w:rPr>
          <w:rFonts w:ascii="GHEA Grapalat" w:hAnsi="GHEA Grapalat" w:cs="Sylfaen"/>
          <w:szCs w:val="24"/>
        </w:rPr>
        <w:t xml:space="preserve"> </w:t>
      </w:r>
      <w:r w:rsidRPr="0093002B">
        <w:rPr>
          <w:rFonts w:ascii="GHEA Grapalat" w:hAnsi="GHEA Grapalat" w:cs="Sylfaen"/>
          <w:szCs w:val="24"/>
          <w:lang w:val="hy-AM"/>
        </w:rPr>
        <w:t>առնչությամբ</w:t>
      </w:r>
      <w:r w:rsidRPr="0093002B">
        <w:rPr>
          <w:rFonts w:ascii="GHEA Grapalat" w:hAnsi="GHEA Grapalat" w:cs="Sylfaen"/>
          <w:szCs w:val="24"/>
        </w:rPr>
        <w:t xml:space="preserve"> </w:t>
      </w:r>
      <w:r w:rsidRPr="0093002B">
        <w:rPr>
          <w:rFonts w:ascii="GHEA Grapalat" w:hAnsi="GHEA Grapalat" w:cs="Sylfaen"/>
          <w:szCs w:val="24"/>
          <w:lang w:val="hy-AM"/>
        </w:rPr>
        <w:t>շահերի</w:t>
      </w:r>
      <w:r w:rsidRPr="0093002B">
        <w:rPr>
          <w:rFonts w:ascii="GHEA Grapalat" w:hAnsi="GHEA Grapalat" w:cs="Sylfaen"/>
          <w:szCs w:val="24"/>
        </w:rPr>
        <w:t xml:space="preserve"> </w:t>
      </w:r>
      <w:r w:rsidRPr="0093002B">
        <w:rPr>
          <w:rFonts w:ascii="GHEA Grapalat" w:hAnsi="GHEA Grapalat" w:cs="Sylfaen"/>
          <w:szCs w:val="24"/>
          <w:lang w:val="hy-AM"/>
        </w:rPr>
        <w:t>բախում</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անդամը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քարտուղարը անհապաղ</w:t>
      </w:r>
      <w:r w:rsidRPr="0093002B">
        <w:rPr>
          <w:rFonts w:ascii="GHEA Grapalat" w:hAnsi="GHEA Grapalat" w:cs="Sylfaen"/>
          <w:szCs w:val="24"/>
        </w:rPr>
        <w:t xml:space="preserve"> </w:t>
      </w:r>
      <w:r w:rsidRPr="0093002B">
        <w:rPr>
          <w:rFonts w:ascii="GHEA Grapalat" w:hAnsi="GHEA Grapalat" w:cs="Sylfaen"/>
          <w:szCs w:val="24"/>
          <w:lang w:val="hy-AM"/>
        </w:rPr>
        <w:t>ինքնաբացարկ</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հայտնում</w:t>
      </w:r>
      <w:r w:rsidRPr="0093002B">
        <w:rPr>
          <w:rFonts w:ascii="GHEA Grapalat" w:hAnsi="GHEA Grapalat" w:cs="Sylfaen"/>
          <w:szCs w:val="24"/>
        </w:rPr>
        <w:t xml:space="preserve"> </w:t>
      </w:r>
      <w:r w:rsidRPr="0093002B">
        <w:rPr>
          <w:rFonts w:ascii="GHEA Grapalat" w:hAnsi="GHEA Grapalat" w:cs="Sylfaen"/>
          <w:szCs w:val="24"/>
          <w:lang w:val="hy-AM"/>
        </w:rPr>
        <w:t>սույնընթացակարգից</w:t>
      </w:r>
      <w:r w:rsidRPr="0093002B">
        <w:rPr>
          <w:rFonts w:ascii="GHEA Grapalat" w:hAnsi="GHEA Grapalat" w:cs="Sylfaen"/>
          <w:szCs w:val="24"/>
        </w:rPr>
        <w:t xml:space="preserve">: </w:t>
      </w:r>
    </w:p>
    <w:p w14:paraId="473825DD" w14:textId="77777777" w:rsidR="00396814" w:rsidRPr="0093002B" w:rsidRDefault="00396814" w:rsidP="0039681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8.12 </w:t>
      </w:r>
      <w:proofErr w:type="spellStart"/>
      <w:r w:rsidRPr="0093002B">
        <w:rPr>
          <w:rFonts w:ascii="GHEA Grapalat" w:hAnsi="GHEA Grapalat" w:cs="Sylfaen"/>
          <w:szCs w:val="24"/>
          <w:lang w:val="es-ES"/>
        </w:rPr>
        <w:t>Հայտերը</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բացվելուց</w:t>
      </w:r>
      <w:proofErr w:type="spellEnd"/>
      <w:r w:rsidRPr="0093002B">
        <w:rPr>
          <w:rFonts w:ascii="GHEA Grapalat" w:hAnsi="GHEA Grapalat" w:cs="Sylfaen"/>
          <w:szCs w:val="24"/>
          <w:lang w:val="es-ES"/>
        </w:rPr>
        <w:t xml:space="preserve"> և </w:t>
      </w:r>
      <w:proofErr w:type="spellStart"/>
      <w:r w:rsidRPr="0093002B">
        <w:rPr>
          <w:rFonts w:ascii="GHEA Grapalat" w:hAnsi="GHEA Grapalat" w:cs="Sylfaen"/>
          <w:szCs w:val="24"/>
          <w:lang w:val="es-ES"/>
        </w:rPr>
        <w:t>գնահատվելուց</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հետո</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կազմվում</w:t>
      </w:r>
      <w:proofErr w:type="spellEnd"/>
      <w:r w:rsidRPr="0093002B">
        <w:rPr>
          <w:rFonts w:ascii="GHEA Grapalat" w:hAnsi="GHEA Grapalat" w:cs="Sylfaen"/>
          <w:szCs w:val="24"/>
          <w:lang w:val="es-ES"/>
        </w:rPr>
        <w:t xml:space="preserve"> է </w:t>
      </w:r>
      <w:proofErr w:type="spellStart"/>
      <w:r w:rsidRPr="0093002B">
        <w:rPr>
          <w:rFonts w:ascii="GHEA Grapalat" w:hAnsi="GHEA Grapalat" w:cs="Sylfaen"/>
          <w:szCs w:val="24"/>
          <w:lang w:val="es-ES"/>
        </w:rPr>
        <w:t>արձանագրություն</w:t>
      </w:r>
      <w:proofErr w:type="spellEnd"/>
      <w:r w:rsidRPr="0093002B">
        <w:rPr>
          <w:rFonts w:ascii="GHEA Grapalat" w:hAnsi="GHEA Grapalat" w:cs="Sylfaen"/>
          <w:szCs w:val="24"/>
          <w:lang w:val="es-ES"/>
        </w:rPr>
        <w:t>`</w:t>
      </w:r>
      <w:r w:rsidRPr="0093002B">
        <w:rPr>
          <w:rFonts w:ascii="GHEA Grapalat" w:hAnsi="GHEA Grapalat" w:cs="Sylfaen"/>
        </w:rPr>
        <w:t xml:space="preserve"> գնումների մասին ՀՀ օրենսդրությամբ սահմանված կարգով</w:t>
      </w:r>
      <w:r w:rsidRPr="0093002B">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93002B">
        <w:rPr>
          <w:rFonts w:ascii="GHEA Grapalat" w:hAnsi="GHEA Grapalat" w:cs="Sylfaen"/>
          <w:szCs w:val="24"/>
          <w:lang w:val="hy-AM"/>
        </w:rPr>
        <w:t>Արձանագրությունն</w:t>
      </w:r>
      <w:r w:rsidRPr="0093002B">
        <w:rPr>
          <w:rFonts w:ascii="GHEA Grapalat" w:hAnsi="GHEA Grapalat" w:cs="Sylfaen"/>
          <w:szCs w:val="24"/>
        </w:rPr>
        <w:t xml:space="preserve"> </w:t>
      </w:r>
      <w:r w:rsidRPr="0093002B">
        <w:rPr>
          <w:rFonts w:ascii="GHEA Grapalat" w:hAnsi="GHEA Grapalat" w:cs="Sylfaen"/>
          <w:szCs w:val="24"/>
          <w:lang w:val="hy-AM"/>
        </w:rPr>
        <w:t>ստորագրում</w:t>
      </w:r>
      <w:r w:rsidRPr="0093002B">
        <w:rPr>
          <w:rFonts w:ascii="GHEA Grapalat" w:hAnsi="GHEA Grapalat" w:cs="Sylfaen"/>
          <w:szCs w:val="24"/>
        </w:rPr>
        <w:t xml:space="preserve"> </w:t>
      </w:r>
      <w:r w:rsidRPr="0093002B">
        <w:rPr>
          <w:rFonts w:ascii="GHEA Grapalat" w:hAnsi="GHEA Grapalat" w:cs="Sylfaen"/>
          <w:szCs w:val="24"/>
          <w:lang w:val="hy-AM"/>
        </w:rPr>
        <w:t>են</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նիստին</w:t>
      </w:r>
      <w:r w:rsidRPr="0093002B">
        <w:rPr>
          <w:rFonts w:ascii="GHEA Grapalat" w:hAnsi="GHEA Grapalat" w:cs="Sylfaen"/>
          <w:szCs w:val="24"/>
        </w:rPr>
        <w:t xml:space="preserve"> </w:t>
      </w:r>
      <w:r w:rsidRPr="0093002B">
        <w:rPr>
          <w:rFonts w:ascii="GHEA Grapalat" w:hAnsi="GHEA Grapalat" w:cs="Sylfaen"/>
          <w:szCs w:val="24"/>
          <w:lang w:val="hy-AM"/>
        </w:rPr>
        <w:t>ներկա</w:t>
      </w:r>
      <w:r w:rsidRPr="0093002B">
        <w:rPr>
          <w:rFonts w:ascii="GHEA Grapalat" w:hAnsi="GHEA Grapalat" w:cs="Sylfaen"/>
          <w:szCs w:val="24"/>
        </w:rPr>
        <w:t xml:space="preserve"> </w:t>
      </w:r>
      <w:r w:rsidRPr="0093002B">
        <w:rPr>
          <w:rFonts w:ascii="GHEA Grapalat" w:hAnsi="GHEA Grapalat" w:cs="Sylfaen"/>
          <w:szCs w:val="24"/>
          <w:lang w:val="hy-AM"/>
        </w:rPr>
        <w:t>անդամները։</w:t>
      </w:r>
    </w:p>
    <w:p w14:paraId="50117A6F" w14:textId="77777777" w:rsidR="00396814" w:rsidRPr="0093002B" w:rsidRDefault="00396814" w:rsidP="0039681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8.13 </w:t>
      </w:r>
      <w:r w:rsidRPr="0093002B">
        <w:rPr>
          <w:rFonts w:ascii="GHEA Grapalat" w:hAnsi="GHEA Grapalat" w:cs="Sylfaen"/>
          <w:szCs w:val="24"/>
        </w:rPr>
        <w:t xml:space="preserve"> Հանձնաժողովի քարտուղարը հայտերի բացման</w:t>
      </w:r>
      <w:r w:rsidRPr="0093002B">
        <w:rPr>
          <w:rFonts w:ascii="GHEA Grapalat" w:hAnsi="GHEA Grapalat" w:cs="Sylfaen"/>
          <w:szCs w:val="24"/>
          <w:lang w:val="hy-AM"/>
        </w:rPr>
        <w:t xml:space="preserve"> և գնահատման</w:t>
      </w:r>
      <w:r w:rsidRPr="0093002B">
        <w:rPr>
          <w:rFonts w:ascii="GHEA Grapalat" w:hAnsi="GHEA Grapalat" w:cs="Sylfaen"/>
          <w:szCs w:val="24"/>
        </w:rPr>
        <w:t xml:space="preserve"> նիստի ավարտից հետո ոչ ուշ քան</w:t>
      </w:r>
      <w:r w:rsidRPr="0093002B">
        <w:rPr>
          <w:rFonts w:ascii="GHEA Grapalat" w:hAnsi="GHEA Grapalat" w:cs="Arial"/>
          <w:spacing w:val="-8"/>
          <w:sz w:val="24"/>
          <w:szCs w:val="24"/>
        </w:rPr>
        <w:t xml:space="preserve"> </w:t>
      </w:r>
      <w:r w:rsidRPr="0093002B">
        <w:rPr>
          <w:rFonts w:ascii="GHEA Grapalat" w:hAnsi="GHEA Grapalat" w:cs="Sylfaen"/>
          <w:szCs w:val="24"/>
        </w:rPr>
        <w:t xml:space="preserve"> հաջորդող աշխատանքային օրը` </w:t>
      </w:r>
    </w:p>
    <w:p w14:paraId="4992C46C" w14:textId="77777777" w:rsidR="00396814" w:rsidRPr="0093002B" w:rsidRDefault="00396814" w:rsidP="00396814">
      <w:pPr>
        <w:pStyle w:val="BodyTextIndent2"/>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1E8643BF" w14:textId="77777777" w:rsidR="00396814" w:rsidRPr="0093002B" w:rsidRDefault="00396814" w:rsidP="00396814">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2) իր և գնահատող հանձնաժողովի` հայտերի բացման </w:t>
      </w:r>
      <w:r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FE1A811" w14:textId="77777777" w:rsidR="00396814" w:rsidRDefault="00396814" w:rsidP="00396814">
      <w:pPr>
        <w:shd w:val="clear" w:color="auto" w:fill="FFFFFF"/>
        <w:ind w:firstLine="375"/>
        <w:jc w:val="both"/>
        <w:rPr>
          <w:rFonts w:ascii="GHEA Grapalat" w:hAnsi="GHEA Grapalat" w:cs="Sylfaen"/>
          <w:sz w:val="20"/>
          <w:lang w:val="hy-AM"/>
        </w:rPr>
      </w:pPr>
      <w:r w:rsidRPr="0093002B">
        <w:rPr>
          <w:rFonts w:ascii="GHEA Grapalat" w:hAnsi="GHEA Grapalat"/>
          <w:lang w:val="af-ZA"/>
        </w:rPr>
        <w:tab/>
      </w:r>
      <w:r w:rsidRPr="0093002B">
        <w:rPr>
          <w:rFonts w:ascii="GHEA Grapalat" w:hAnsi="GHEA Grapalat" w:cs="Sylfaen"/>
          <w:sz w:val="20"/>
          <w:lang w:val="af-ZA"/>
        </w:rPr>
        <w:t xml:space="preserve">8.14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6-</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6-</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կետով</w:t>
      </w:r>
      <w:proofErr w:type="spellEnd"/>
      <w:r w:rsidRPr="0093002B">
        <w:rPr>
          <w:rFonts w:ascii="GHEA Grapalat" w:hAnsi="GHEA Grapalat" w:cs="Sylfaen"/>
          <w:sz w:val="20"/>
          <w:lang w:val="af-ZA"/>
        </w:rPr>
        <w:t xml:space="preserve"> </w:t>
      </w:r>
      <w:proofErr w:type="spellStart"/>
      <w:r w:rsidRPr="00C13D25">
        <w:rPr>
          <w:rFonts w:ascii="GHEA Grapalat" w:hAnsi="GHEA Grapalat" w:cs="Sylfaen"/>
          <w:sz w:val="20"/>
        </w:rPr>
        <w:t>նախատեսված</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հիմքերն</w:t>
      </w:r>
      <w:proofErr w:type="spellEnd"/>
      <w:r w:rsidRPr="00C13D25">
        <w:rPr>
          <w:rFonts w:ascii="GHEA Grapalat" w:hAnsi="GHEA Grapalat" w:cs="Sylfaen"/>
          <w:sz w:val="20"/>
          <w:lang w:val="af-ZA"/>
        </w:rPr>
        <w:t xml:space="preserve"> </w:t>
      </w:r>
      <w:r w:rsidRPr="00C13D25">
        <w:rPr>
          <w:rFonts w:ascii="GHEA Grapalat" w:hAnsi="GHEA Grapalat" w:cs="Sylfaen"/>
          <w:sz w:val="20"/>
        </w:rPr>
        <w:t>ի</w:t>
      </w:r>
      <w:r w:rsidRPr="00C13D25">
        <w:rPr>
          <w:rFonts w:ascii="GHEA Grapalat" w:hAnsi="GHEA Grapalat" w:cs="Sylfaen"/>
          <w:sz w:val="20"/>
          <w:lang w:val="af-ZA"/>
        </w:rPr>
        <w:t xml:space="preserve"> </w:t>
      </w:r>
      <w:proofErr w:type="spellStart"/>
      <w:r w:rsidRPr="00C13D25">
        <w:rPr>
          <w:rFonts w:ascii="GHEA Grapalat" w:hAnsi="GHEA Grapalat" w:cs="Sylfaen"/>
          <w:sz w:val="20"/>
        </w:rPr>
        <w:t>հայտ</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գալու</w:t>
      </w:r>
      <w:proofErr w:type="spellEnd"/>
      <w:r w:rsidRPr="00C13D25">
        <w:rPr>
          <w:rFonts w:ascii="GHEA Grapalat" w:hAnsi="GHEA Grapalat" w:cs="Sylfaen"/>
          <w:sz w:val="20"/>
          <w:lang w:val="af-ZA"/>
        </w:rPr>
        <w:t xml:space="preserve"> </w:t>
      </w:r>
      <w:r w:rsidRPr="00C13D25">
        <w:rPr>
          <w:rFonts w:ascii="GHEA Grapalat" w:hAnsi="GHEA Grapalat" w:cs="Sylfaen"/>
          <w:sz w:val="20"/>
          <w:lang w:val="ru-RU"/>
        </w:rPr>
        <w:t>դեպքում</w:t>
      </w:r>
      <w:r w:rsidRPr="00C13D25">
        <w:rPr>
          <w:rFonts w:ascii="GHEA Grapalat" w:hAnsi="GHEA Grapalat" w:cs="Sylfaen"/>
          <w:sz w:val="20"/>
          <w:lang w:val="af-ZA"/>
        </w:rPr>
        <w:t xml:space="preserve"> </w:t>
      </w:r>
      <w:r w:rsidRPr="00C13D25">
        <w:rPr>
          <w:rFonts w:ascii="GHEA Grapalat" w:hAnsi="GHEA Grapalat" w:cs="Sylfaen"/>
          <w:sz w:val="20"/>
          <w:lang w:val="ru-RU"/>
        </w:rPr>
        <w:t>պատվիրատուի</w:t>
      </w:r>
      <w:r w:rsidRPr="00C13D25">
        <w:rPr>
          <w:rFonts w:ascii="GHEA Grapalat" w:hAnsi="GHEA Grapalat" w:cs="Sylfaen"/>
          <w:sz w:val="20"/>
          <w:lang w:val="af-ZA"/>
        </w:rPr>
        <w:t xml:space="preserve"> </w:t>
      </w:r>
      <w:r w:rsidRPr="00C13D25">
        <w:rPr>
          <w:rFonts w:ascii="GHEA Grapalat" w:hAnsi="GHEA Grapalat" w:cs="Sylfaen"/>
          <w:sz w:val="20"/>
          <w:lang w:val="ru-RU"/>
        </w:rPr>
        <w:t>ղեկավարի</w:t>
      </w:r>
      <w:r w:rsidRPr="00C13D25">
        <w:rPr>
          <w:rFonts w:ascii="GHEA Grapalat" w:hAnsi="GHEA Grapalat" w:cs="Sylfaen"/>
          <w:sz w:val="20"/>
          <w:lang w:val="af-ZA"/>
        </w:rPr>
        <w:t xml:space="preserve"> </w:t>
      </w:r>
      <w:r w:rsidRPr="00C13D25">
        <w:rPr>
          <w:rFonts w:ascii="GHEA Grapalat" w:hAnsi="GHEA Grapalat" w:cs="Sylfaen"/>
          <w:sz w:val="20"/>
          <w:lang w:val="ru-RU"/>
        </w:rPr>
        <w:t>պատճառաբանված</w:t>
      </w:r>
      <w:r w:rsidRPr="00C13D25">
        <w:rPr>
          <w:rFonts w:ascii="GHEA Grapalat" w:hAnsi="GHEA Grapalat" w:cs="Sylfaen"/>
          <w:sz w:val="20"/>
          <w:lang w:val="af-ZA"/>
        </w:rPr>
        <w:t xml:space="preserve"> </w:t>
      </w:r>
      <w:r w:rsidRPr="00C13D25">
        <w:rPr>
          <w:rFonts w:ascii="GHEA Grapalat" w:hAnsi="GHEA Grapalat" w:cs="Sylfaen"/>
          <w:sz w:val="20"/>
          <w:lang w:val="ru-RU"/>
        </w:rPr>
        <w:t>որոշման</w:t>
      </w:r>
      <w:r w:rsidRPr="00C13D25">
        <w:rPr>
          <w:rFonts w:ascii="GHEA Grapalat" w:hAnsi="GHEA Grapalat" w:cs="Sylfaen"/>
          <w:sz w:val="20"/>
          <w:lang w:val="af-ZA"/>
        </w:rPr>
        <w:t xml:space="preserve"> </w:t>
      </w:r>
      <w:r w:rsidRPr="00C13D25">
        <w:rPr>
          <w:rFonts w:ascii="GHEA Grapalat" w:hAnsi="GHEA Grapalat" w:cs="Sylfaen"/>
          <w:sz w:val="20"/>
          <w:lang w:val="ru-RU"/>
        </w:rPr>
        <w:t>հիման</w:t>
      </w:r>
      <w:r w:rsidRPr="00C13D25">
        <w:rPr>
          <w:rFonts w:ascii="GHEA Grapalat" w:hAnsi="GHEA Grapalat" w:cs="Sylfaen"/>
          <w:sz w:val="20"/>
          <w:lang w:val="af-ZA"/>
        </w:rPr>
        <w:t xml:space="preserve"> </w:t>
      </w:r>
      <w:r w:rsidRPr="00C13D25">
        <w:rPr>
          <w:rFonts w:ascii="GHEA Grapalat" w:hAnsi="GHEA Grapalat" w:cs="Sylfaen"/>
          <w:sz w:val="20"/>
          <w:lang w:val="ru-RU"/>
        </w:rPr>
        <w:t>վրա</w:t>
      </w:r>
      <w:r w:rsidRPr="00C13D25">
        <w:rPr>
          <w:rFonts w:ascii="GHEA Grapalat" w:hAnsi="GHEA Grapalat" w:cs="Sylfaen"/>
          <w:sz w:val="20"/>
          <w:lang w:val="af-ZA"/>
        </w:rPr>
        <w:t xml:space="preserve"> </w:t>
      </w:r>
      <w:r w:rsidRPr="00C13D25">
        <w:rPr>
          <w:rFonts w:ascii="GHEA Grapalat" w:hAnsi="GHEA Grapalat" w:cs="Sylfaen"/>
          <w:sz w:val="20"/>
          <w:lang w:val="ru-RU"/>
        </w:rPr>
        <w:t>լիազորված</w:t>
      </w:r>
      <w:r w:rsidRPr="00C13D25">
        <w:rPr>
          <w:rFonts w:ascii="GHEA Grapalat" w:hAnsi="GHEA Grapalat" w:cs="Sylfaen"/>
          <w:sz w:val="20"/>
          <w:lang w:val="af-ZA"/>
        </w:rPr>
        <w:t xml:space="preserve"> </w:t>
      </w:r>
      <w:r w:rsidRPr="00C13D25">
        <w:rPr>
          <w:rFonts w:ascii="GHEA Grapalat" w:hAnsi="GHEA Grapalat" w:cs="Sylfaen"/>
          <w:sz w:val="20"/>
          <w:lang w:val="ru-RU"/>
        </w:rPr>
        <w:t>մարմինը</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մասնակցին</w:t>
      </w:r>
      <w:r w:rsidRPr="00C13D25">
        <w:rPr>
          <w:rFonts w:ascii="GHEA Grapalat" w:hAnsi="GHEA Grapalat" w:cs="Sylfaen"/>
          <w:sz w:val="20"/>
          <w:lang w:val="af-ZA"/>
        </w:rPr>
        <w:t xml:space="preserve"> </w:t>
      </w:r>
      <w:r w:rsidRPr="00C13D25">
        <w:rPr>
          <w:rFonts w:ascii="GHEA Grapalat" w:hAnsi="GHEA Grapalat" w:cs="Sylfaen"/>
          <w:sz w:val="20"/>
          <w:lang w:val="ru-RU"/>
        </w:rPr>
        <w:t>ներառում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գնումների</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մասնակցելու</w:t>
      </w:r>
      <w:r w:rsidRPr="00C13D25">
        <w:rPr>
          <w:rFonts w:ascii="GHEA Grapalat" w:hAnsi="GHEA Grapalat" w:cs="Sylfaen"/>
          <w:sz w:val="20"/>
          <w:lang w:val="af-ZA"/>
        </w:rPr>
        <w:t xml:space="preserve"> </w:t>
      </w:r>
      <w:r w:rsidRPr="00C13D25">
        <w:rPr>
          <w:rFonts w:ascii="GHEA Grapalat" w:hAnsi="GHEA Grapalat" w:cs="Sylfaen"/>
          <w:sz w:val="20"/>
          <w:lang w:val="ru-RU"/>
        </w:rPr>
        <w:t>իրավունք</w:t>
      </w:r>
      <w:r w:rsidRPr="00C13D25">
        <w:rPr>
          <w:rFonts w:ascii="GHEA Grapalat" w:hAnsi="GHEA Grapalat" w:cs="Sylfaen"/>
          <w:sz w:val="20"/>
          <w:lang w:val="af-ZA"/>
        </w:rPr>
        <w:t xml:space="preserve"> </w:t>
      </w:r>
      <w:r w:rsidRPr="00C13D25">
        <w:rPr>
          <w:rFonts w:ascii="GHEA Grapalat" w:hAnsi="GHEA Grapalat" w:cs="Sylfaen"/>
          <w:sz w:val="20"/>
          <w:lang w:val="ru-RU"/>
        </w:rPr>
        <w:t>չունեցող</w:t>
      </w:r>
      <w:r w:rsidRPr="00C13D25">
        <w:rPr>
          <w:rFonts w:ascii="GHEA Grapalat" w:hAnsi="GHEA Grapalat" w:cs="Sylfaen"/>
          <w:sz w:val="20"/>
          <w:lang w:val="af-ZA"/>
        </w:rPr>
        <w:t xml:space="preserve"> </w:t>
      </w:r>
      <w:r w:rsidRPr="00C13D25">
        <w:rPr>
          <w:rFonts w:ascii="GHEA Grapalat" w:hAnsi="GHEA Grapalat" w:cs="Sylfaen"/>
          <w:sz w:val="20"/>
          <w:lang w:val="ru-RU"/>
        </w:rPr>
        <w:t>մասնակիցների</w:t>
      </w:r>
      <w:r w:rsidRPr="00C13D25">
        <w:rPr>
          <w:rFonts w:ascii="GHEA Grapalat" w:hAnsi="GHEA Grapalat" w:cs="Sylfaen"/>
          <w:sz w:val="20"/>
          <w:lang w:val="af-ZA"/>
        </w:rPr>
        <w:t xml:space="preserve"> </w:t>
      </w:r>
      <w:r w:rsidRPr="00C13D25">
        <w:rPr>
          <w:rFonts w:ascii="GHEA Grapalat" w:hAnsi="GHEA Grapalat" w:cs="Sylfaen"/>
          <w:sz w:val="20"/>
          <w:lang w:val="ru-RU"/>
        </w:rPr>
        <w:t>ցուցակում</w:t>
      </w:r>
      <w:r w:rsidRPr="00C13D25">
        <w:rPr>
          <w:rFonts w:ascii="GHEA Grapalat" w:hAnsi="GHEA Grapalat" w:cs="Sylfaen"/>
          <w:sz w:val="20"/>
          <w:lang w:val="af-ZA"/>
        </w:rPr>
        <w:t xml:space="preserve">: </w:t>
      </w:r>
      <w:r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2EF95810" w14:textId="77777777" w:rsidR="00396814" w:rsidRPr="0093002B" w:rsidRDefault="00396814" w:rsidP="00396814">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hy-AM"/>
        </w:rPr>
        <w:t xml:space="preserve"> </w:t>
      </w:r>
      <w:r w:rsidRPr="00C13D25">
        <w:rPr>
          <w:rFonts w:ascii="GHEA Grapalat" w:hAnsi="GHEA Grapalat" w:cs="Sylfaen"/>
          <w:sz w:val="20"/>
          <w:lang w:val="af-ZA"/>
        </w:rPr>
        <w:t>(</w:t>
      </w:r>
      <w:r w:rsidRPr="00C13D25">
        <w:rPr>
          <w:rFonts w:ascii="GHEA Grapalat" w:hAnsi="GHEA Grapalat" w:cs="Sylfaen"/>
          <w:sz w:val="20"/>
          <w:lang w:val="hy-AM"/>
        </w:rPr>
        <w:t>ծանուցումը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 xml:space="preserve">: </w:t>
      </w:r>
    </w:p>
    <w:p w14:paraId="2EB42705" w14:textId="77777777" w:rsidR="00396814" w:rsidRPr="0093002B" w:rsidRDefault="00396814" w:rsidP="00396814">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Pr="0093002B">
        <w:rPr>
          <w:rFonts w:ascii="GHEA Grapalat" w:hAnsi="GHEA Grapalat" w:cs="Sylfaen"/>
          <w:sz w:val="20"/>
          <w:lang w:val="af-ZA"/>
        </w:rPr>
        <w:t>թե՝</w:t>
      </w:r>
    </w:p>
    <w:p w14:paraId="5049B00D" w14:textId="77777777" w:rsidR="00396814" w:rsidRPr="0093002B" w:rsidRDefault="00396814" w:rsidP="00396814">
      <w:pPr>
        <w:pStyle w:val="ListParagraph"/>
        <w:numPr>
          <w:ilvl w:val="0"/>
          <w:numId w:val="18"/>
        </w:numPr>
        <w:shd w:val="clear" w:color="auto" w:fill="FFFFFF"/>
        <w:ind w:left="0" w:firstLine="630"/>
        <w:jc w:val="both"/>
        <w:rPr>
          <w:rFonts w:ascii="GHEA Grapalat" w:hAnsi="GHEA Grapalat" w:cs="Sylfaen"/>
          <w:sz w:val="20"/>
          <w:lang w:val="af-ZA"/>
        </w:rPr>
      </w:pPr>
      <w:r w:rsidRPr="0093002B">
        <w:rPr>
          <w:rFonts w:ascii="GHEA Grapalat" w:hAnsi="GHEA Grapalat" w:cs="Sylfaen"/>
          <w:sz w:val="20"/>
          <w:lang w:val="af-ZA"/>
        </w:rPr>
        <w:t xml:space="preserve">սույն կետով նախատեսված՝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proofErr w:type="spellStart"/>
      <w:r w:rsidRPr="0093002B">
        <w:rPr>
          <w:rFonts w:ascii="GHEA Grapalat" w:hAnsi="GHEA Grapalat" w:cs="Sylfaen"/>
          <w:sz w:val="20"/>
        </w:rPr>
        <w:t>նին</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որոշումը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ներկայացվելու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օրվա</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մասնակիցը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պայմանագիրը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կնքած</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անձը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վճարել</w:t>
      </w:r>
      <w:proofErr w:type="spellEnd"/>
      <w:r w:rsidRPr="0093002B">
        <w:rPr>
          <w:rFonts w:ascii="GHEA Grapalat" w:hAnsi="GHEA Grapalat" w:cs="Sylfaen"/>
          <w:sz w:val="20"/>
        </w:rPr>
        <w:t xml:space="preserve"> է </w:t>
      </w:r>
      <w:r w:rsidRPr="0093002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5F3B645" w14:textId="77777777" w:rsidR="00396814" w:rsidRPr="004E3618" w:rsidRDefault="00396814" w:rsidP="00396814">
      <w:pPr>
        <w:pStyle w:val="ListParagraph"/>
        <w:numPr>
          <w:ilvl w:val="0"/>
          <w:numId w:val="18"/>
        </w:numPr>
        <w:shd w:val="clear" w:color="auto" w:fill="FFFFFF"/>
        <w:ind w:left="0" w:firstLine="375"/>
        <w:jc w:val="both"/>
        <w:rPr>
          <w:rFonts w:ascii="GHEA Grapalat" w:hAnsi="GHEA Grapalat" w:cs="Sylfaen"/>
          <w:sz w:val="20"/>
          <w:lang w:val="af-ZA"/>
        </w:rPr>
      </w:pPr>
      <w:r w:rsidRPr="0093002B">
        <w:rPr>
          <w:rFonts w:ascii="GHEA Grapalat" w:hAnsi="GHEA Grapalat" w:cs="Sylfaen"/>
          <w:sz w:val="20"/>
          <w:lang w:val="af-ZA"/>
        </w:rPr>
        <w:t xml:space="preserve">մասնակցի կամ </w:t>
      </w:r>
      <w:r w:rsidRPr="004E3618">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4E3618">
        <w:rPr>
          <w:rFonts w:ascii="GHEA Grapalat" w:hAnsi="GHEA Grapalat" w:cs="Sylfaen"/>
          <w:sz w:val="20"/>
          <w:lang w:val="ru-RU"/>
        </w:rPr>
        <w:t>լիազորված</w:t>
      </w:r>
      <w:r w:rsidRPr="004E3618">
        <w:rPr>
          <w:rFonts w:ascii="GHEA Grapalat" w:hAnsi="GHEA Grapalat" w:cs="Sylfaen"/>
          <w:sz w:val="20"/>
          <w:lang w:val="af-ZA"/>
        </w:rPr>
        <w:t xml:space="preserve"> </w:t>
      </w:r>
      <w:r w:rsidRPr="004E3618">
        <w:rPr>
          <w:rFonts w:ascii="GHEA Grapalat" w:hAnsi="GHEA Grapalat" w:cs="Sylfaen"/>
          <w:sz w:val="20"/>
          <w:lang w:val="ru-RU"/>
        </w:rPr>
        <w:t>մարմ</w:t>
      </w:r>
      <w:proofErr w:type="spellStart"/>
      <w:r w:rsidRPr="004E3618">
        <w:rPr>
          <w:rFonts w:ascii="GHEA Grapalat" w:hAnsi="GHEA Grapalat" w:cs="Sylfaen"/>
          <w:sz w:val="20"/>
        </w:rPr>
        <w:t>նին</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որոշումը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ներկայացվելու</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վերջնաժամկետը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լրանալու</w:t>
      </w:r>
      <w:r w:rsidRPr="004E3618">
        <w:rPr>
          <w:rFonts w:ascii="GHEA Grapalat" w:hAnsi="GHEA Grapalat" w:cs="Sylfaen"/>
          <w:sz w:val="20"/>
          <w:lang w:val="en-US"/>
        </w:rPr>
        <w:t>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հետո</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բայց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ոչ</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ուշ</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քան</w:t>
      </w:r>
      <w:proofErr w:type="spellEnd"/>
      <w:r w:rsidRPr="004E3618">
        <w:rPr>
          <w:rFonts w:ascii="GHEA Grapalat" w:hAnsi="GHEA Grapalat" w:cs="Sylfaen"/>
          <w:sz w:val="20"/>
          <w:lang w:val="hy-AM"/>
        </w:rPr>
        <w:t xml:space="preserve"> </w:t>
      </w:r>
      <w:proofErr w:type="spellStart"/>
      <w:r w:rsidRPr="004E3618">
        <w:rPr>
          <w:rFonts w:ascii="GHEA Grapalat" w:hAnsi="GHEA Grapalat" w:cs="Sylfaen"/>
          <w:sz w:val="20"/>
        </w:rPr>
        <w:t>լիազորված</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մարմնի</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կողմից</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մասնակցին</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ցուցակում</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ներառելու</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համար</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սահմանված</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քառասունօրյա</w:t>
      </w:r>
      <w:proofErr w:type="spellEnd"/>
      <w:r w:rsidRPr="004E3618">
        <w:rPr>
          <w:rFonts w:ascii="GHEA Grapalat" w:hAnsi="GHEA Grapalat" w:cs="Sylfaen"/>
          <w:sz w:val="20"/>
          <w:lang w:val="hy-AM"/>
        </w:rPr>
        <w:t xml:space="preserve"> </w:t>
      </w:r>
      <w:proofErr w:type="spellStart"/>
      <w:r w:rsidRPr="004E3618">
        <w:rPr>
          <w:rFonts w:ascii="GHEA Grapalat" w:hAnsi="GHEA Grapalat" w:cs="Sylfaen"/>
          <w:sz w:val="20"/>
        </w:rPr>
        <w:t>ժամկետը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լրանալը</w:t>
      </w:r>
      <w:proofErr w:type="spellEnd"/>
      <w:r w:rsidRPr="004E3618">
        <w:rPr>
          <w:rFonts w:ascii="GHEA Grapalat" w:hAnsi="GHEA Grapalat" w:cs="Sylfaen"/>
          <w:sz w:val="20"/>
          <w:lang w:val="hy-AM"/>
        </w:rPr>
        <w:t xml:space="preserve">, </w:t>
      </w:r>
      <w:r w:rsidRPr="004E3618">
        <w:rPr>
          <w:rFonts w:ascii="GHEA Grapalat" w:hAnsi="GHEA Grapalat" w:cs="Sylfaen"/>
          <w:sz w:val="20"/>
          <w:lang w:val="af-ZA"/>
        </w:rPr>
        <w:t xml:space="preserve"> </w:t>
      </w:r>
      <w:r w:rsidRPr="004E3618">
        <w:rPr>
          <w:rFonts w:ascii="GHEA Grapalat" w:hAnsi="GHEA Grapalat" w:cs="Sylfaen"/>
          <w:sz w:val="20"/>
          <w:lang w:val="ru-RU"/>
        </w:rPr>
        <w:t>իսկ</w:t>
      </w:r>
      <w:r w:rsidRPr="004E3618">
        <w:rPr>
          <w:rFonts w:ascii="GHEA Grapalat" w:hAnsi="GHEA Grapalat" w:cs="Sylfaen"/>
          <w:sz w:val="20"/>
          <w:lang w:val="af-ZA"/>
        </w:rPr>
        <w:t xml:space="preserve"> </w:t>
      </w:r>
      <w:r w:rsidRPr="004E3618">
        <w:rPr>
          <w:rFonts w:ascii="GHEA Grapalat" w:hAnsi="GHEA Grapalat" w:cs="Sylfaen"/>
          <w:sz w:val="20"/>
          <w:lang w:val="ru-RU"/>
        </w:rPr>
        <w:t>որոշումն</w:t>
      </w:r>
      <w:r w:rsidRPr="004E3618">
        <w:rPr>
          <w:rFonts w:ascii="GHEA Grapalat" w:hAnsi="GHEA Grapalat" w:cs="Sylfaen"/>
          <w:sz w:val="20"/>
          <w:lang w:val="af-ZA"/>
        </w:rPr>
        <w:t xml:space="preserve"> </w:t>
      </w:r>
      <w:r w:rsidRPr="004E3618">
        <w:rPr>
          <w:rFonts w:ascii="GHEA Grapalat" w:hAnsi="GHEA Grapalat" w:cs="Sylfaen"/>
          <w:sz w:val="20"/>
          <w:lang w:val="ru-RU"/>
        </w:rPr>
        <w:t>ստանալուն</w:t>
      </w:r>
      <w:r w:rsidRPr="004E3618">
        <w:rPr>
          <w:rFonts w:ascii="GHEA Grapalat" w:hAnsi="GHEA Grapalat" w:cs="Sylfaen"/>
          <w:sz w:val="20"/>
          <w:lang w:val="af-ZA"/>
        </w:rPr>
        <w:t xml:space="preserve"> </w:t>
      </w:r>
      <w:r w:rsidRPr="004E3618">
        <w:rPr>
          <w:rFonts w:ascii="GHEA Grapalat" w:hAnsi="GHEA Grapalat" w:cs="Sylfaen"/>
          <w:sz w:val="20"/>
          <w:lang w:val="ru-RU"/>
        </w:rPr>
        <w:t>հաջորդող</w:t>
      </w:r>
      <w:r w:rsidRPr="004E3618">
        <w:rPr>
          <w:rFonts w:ascii="GHEA Grapalat" w:hAnsi="GHEA Grapalat" w:cs="Sylfaen"/>
          <w:sz w:val="20"/>
          <w:lang w:val="af-ZA"/>
        </w:rPr>
        <w:t xml:space="preserve"> </w:t>
      </w:r>
      <w:r w:rsidRPr="004E3618">
        <w:rPr>
          <w:rFonts w:ascii="GHEA Grapalat" w:hAnsi="GHEA Grapalat" w:cs="Sylfaen"/>
          <w:sz w:val="20"/>
          <w:lang w:val="ru-RU"/>
        </w:rPr>
        <w:t>քառասուներորդ</w:t>
      </w:r>
      <w:r w:rsidRPr="004E3618">
        <w:rPr>
          <w:rFonts w:ascii="GHEA Grapalat" w:hAnsi="GHEA Grapalat" w:cs="Sylfaen"/>
          <w:sz w:val="20"/>
          <w:lang w:val="af-ZA"/>
        </w:rPr>
        <w:t xml:space="preserve"> </w:t>
      </w:r>
      <w:r w:rsidRPr="004E3618">
        <w:rPr>
          <w:rFonts w:ascii="GHEA Grapalat" w:hAnsi="GHEA Grapalat" w:cs="Sylfaen"/>
          <w:sz w:val="20"/>
          <w:lang w:val="ru-RU"/>
        </w:rPr>
        <w:t>օրվա</w:t>
      </w:r>
      <w:r w:rsidRPr="004E3618">
        <w:rPr>
          <w:rFonts w:ascii="GHEA Grapalat" w:hAnsi="GHEA Grapalat" w:cs="Sylfaen"/>
          <w:sz w:val="20"/>
          <w:lang w:val="af-ZA"/>
        </w:rPr>
        <w:t xml:space="preserve"> </w:t>
      </w:r>
      <w:r w:rsidRPr="004E3618">
        <w:rPr>
          <w:rFonts w:ascii="GHEA Grapalat" w:hAnsi="GHEA Grapalat" w:cs="Sylfaen"/>
          <w:sz w:val="20"/>
          <w:lang w:val="ru-RU"/>
        </w:rPr>
        <w:t>դրությամբ</w:t>
      </w:r>
      <w:r w:rsidRPr="004E3618">
        <w:rPr>
          <w:rFonts w:ascii="GHEA Grapalat" w:hAnsi="GHEA Grapalat" w:cs="Sylfaen"/>
          <w:sz w:val="20"/>
          <w:lang w:val="af-ZA"/>
        </w:rPr>
        <w:t xml:space="preserve"> </w:t>
      </w:r>
      <w:r w:rsidRPr="004E3618">
        <w:rPr>
          <w:rFonts w:ascii="GHEA Grapalat" w:hAnsi="GHEA Grapalat" w:cs="Sylfaen"/>
          <w:sz w:val="20"/>
          <w:lang w:val="ru-RU"/>
        </w:rPr>
        <w:t>մասնակցի</w:t>
      </w:r>
      <w:r w:rsidRPr="004E3618">
        <w:rPr>
          <w:rFonts w:ascii="GHEA Grapalat" w:hAnsi="GHEA Grapalat" w:cs="Sylfaen"/>
          <w:sz w:val="20"/>
          <w:lang w:val="af-ZA"/>
        </w:rPr>
        <w:t xml:space="preserve"> </w:t>
      </w:r>
      <w:r w:rsidRPr="004E3618">
        <w:rPr>
          <w:rFonts w:ascii="GHEA Grapalat" w:hAnsi="GHEA Grapalat" w:cs="Sylfaen"/>
          <w:sz w:val="20"/>
          <w:lang w:val="ru-RU"/>
        </w:rPr>
        <w:t>կողմից</w:t>
      </w:r>
      <w:r w:rsidRPr="004E3618">
        <w:rPr>
          <w:rFonts w:ascii="GHEA Grapalat" w:hAnsi="GHEA Grapalat" w:cs="Sylfaen"/>
          <w:sz w:val="20"/>
          <w:lang w:val="af-ZA"/>
        </w:rPr>
        <w:t xml:space="preserve"> </w:t>
      </w:r>
      <w:r w:rsidRPr="004E3618">
        <w:rPr>
          <w:rFonts w:ascii="GHEA Grapalat" w:hAnsi="GHEA Grapalat" w:cs="Sylfaen"/>
          <w:sz w:val="20"/>
          <w:lang w:val="ru-RU"/>
        </w:rPr>
        <w:t>որոշման</w:t>
      </w:r>
      <w:r w:rsidRPr="004E3618">
        <w:rPr>
          <w:rFonts w:ascii="GHEA Grapalat" w:hAnsi="GHEA Grapalat" w:cs="Sylfaen"/>
          <w:sz w:val="20"/>
          <w:lang w:val="af-ZA"/>
        </w:rPr>
        <w:t xml:space="preserve"> </w:t>
      </w:r>
      <w:r w:rsidRPr="004E3618">
        <w:rPr>
          <w:rFonts w:ascii="GHEA Grapalat" w:hAnsi="GHEA Grapalat" w:cs="Sylfaen"/>
          <w:sz w:val="20"/>
          <w:lang w:val="ru-RU"/>
        </w:rPr>
        <w:t>բողոքարկման</w:t>
      </w:r>
      <w:r w:rsidRPr="004E3618">
        <w:rPr>
          <w:rFonts w:ascii="GHEA Grapalat" w:hAnsi="GHEA Grapalat" w:cs="Sylfaen"/>
          <w:sz w:val="20"/>
          <w:lang w:val="af-ZA"/>
        </w:rPr>
        <w:t xml:space="preserve"> </w:t>
      </w:r>
      <w:r w:rsidRPr="004E3618">
        <w:rPr>
          <w:rFonts w:ascii="GHEA Grapalat" w:hAnsi="GHEA Grapalat" w:cs="Sylfaen"/>
          <w:sz w:val="20"/>
          <w:lang w:val="ru-RU"/>
        </w:rPr>
        <w:t>վերաբերյալ</w:t>
      </w:r>
      <w:r w:rsidRPr="004E3618">
        <w:rPr>
          <w:rFonts w:ascii="GHEA Grapalat" w:hAnsi="GHEA Grapalat" w:cs="Sylfaen"/>
          <w:sz w:val="20"/>
          <w:lang w:val="af-ZA"/>
        </w:rPr>
        <w:t xml:space="preserve"> </w:t>
      </w:r>
      <w:r w:rsidRPr="004E3618">
        <w:rPr>
          <w:rFonts w:ascii="GHEA Grapalat" w:hAnsi="GHEA Grapalat" w:cs="Sylfaen"/>
          <w:sz w:val="20"/>
          <w:lang w:val="ru-RU"/>
        </w:rPr>
        <w:t>հարուցված</w:t>
      </w:r>
      <w:r w:rsidRPr="004E3618">
        <w:rPr>
          <w:rFonts w:ascii="GHEA Grapalat" w:hAnsi="GHEA Grapalat" w:cs="Sylfaen"/>
          <w:sz w:val="20"/>
          <w:lang w:val="af-ZA"/>
        </w:rPr>
        <w:t xml:space="preserve"> </w:t>
      </w:r>
      <w:r w:rsidRPr="004E3618">
        <w:rPr>
          <w:rFonts w:ascii="GHEA Grapalat" w:hAnsi="GHEA Grapalat" w:cs="Sylfaen"/>
          <w:sz w:val="20"/>
          <w:lang w:val="ru-RU"/>
        </w:rPr>
        <w:t>և</w:t>
      </w:r>
      <w:r w:rsidRPr="004E3618">
        <w:rPr>
          <w:rFonts w:ascii="GHEA Grapalat" w:hAnsi="GHEA Grapalat" w:cs="Sylfaen"/>
          <w:sz w:val="20"/>
          <w:lang w:val="af-ZA"/>
        </w:rPr>
        <w:t xml:space="preserve"> </w:t>
      </w:r>
      <w:r w:rsidRPr="004E3618">
        <w:rPr>
          <w:rFonts w:ascii="GHEA Grapalat" w:hAnsi="GHEA Grapalat" w:cs="Sylfaen"/>
          <w:sz w:val="20"/>
          <w:lang w:val="ru-RU"/>
        </w:rPr>
        <w:t>չավարտված</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գործի</w:t>
      </w:r>
      <w:r w:rsidRPr="004E3618">
        <w:rPr>
          <w:rFonts w:ascii="GHEA Grapalat" w:hAnsi="GHEA Grapalat" w:cs="Sylfaen"/>
          <w:sz w:val="20"/>
          <w:lang w:val="af-ZA"/>
        </w:rPr>
        <w:t xml:space="preserve"> </w:t>
      </w:r>
      <w:r w:rsidRPr="004E3618">
        <w:rPr>
          <w:rFonts w:ascii="GHEA Grapalat" w:hAnsi="GHEA Grapalat" w:cs="Sylfaen"/>
          <w:sz w:val="20"/>
          <w:lang w:val="ru-RU"/>
        </w:rPr>
        <w:t>առկայության</w:t>
      </w:r>
      <w:r w:rsidRPr="004E3618">
        <w:rPr>
          <w:rFonts w:ascii="GHEA Grapalat" w:hAnsi="GHEA Grapalat" w:cs="Sylfaen"/>
          <w:sz w:val="20"/>
          <w:lang w:val="af-ZA"/>
        </w:rPr>
        <w:t xml:space="preserve"> </w:t>
      </w:r>
      <w:r w:rsidRPr="004E3618">
        <w:rPr>
          <w:rFonts w:ascii="GHEA Grapalat" w:hAnsi="GHEA Grapalat" w:cs="Sylfaen"/>
          <w:sz w:val="20"/>
          <w:lang w:val="ru-RU"/>
        </w:rPr>
        <w:t>դեպքում</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ոչ</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ուշ</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քան</w:t>
      </w:r>
      <w:proofErr w:type="spellEnd"/>
      <w:r w:rsidRPr="004E3618">
        <w:rPr>
          <w:rFonts w:ascii="GHEA Grapalat" w:hAnsi="GHEA Grapalat" w:cs="Sylfaen"/>
          <w:sz w:val="20"/>
          <w:lang w:val="hy-AM"/>
        </w:rPr>
        <w:t xml:space="preserve"> </w:t>
      </w:r>
      <w:r w:rsidRPr="004E3618">
        <w:rPr>
          <w:rFonts w:ascii="GHEA Grapalat" w:hAnsi="GHEA Grapalat" w:cs="Sylfaen"/>
          <w:sz w:val="20"/>
          <w:lang w:val="ru-RU"/>
        </w:rPr>
        <w:t>տվյալ</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գործով</w:t>
      </w:r>
      <w:r w:rsidRPr="004E3618">
        <w:rPr>
          <w:rFonts w:ascii="GHEA Grapalat" w:hAnsi="GHEA Grapalat" w:cs="Sylfaen"/>
          <w:sz w:val="20"/>
          <w:lang w:val="af-ZA"/>
        </w:rPr>
        <w:t xml:space="preserve"> </w:t>
      </w:r>
      <w:r w:rsidRPr="004E3618">
        <w:rPr>
          <w:rFonts w:ascii="GHEA Grapalat" w:hAnsi="GHEA Grapalat" w:cs="Sylfaen"/>
          <w:sz w:val="20"/>
          <w:lang w:val="ru-RU"/>
        </w:rPr>
        <w:t>եզրափակիչ</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ակտն</w:t>
      </w:r>
      <w:r w:rsidRPr="004E3618">
        <w:rPr>
          <w:rFonts w:ascii="GHEA Grapalat" w:hAnsi="GHEA Grapalat" w:cs="Sylfaen"/>
          <w:sz w:val="20"/>
          <w:lang w:val="af-ZA"/>
        </w:rPr>
        <w:t xml:space="preserve"> </w:t>
      </w:r>
      <w:r w:rsidRPr="004E3618">
        <w:rPr>
          <w:rFonts w:ascii="GHEA Grapalat" w:hAnsi="GHEA Grapalat" w:cs="Sylfaen"/>
          <w:sz w:val="20"/>
          <w:lang w:val="ru-RU"/>
        </w:rPr>
        <w:t>ուժի</w:t>
      </w:r>
      <w:r w:rsidRPr="004E3618">
        <w:rPr>
          <w:rFonts w:ascii="GHEA Grapalat" w:hAnsi="GHEA Grapalat" w:cs="Sylfaen"/>
          <w:sz w:val="20"/>
          <w:lang w:val="af-ZA"/>
        </w:rPr>
        <w:t xml:space="preserve"> </w:t>
      </w:r>
      <w:r w:rsidRPr="004E3618">
        <w:rPr>
          <w:rFonts w:ascii="GHEA Grapalat" w:hAnsi="GHEA Grapalat" w:cs="Sylfaen"/>
          <w:sz w:val="20"/>
          <w:lang w:val="ru-RU"/>
        </w:rPr>
        <w:t>մեջ</w:t>
      </w:r>
      <w:r w:rsidRPr="004E3618">
        <w:rPr>
          <w:rFonts w:ascii="GHEA Grapalat" w:hAnsi="GHEA Grapalat" w:cs="Sylfaen"/>
          <w:sz w:val="20"/>
          <w:lang w:val="af-ZA"/>
        </w:rPr>
        <w:t xml:space="preserve"> </w:t>
      </w:r>
      <w:r w:rsidRPr="004E3618">
        <w:rPr>
          <w:rFonts w:ascii="GHEA Grapalat" w:hAnsi="GHEA Grapalat" w:cs="Sylfaen"/>
          <w:sz w:val="20"/>
          <w:lang w:val="ru-RU"/>
        </w:rPr>
        <w:t>մտնելը</w:t>
      </w:r>
      <w:r w:rsidRPr="004E3618">
        <w:rPr>
          <w:rFonts w:ascii="GHEA Grapalat" w:hAnsi="GHEA Grapalat" w:cs="Sylfaen"/>
          <w:sz w:val="20"/>
        </w:rPr>
        <w:t xml:space="preserve"> </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ապա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պատվիրատուն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դրա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գրավոր</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տեղեկացնում</w:t>
      </w:r>
      <w:proofErr w:type="spellEnd"/>
      <w:r w:rsidRPr="004E3618">
        <w:rPr>
          <w:rFonts w:ascii="GHEA Grapalat" w:hAnsi="GHEA Grapalat" w:cs="Sylfaen"/>
          <w:sz w:val="20"/>
          <w:lang w:val="af-ZA"/>
        </w:rPr>
        <w:t xml:space="preserve"> </w:t>
      </w:r>
      <w:r w:rsidRPr="004E3618">
        <w:rPr>
          <w:rFonts w:ascii="GHEA Grapalat" w:hAnsi="GHEA Grapalat" w:cs="Sylfaen"/>
          <w:sz w:val="20"/>
          <w:lang w:val="en-US"/>
        </w:rPr>
        <w:t>է</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լիազորված</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մարմին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որի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հիման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վրա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մասնակիցը</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չի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ներառվում</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ցուցակում</w:t>
      </w:r>
      <w:proofErr w:type="spellEnd"/>
      <w:r w:rsidRPr="004E3618">
        <w:rPr>
          <w:rFonts w:ascii="GHEA Grapalat" w:hAnsi="GHEA Grapalat" w:cs="Sylfaen"/>
          <w:sz w:val="20"/>
          <w:lang w:val="af-ZA"/>
        </w:rPr>
        <w:t>:</w:t>
      </w:r>
    </w:p>
    <w:p w14:paraId="61A43CD9" w14:textId="77777777" w:rsidR="00396814" w:rsidRPr="00B53D35" w:rsidRDefault="00396814" w:rsidP="00396814">
      <w:pPr>
        <w:ind w:firstLine="375"/>
        <w:jc w:val="both"/>
        <w:rPr>
          <w:rFonts w:ascii="GHEA Grapalat" w:hAnsi="GHEA Grapalat" w:cs="Sylfaen"/>
          <w:sz w:val="20"/>
          <w:lang w:val="af-ZA"/>
        </w:rPr>
      </w:pPr>
      <w:r w:rsidRPr="0093002B">
        <w:rPr>
          <w:rFonts w:ascii="GHEA Grapalat" w:hAnsi="GHEA Grapalat" w:cs="Sylfaen"/>
          <w:sz w:val="20"/>
          <w:lang w:val="hy-AM"/>
        </w:rPr>
        <w:t xml:space="preserve">Ընդ որում </w:t>
      </w:r>
      <w:r w:rsidRPr="00B53D35">
        <w:rPr>
          <w:rFonts w:ascii="GHEA Grapalat" w:hAnsi="GHEA Grapalat" w:cs="Sylfaen"/>
          <w:sz w:val="20"/>
          <w:lang w:val="hy-AM"/>
        </w:rPr>
        <w:t>եթե</w:t>
      </w:r>
      <w:r w:rsidRPr="00B53D35">
        <w:rPr>
          <w:rFonts w:ascii="GHEA Grapalat" w:hAnsi="GHEA Grapalat" w:cs="Sylfaen"/>
          <w:sz w:val="20"/>
          <w:lang w:val="af-ZA"/>
        </w:rPr>
        <w:t xml:space="preserve"> </w:t>
      </w:r>
      <w:r w:rsidRPr="00B53D35">
        <w:rPr>
          <w:rFonts w:ascii="GHEA Grapalat" w:hAnsi="GHEA Grapalat" w:cs="Sylfaen"/>
          <w:sz w:val="20"/>
          <w:lang w:val="hy-AM"/>
        </w:rPr>
        <w:t>մասնակցի</w:t>
      </w:r>
      <w:r w:rsidRPr="00B53D35">
        <w:rPr>
          <w:rFonts w:ascii="GHEA Grapalat" w:hAnsi="GHEA Grapalat" w:cs="Sylfaen"/>
          <w:sz w:val="20"/>
          <w:lang w:val="af-ZA"/>
        </w:rPr>
        <w:t xml:space="preserve"> </w:t>
      </w:r>
      <w:r w:rsidRPr="00B53D35">
        <w:rPr>
          <w:rFonts w:ascii="GHEA Grapalat" w:hAnsi="GHEA Grapalat" w:cs="Sylfaen"/>
          <w:sz w:val="20"/>
          <w:lang w:val="hy-AM"/>
        </w:rPr>
        <w:t>գնումներին</w:t>
      </w:r>
      <w:r w:rsidRPr="00B53D35">
        <w:rPr>
          <w:rFonts w:ascii="GHEA Grapalat" w:hAnsi="GHEA Grapalat" w:cs="Sylfaen"/>
          <w:sz w:val="20"/>
          <w:lang w:val="af-ZA"/>
        </w:rPr>
        <w:t xml:space="preserve"> </w:t>
      </w:r>
      <w:r w:rsidRPr="00B53D35">
        <w:rPr>
          <w:rFonts w:ascii="GHEA Grapalat" w:hAnsi="GHEA Grapalat" w:cs="Sylfaen"/>
          <w:sz w:val="20"/>
          <w:lang w:val="hy-AM"/>
        </w:rPr>
        <w:t>մասնակցելու</w:t>
      </w:r>
      <w:r w:rsidRPr="00B53D35">
        <w:rPr>
          <w:rFonts w:ascii="GHEA Grapalat" w:hAnsi="GHEA Grapalat" w:cs="Sylfaen"/>
          <w:sz w:val="20"/>
          <w:lang w:val="af-ZA"/>
        </w:rPr>
        <w:t xml:space="preserve"> </w:t>
      </w:r>
      <w:r w:rsidRPr="00B53D35">
        <w:rPr>
          <w:rFonts w:ascii="GHEA Grapalat" w:hAnsi="GHEA Grapalat" w:cs="Sylfaen"/>
          <w:sz w:val="20"/>
          <w:lang w:val="hy-AM"/>
        </w:rPr>
        <w:t>իրավունք</w:t>
      </w:r>
      <w:r w:rsidRPr="00B53D35">
        <w:rPr>
          <w:rFonts w:ascii="GHEA Grapalat" w:hAnsi="GHEA Grapalat" w:cs="Sylfaen"/>
          <w:sz w:val="20"/>
          <w:lang w:val="af-ZA"/>
        </w:rPr>
        <w:t xml:space="preserve"> </w:t>
      </w:r>
      <w:r w:rsidRPr="00B53D35">
        <w:rPr>
          <w:rFonts w:ascii="GHEA Grapalat" w:hAnsi="GHEA Grapalat" w:cs="Sylfaen"/>
          <w:sz w:val="20"/>
          <w:lang w:val="hy-AM"/>
        </w:rPr>
        <w:t>ունենալու մասին դիմում-հայտարարությունը որակվում</w:t>
      </w:r>
      <w:r w:rsidRPr="00B53D35">
        <w:rPr>
          <w:rFonts w:ascii="GHEA Grapalat" w:hAnsi="GHEA Grapalat" w:cs="Sylfaen"/>
          <w:sz w:val="20"/>
          <w:lang w:val="af-ZA"/>
        </w:rPr>
        <w:t xml:space="preserve"> </w:t>
      </w:r>
      <w:r w:rsidRPr="00B53D35">
        <w:rPr>
          <w:rFonts w:ascii="GHEA Grapalat" w:hAnsi="GHEA Grapalat" w:cs="Sylfaen"/>
          <w:sz w:val="20"/>
          <w:lang w:val="hy-AM"/>
        </w:rPr>
        <w:t>է</w:t>
      </w:r>
      <w:r w:rsidRPr="00B53D35">
        <w:rPr>
          <w:rFonts w:ascii="GHEA Grapalat" w:hAnsi="GHEA Grapalat" w:cs="Sylfaen"/>
          <w:sz w:val="20"/>
          <w:lang w:val="af-ZA"/>
        </w:rPr>
        <w:t xml:space="preserve"> </w:t>
      </w:r>
      <w:r w:rsidRPr="00B53D35">
        <w:rPr>
          <w:rFonts w:ascii="GHEA Grapalat" w:hAnsi="GHEA Grapalat" w:cs="Sylfaen"/>
          <w:sz w:val="20"/>
          <w:lang w:val="hy-AM"/>
        </w:rPr>
        <w:t>որպես</w:t>
      </w:r>
      <w:r w:rsidRPr="00B53D35">
        <w:rPr>
          <w:rFonts w:ascii="GHEA Grapalat" w:hAnsi="GHEA Grapalat" w:cs="Sylfaen"/>
          <w:sz w:val="20"/>
          <w:lang w:val="af-ZA"/>
        </w:rPr>
        <w:t xml:space="preserve"> </w:t>
      </w:r>
      <w:r w:rsidRPr="00B53D35">
        <w:rPr>
          <w:rFonts w:ascii="GHEA Grapalat" w:hAnsi="GHEA Grapalat" w:cs="Sylfaen"/>
          <w:sz w:val="20"/>
          <w:lang w:val="hy-AM"/>
        </w:rPr>
        <w:t>իրականությանը</w:t>
      </w:r>
      <w:r w:rsidRPr="00B53D35">
        <w:rPr>
          <w:rFonts w:ascii="GHEA Grapalat" w:hAnsi="GHEA Grapalat" w:cs="Sylfaen"/>
          <w:sz w:val="20"/>
          <w:lang w:val="af-ZA"/>
        </w:rPr>
        <w:t xml:space="preserve"> </w:t>
      </w:r>
      <w:r w:rsidRPr="00B53D35">
        <w:rPr>
          <w:rFonts w:ascii="GHEA Grapalat" w:hAnsi="GHEA Grapalat" w:cs="Sylfaen"/>
          <w:sz w:val="20"/>
          <w:lang w:val="hy-AM"/>
        </w:rPr>
        <w:t>չհամապատասխանող</w:t>
      </w:r>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w:t>
      </w:r>
      <w:r w:rsidRPr="00B53D35">
        <w:rPr>
          <w:rFonts w:ascii="GHEA Grapalat" w:hAnsi="GHEA Grapalat" w:cs="Sylfaen"/>
          <w:sz w:val="20"/>
          <w:lang w:val="hy-AM"/>
        </w:rPr>
        <w:t>մասնակիցը</w:t>
      </w:r>
      <w:r w:rsidRPr="00B53D35">
        <w:rPr>
          <w:rFonts w:ascii="GHEA Grapalat" w:hAnsi="GHEA Grapalat" w:cs="Sylfaen"/>
          <w:sz w:val="20"/>
          <w:lang w:val="af-ZA"/>
        </w:rPr>
        <w:t xml:space="preserve"> սույն </w:t>
      </w:r>
      <w:r w:rsidRPr="00B53D35">
        <w:rPr>
          <w:rFonts w:ascii="GHEA Grapalat" w:hAnsi="GHEA Grapalat" w:cs="Sylfaen"/>
          <w:sz w:val="20"/>
          <w:lang w:val="hy-AM"/>
        </w:rPr>
        <w:t>հրավերով</w:t>
      </w:r>
      <w:r w:rsidRPr="00B53D35">
        <w:rPr>
          <w:rFonts w:ascii="GHEA Grapalat" w:hAnsi="GHEA Grapalat" w:cs="Sylfaen"/>
          <w:sz w:val="20"/>
          <w:lang w:val="af-ZA"/>
        </w:rPr>
        <w:t xml:space="preserve"> </w:t>
      </w:r>
      <w:r w:rsidRPr="00B53D35">
        <w:rPr>
          <w:rFonts w:ascii="GHEA Grapalat" w:hAnsi="GHEA Grapalat" w:cs="Sylfaen"/>
          <w:sz w:val="20"/>
          <w:lang w:val="hy-AM"/>
        </w:rPr>
        <w:t>սահմանված</w:t>
      </w:r>
      <w:r w:rsidRPr="00B53D35">
        <w:rPr>
          <w:rFonts w:ascii="GHEA Grapalat" w:hAnsi="GHEA Grapalat" w:cs="Sylfaen"/>
          <w:sz w:val="20"/>
          <w:lang w:val="af-ZA"/>
        </w:rPr>
        <w:t xml:space="preserve"> </w:t>
      </w:r>
      <w:r w:rsidRPr="00B53D35">
        <w:rPr>
          <w:rFonts w:ascii="GHEA Grapalat" w:hAnsi="GHEA Grapalat" w:cs="Sylfaen"/>
          <w:sz w:val="20"/>
          <w:lang w:val="hy-AM"/>
        </w:rPr>
        <w:t>կարգով</w:t>
      </w:r>
      <w:r w:rsidRPr="00B53D35">
        <w:rPr>
          <w:rFonts w:ascii="GHEA Grapalat" w:hAnsi="GHEA Grapalat" w:cs="Sylfaen"/>
          <w:sz w:val="20"/>
          <w:lang w:val="af-ZA"/>
        </w:rPr>
        <w:t xml:space="preserve"> </w:t>
      </w:r>
      <w:r w:rsidRPr="00B53D35">
        <w:rPr>
          <w:rFonts w:ascii="GHEA Grapalat" w:hAnsi="GHEA Grapalat" w:cs="Sylfaen"/>
          <w:sz w:val="20"/>
          <w:lang w:val="hy-AM"/>
        </w:rPr>
        <w:t>և</w:t>
      </w:r>
      <w:r w:rsidRPr="00B53D35">
        <w:rPr>
          <w:rFonts w:ascii="GHEA Grapalat" w:hAnsi="GHEA Grapalat" w:cs="Sylfaen"/>
          <w:sz w:val="20"/>
          <w:lang w:val="af-ZA"/>
        </w:rPr>
        <w:t xml:space="preserve"> </w:t>
      </w:r>
      <w:r w:rsidRPr="00B53D35">
        <w:rPr>
          <w:rFonts w:ascii="GHEA Grapalat" w:hAnsi="GHEA Grapalat" w:cs="Sylfaen"/>
          <w:sz w:val="20"/>
          <w:lang w:val="hy-AM"/>
        </w:rPr>
        <w:t>ժամկետներում</w:t>
      </w:r>
      <w:r w:rsidRPr="00B53D35">
        <w:rPr>
          <w:rFonts w:ascii="GHEA Grapalat" w:hAnsi="GHEA Grapalat" w:cs="Sylfaen"/>
          <w:sz w:val="20"/>
          <w:lang w:val="af-ZA"/>
        </w:rPr>
        <w:t xml:space="preserve"> </w:t>
      </w:r>
      <w:r w:rsidRPr="00B53D35">
        <w:rPr>
          <w:rFonts w:ascii="GHEA Grapalat" w:hAnsi="GHEA Grapalat" w:cs="Sylfaen"/>
          <w:sz w:val="20"/>
          <w:lang w:val="hy-AM"/>
        </w:rPr>
        <w:t>չի</w:t>
      </w:r>
      <w:r w:rsidRPr="00B53D35">
        <w:rPr>
          <w:rFonts w:ascii="GHEA Grapalat" w:hAnsi="GHEA Grapalat" w:cs="Sylfaen"/>
          <w:sz w:val="20"/>
          <w:lang w:val="af-ZA"/>
        </w:rPr>
        <w:t xml:space="preserve"> </w:t>
      </w:r>
      <w:r w:rsidRPr="00B53D35">
        <w:rPr>
          <w:rFonts w:ascii="GHEA Grapalat" w:hAnsi="GHEA Grapalat" w:cs="Sylfaen"/>
          <w:sz w:val="20"/>
          <w:lang w:val="hy-AM"/>
        </w:rPr>
        <w:t>ներկայացնում</w:t>
      </w:r>
      <w:r w:rsidRPr="00B53D35">
        <w:rPr>
          <w:rFonts w:ascii="GHEA Grapalat" w:hAnsi="GHEA Grapalat" w:cs="Sylfaen"/>
          <w:sz w:val="20"/>
          <w:lang w:val="af-ZA"/>
        </w:rPr>
        <w:t xml:space="preserve"> </w:t>
      </w:r>
      <w:r w:rsidRPr="00B53D35">
        <w:rPr>
          <w:rFonts w:ascii="GHEA Grapalat" w:hAnsi="GHEA Grapalat" w:cs="Sylfaen"/>
          <w:sz w:val="20"/>
          <w:lang w:val="hy-AM"/>
        </w:rPr>
        <w:t>հրավերով</w:t>
      </w:r>
      <w:r w:rsidRPr="00B53D35">
        <w:rPr>
          <w:rFonts w:ascii="GHEA Grapalat" w:hAnsi="GHEA Grapalat" w:cs="Sylfaen"/>
          <w:sz w:val="20"/>
          <w:lang w:val="af-ZA"/>
        </w:rPr>
        <w:t xml:space="preserve"> </w:t>
      </w:r>
      <w:r w:rsidRPr="00B53D35">
        <w:rPr>
          <w:rFonts w:ascii="GHEA Grapalat" w:hAnsi="GHEA Grapalat" w:cs="Sylfaen"/>
          <w:sz w:val="20"/>
          <w:lang w:val="hy-AM"/>
        </w:rPr>
        <w:t>նախատեսված</w:t>
      </w:r>
      <w:r w:rsidRPr="00B53D35">
        <w:rPr>
          <w:rFonts w:ascii="GHEA Grapalat" w:hAnsi="GHEA Grapalat" w:cs="Sylfaen"/>
          <w:sz w:val="20"/>
          <w:lang w:val="af-ZA"/>
        </w:rPr>
        <w:t xml:space="preserve"> </w:t>
      </w:r>
      <w:r w:rsidRPr="00B53D35">
        <w:rPr>
          <w:rFonts w:ascii="GHEA Grapalat" w:hAnsi="GHEA Grapalat" w:cs="Sylfaen"/>
          <w:sz w:val="20"/>
          <w:lang w:val="hy-AM"/>
        </w:rPr>
        <w:t xml:space="preserve">փաստաթղթերը, </w:t>
      </w:r>
      <w:bookmarkStart w:id="14" w:name="_Hlk193180492"/>
      <w:r w:rsidRPr="00B53D35">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sidRPr="00B53D35">
        <w:rPr>
          <w:rFonts w:ascii="GHEA Grapalat" w:hAnsi="GHEA Grapalat" w:cs="Sylfaen"/>
          <w:sz w:val="20"/>
          <w:lang w:val="af-ZA"/>
        </w:rPr>
        <w:t xml:space="preserve">` </w:t>
      </w:r>
      <w:bookmarkStart w:id="15" w:name="_Hlk201942453"/>
      <w:r w:rsidRPr="00B53D35">
        <w:rPr>
          <w:rFonts w:ascii="GHEA Grapalat" w:hAnsi="GHEA Grapalat" w:cs="Sylfaen"/>
          <w:sz w:val="20"/>
          <w:lang w:val="hy-AM"/>
        </w:rPr>
        <w:t>այդ</w:t>
      </w:r>
      <w:r w:rsidRPr="00B53D35">
        <w:rPr>
          <w:rFonts w:ascii="GHEA Grapalat" w:hAnsi="GHEA Grapalat" w:cs="Sylfaen"/>
          <w:sz w:val="20"/>
          <w:lang w:val="af-ZA"/>
        </w:rPr>
        <w:t xml:space="preserve"> թվում՝ երբ </w:t>
      </w:r>
      <w:r w:rsidRPr="00B53D35">
        <w:rPr>
          <w:rFonts w:ascii="GHEA Grapalat" w:hAnsi="GHEA Grapalat"/>
          <w:sz w:val="20"/>
          <w:szCs w:val="20"/>
          <w:lang w:val="es-ES"/>
        </w:rPr>
        <w:t xml:space="preserve">ՀՀ </w:t>
      </w:r>
      <w:proofErr w:type="spellStart"/>
      <w:r w:rsidRPr="00B53D35">
        <w:rPr>
          <w:rFonts w:ascii="GHEA Grapalat" w:hAnsi="GHEA Grapalat"/>
          <w:sz w:val="20"/>
          <w:szCs w:val="20"/>
          <w:lang w:val="es-ES"/>
        </w:rPr>
        <w:t>կառավարության</w:t>
      </w:r>
      <w:proofErr w:type="spellEnd"/>
      <w:r w:rsidRPr="00B53D35">
        <w:rPr>
          <w:rFonts w:ascii="GHEA Grapalat" w:hAnsi="GHEA Grapalat"/>
          <w:sz w:val="20"/>
          <w:szCs w:val="20"/>
          <w:lang w:val="es-ES"/>
        </w:rPr>
        <w:t xml:space="preserve"> 20.06.2025թ. N 817-Ա </w:t>
      </w:r>
      <w:proofErr w:type="spellStart"/>
      <w:r w:rsidRPr="00B53D35">
        <w:rPr>
          <w:rFonts w:ascii="GHEA Grapalat" w:hAnsi="GHEA Grapalat"/>
          <w:sz w:val="20"/>
          <w:szCs w:val="20"/>
          <w:lang w:val="es-ES"/>
        </w:rPr>
        <w:t>որոշման</w:t>
      </w:r>
      <w:proofErr w:type="spellEnd"/>
      <w:r w:rsidRPr="00B53D35">
        <w:rPr>
          <w:rFonts w:ascii="GHEA Grapalat" w:hAnsi="GHEA Grapalat"/>
          <w:sz w:val="20"/>
          <w:szCs w:val="20"/>
          <w:lang w:val="es-ES"/>
        </w:rPr>
        <w:t xml:space="preserve"> 2-րդ </w:t>
      </w:r>
      <w:proofErr w:type="spellStart"/>
      <w:r w:rsidRPr="00B53D35">
        <w:rPr>
          <w:rFonts w:ascii="GHEA Grapalat" w:hAnsi="GHEA Grapalat"/>
          <w:sz w:val="20"/>
          <w:szCs w:val="20"/>
          <w:lang w:val="es-ES"/>
        </w:rPr>
        <w:t>կետի</w:t>
      </w:r>
      <w:proofErr w:type="spellEnd"/>
      <w:r w:rsidRPr="00B53D35">
        <w:rPr>
          <w:rFonts w:ascii="GHEA Grapalat" w:hAnsi="GHEA Grapalat"/>
          <w:sz w:val="20"/>
          <w:szCs w:val="20"/>
          <w:lang w:val="es-ES"/>
        </w:rPr>
        <w:t xml:space="preserve"> 2-րդ </w:t>
      </w:r>
      <w:proofErr w:type="spellStart"/>
      <w:r w:rsidRPr="00B53D35">
        <w:rPr>
          <w:rFonts w:ascii="GHEA Grapalat" w:hAnsi="GHEA Grapalat"/>
          <w:sz w:val="20"/>
          <w:szCs w:val="20"/>
          <w:lang w:val="es-ES"/>
        </w:rPr>
        <w:t>ենթակետով</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նախատեսված</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ցուցակում</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ներառված</w:t>
      </w:r>
      <w:proofErr w:type="spellEnd"/>
      <w:r w:rsidRPr="00B53D35">
        <w:rPr>
          <w:rFonts w:ascii="GHEA Grapalat" w:hAnsi="GHEA Grapalat" w:cs="Sylfaen"/>
          <w:sz w:val="20"/>
          <w:lang w:val="af-ZA"/>
        </w:rPr>
        <w:t xml:space="preserve"> անձը </w:t>
      </w:r>
      <w:r w:rsidRPr="00B53D35">
        <w:rPr>
          <w:rFonts w:ascii="GHEA Grapalat" w:hAnsi="GHEA Grapalat" w:cs="Sylfaen"/>
          <w:sz w:val="20"/>
          <w:lang w:val="hy-AM"/>
        </w:rPr>
        <w:t>մասնակցի կողմից առաջարկվում է որպես ենթակապալառու,</w:t>
      </w:r>
      <w:r w:rsidRPr="00B53D35">
        <w:rPr>
          <w:rFonts w:ascii="GHEA Grapalat" w:hAnsi="GHEA Grapalat" w:cs="Sylfaen"/>
          <w:lang w:val="af-ZA"/>
        </w:rPr>
        <w:t xml:space="preserve"> </w:t>
      </w:r>
      <w:bookmarkEnd w:id="15"/>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w:t>
      </w:r>
      <w:r w:rsidRPr="00B53D35">
        <w:rPr>
          <w:rFonts w:ascii="GHEA Grapalat" w:hAnsi="GHEA Grapalat" w:cs="Sylfaen"/>
          <w:sz w:val="20"/>
          <w:lang w:val="hy-AM"/>
        </w:rPr>
        <w:t>ընտրված</w:t>
      </w:r>
      <w:r w:rsidRPr="00B53D35">
        <w:rPr>
          <w:rFonts w:ascii="GHEA Grapalat" w:hAnsi="GHEA Grapalat" w:cs="Sylfaen"/>
          <w:sz w:val="20"/>
          <w:lang w:val="af-ZA"/>
        </w:rPr>
        <w:t xml:space="preserve"> </w:t>
      </w:r>
      <w:r w:rsidRPr="00B53D35">
        <w:rPr>
          <w:rFonts w:ascii="GHEA Grapalat" w:hAnsi="GHEA Grapalat" w:cs="Sylfaen"/>
          <w:sz w:val="20"/>
          <w:lang w:val="hy-AM"/>
        </w:rPr>
        <w:t>մասնակիցը</w:t>
      </w:r>
      <w:r w:rsidRPr="00B53D35">
        <w:rPr>
          <w:rFonts w:ascii="GHEA Grapalat" w:hAnsi="GHEA Grapalat" w:cs="Sylfaen"/>
          <w:sz w:val="20"/>
          <w:lang w:val="af-ZA"/>
        </w:rPr>
        <w:t xml:space="preserve"> </w:t>
      </w:r>
      <w:r w:rsidRPr="00B53D35">
        <w:rPr>
          <w:rFonts w:ascii="GHEA Grapalat" w:hAnsi="GHEA Grapalat" w:cs="Sylfaen"/>
          <w:sz w:val="20"/>
          <w:lang w:val="hy-AM"/>
        </w:rPr>
        <w:t>չի</w:t>
      </w:r>
      <w:r w:rsidRPr="00B53D35">
        <w:rPr>
          <w:rFonts w:ascii="GHEA Grapalat" w:hAnsi="GHEA Grapalat" w:cs="Sylfaen"/>
          <w:sz w:val="20"/>
          <w:lang w:val="af-ZA"/>
        </w:rPr>
        <w:t xml:space="preserve"> </w:t>
      </w:r>
      <w:r w:rsidRPr="00B53D35">
        <w:rPr>
          <w:rFonts w:ascii="GHEA Grapalat" w:hAnsi="GHEA Grapalat" w:cs="Sylfaen"/>
          <w:sz w:val="20"/>
          <w:lang w:val="hy-AM"/>
        </w:rPr>
        <w:t>ներկայացնում</w:t>
      </w:r>
      <w:r w:rsidRPr="00B53D35">
        <w:rPr>
          <w:rFonts w:ascii="GHEA Grapalat" w:hAnsi="GHEA Grapalat" w:cs="Sylfaen"/>
          <w:sz w:val="20"/>
          <w:lang w:val="af-ZA"/>
        </w:rPr>
        <w:t xml:space="preserve"> </w:t>
      </w:r>
      <w:r w:rsidRPr="00B53D35">
        <w:rPr>
          <w:rFonts w:ascii="GHEA Grapalat" w:hAnsi="GHEA Grapalat" w:cs="Sylfaen"/>
          <w:sz w:val="20"/>
          <w:lang w:val="hy-AM"/>
        </w:rPr>
        <w:t>որակավորման</w:t>
      </w:r>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w:t>
      </w:r>
      <w:r w:rsidRPr="00B53D35">
        <w:rPr>
          <w:rFonts w:ascii="GHEA Grapalat" w:hAnsi="GHEA Grapalat" w:cs="Sylfaen"/>
          <w:sz w:val="20"/>
          <w:lang w:val="hy-AM"/>
        </w:rPr>
        <w:t>պայմանագրի</w:t>
      </w:r>
      <w:r w:rsidRPr="00B53D35">
        <w:rPr>
          <w:rFonts w:ascii="GHEA Grapalat" w:hAnsi="GHEA Grapalat" w:cs="Sylfaen"/>
          <w:sz w:val="20"/>
          <w:lang w:val="af-ZA"/>
        </w:rPr>
        <w:t xml:space="preserve"> </w:t>
      </w:r>
      <w:r w:rsidRPr="00B53D35">
        <w:rPr>
          <w:rFonts w:ascii="GHEA Grapalat" w:hAnsi="GHEA Grapalat" w:cs="Sylfaen"/>
          <w:sz w:val="20"/>
          <w:lang w:val="hy-AM"/>
        </w:rPr>
        <w:t>ապահովում</w:t>
      </w:r>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53D35">
        <w:rPr>
          <w:rFonts w:ascii="GHEA Grapalat" w:hAnsi="GHEA Grapalat" w:cs="Sylfaen"/>
          <w:sz w:val="20"/>
        </w:rPr>
        <w:t>արդյունքում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համաձայնագիր</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կնքելու</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նպատակով</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պայմանագիրը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կնքած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անձը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սահմանված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ժամկետում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միակողմանի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հաստատված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հայտարարության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տուժանքի</w:t>
      </w:r>
      <w:proofErr w:type="spellEnd"/>
      <w:r w:rsidRPr="00B53D35">
        <w:rPr>
          <w:rFonts w:ascii="GHEA Grapalat" w:hAnsi="GHEA Grapalat" w:cs="Sylfaen"/>
          <w:sz w:val="20"/>
          <w:lang w:val="af-ZA"/>
        </w:rPr>
        <w:t xml:space="preserve"> </w:t>
      </w:r>
      <w:r w:rsidRPr="00B53D35">
        <w:rPr>
          <w:rFonts w:ascii="GHEA Grapalat" w:hAnsi="GHEA Grapalat" w:cs="Sylfaen"/>
          <w:sz w:val="20"/>
          <w:lang w:val="af-ZA"/>
        </w:rPr>
        <w:lastRenderedPageBreak/>
        <w:t>(</w:t>
      </w:r>
      <w:proofErr w:type="spellStart"/>
      <w:r w:rsidRPr="00B53D35">
        <w:rPr>
          <w:rFonts w:ascii="GHEA Grapalat" w:hAnsi="GHEA Grapalat" w:cs="Sylfaen"/>
          <w:sz w:val="20"/>
        </w:rPr>
        <w:t>այսուհետ</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նաև</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տուժանք</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ձևով</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ներկայացված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պայմանագրի</w:t>
      </w:r>
      <w:proofErr w:type="spellEnd"/>
      <w:r w:rsidRPr="00B53D35">
        <w:rPr>
          <w:rFonts w:ascii="GHEA Grapalat" w:hAnsi="GHEA Grapalat" w:cs="Sylfaen"/>
          <w:sz w:val="20"/>
          <w:lang w:val="af-ZA"/>
        </w:rPr>
        <w:t xml:space="preserve"> </w:t>
      </w:r>
      <w:r w:rsidRPr="00B53D35">
        <w:rPr>
          <w:rFonts w:ascii="GHEA Grapalat" w:hAnsi="GHEA Grapalat" w:cs="Sylfaen"/>
          <w:sz w:val="20"/>
        </w:rPr>
        <w:t>և</w:t>
      </w:r>
      <w:r w:rsidRPr="00B53D35">
        <w:rPr>
          <w:rFonts w:ascii="GHEA Grapalat" w:hAnsi="GHEA Grapalat" w:cs="Sylfaen"/>
          <w:sz w:val="20"/>
          <w:lang w:val="af-ZA"/>
        </w:rPr>
        <w:t xml:space="preserve"> (</w:t>
      </w:r>
      <w:proofErr w:type="spellStart"/>
      <w:r w:rsidRPr="00B53D35">
        <w:rPr>
          <w:rFonts w:ascii="GHEA Grapalat" w:hAnsi="GHEA Grapalat" w:cs="Sylfaen"/>
          <w:sz w:val="20"/>
        </w:rPr>
        <w:t>կամ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որակավորման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ապահովումը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չի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փոխարինում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բանկային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երաշխիք</w:t>
      </w:r>
      <w:proofErr w:type="spellEnd"/>
      <w:r w:rsidRPr="00B53D35">
        <w:rPr>
          <w:rFonts w:ascii="GHEA Grapalat" w:hAnsi="GHEA Grapalat" w:cs="Sylfaen"/>
          <w:sz w:val="20"/>
          <w:lang w:val="hy-AM"/>
        </w:rPr>
        <w:t>ո</w:t>
      </w:r>
      <w:r w:rsidRPr="00B53D35">
        <w:rPr>
          <w:rFonts w:ascii="GHEA Grapalat" w:hAnsi="GHEA Grapalat" w:cs="Sylfaen"/>
          <w:sz w:val="20"/>
        </w:rPr>
        <w:t>վ</w:t>
      </w:r>
      <w:r w:rsidRPr="00B53D35">
        <w:rPr>
          <w:rFonts w:ascii="GHEA Grapalat" w:hAnsi="GHEA Grapalat" w:cs="Sylfaen"/>
          <w:sz w:val="20"/>
          <w:lang w:val="af-ZA"/>
        </w:rPr>
        <w:t xml:space="preserve"> </w:t>
      </w:r>
      <w:proofErr w:type="spellStart"/>
      <w:r w:rsidRPr="00B53D35">
        <w:rPr>
          <w:rFonts w:ascii="GHEA Grapalat" w:hAnsi="GHEA Grapalat" w:cs="Sylfaen"/>
          <w:sz w:val="20"/>
        </w:rPr>
        <w:t>կամ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կանխիկ</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փողով</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ապա</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այդ</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հանգամանքը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համարվում</w:t>
      </w:r>
      <w:proofErr w:type="spellEnd"/>
      <w:r w:rsidRPr="00B53D35">
        <w:rPr>
          <w:rFonts w:ascii="GHEA Grapalat" w:hAnsi="GHEA Grapalat" w:cs="Sylfaen"/>
          <w:sz w:val="20"/>
          <w:lang w:val="af-ZA"/>
        </w:rPr>
        <w:t xml:space="preserve"> </w:t>
      </w:r>
      <w:r w:rsidRPr="00B53D35">
        <w:rPr>
          <w:rFonts w:ascii="GHEA Grapalat" w:hAnsi="GHEA Grapalat" w:cs="Sylfaen"/>
          <w:sz w:val="20"/>
        </w:rPr>
        <w:t>է</w:t>
      </w:r>
      <w:r w:rsidRPr="00B53D35">
        <w:rPr>
          <w:rFonts w:ascii="GHEA Grapalat" w:hAnsi="GHEA Grapalat" w:cs="Sylfaen"/>
          <w:sz w:val="20"/>
          <w:lang w:val="af-ZA"/>
        </w:rPr>
        <w:t xml:space="preserve"> </w:t>
      </w:r>
      <w:proofErr w:type="spellStart"/>
      <w:r w:rsidRPr="00B53D35">
        <w:rPr>
          <w:rFonts w:ascii="GHEA Grapalat" w:hAnsi="GHEA Grapalat" w:cs="Sylfaen"/>
          <w:sz w:val="20"/>
        </w:rPr>
        <w:t>որպես</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գնման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գործընթացի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շրջանակում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մասնակցի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ստանձնված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պարտավորության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խախտում</w:t>
      </w:r>
      <w:proofErr w:type="spellEnd"/>
      <w:r w:rsidRPr="00B53D35">
        <w:rPr>
          <w:rFonts w:ascii="GHEA Grapalat" w:hAnsi="GHEA Grapalat" w:cs="Sylfaen"/>
          <w:sz w:val="20"/>
          <w:lang w:val="af-ZA"/>
        </w:rPr>
        <w:t>.</w:t>
      </w:r>
    </w:p>
    <w:p w14:paraId="74BF2B1E" w14:textId="77777777" w:rsidR="00396814" w:rsidRPr="0093002B" w:rsidRDefault="00396814" w:rsidP="00396814">
      <w:pPr>
        <w:ind w:firstLine="375"/>
        <w:jc w:val="both"/>
        <w:rPr>
          <w:rFonts w:ascii="GHEA Grapalat" w:hAnsi="GHEA Grapalat" w:cs="Sylfaen"/>
          <w:sz w:val="20"/>
          <w:lang w:val="af-ZA"/>
        </w:rPr>
      </w:pPr>
      <w:r w:rsidRPr="00B53D35">
        <w:rPr>
          <w:rFonts w:ascii="GHEA Grapalat" w:hAnsi="GHEA Grapalat" w:cs="Sylfaen"/>
          <w:sz w:val="20"/>
          <w:lang w:val="af-ZA"/>
        </w:rPr>
        <w:t>-ս</w:t>
      </w:r>
      <w:proofErr w:type="spellStart"/>
      <w:r w:rsidRPr="00B53D35">
        <w:rPr>
          <w:rFonts w:ascii="GHEA Grapalat" w:hAnsi="GHEA Grapalat"/>
          <w:sz w:val="20"/>
          <w:szCs w:val="20"/>
          <w:lang w:val="es-ES"/>
        </w:rPr>
        <w:t>ույն</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հրավերի</w:t>
      </w:r>
      <w:proofErr w:type="spellEnd"/>
      <w:r w:rsidRPr="00B53D35">
        <w:rPr>
          <w:rFonts w:ascii="GHEA Grapalat" w:hAnsi="GHEA Grapalat"/>
          <w:sz w:val="20"/>
          <w:szCs w:val="20"/>
          <w:lang w:val="es-ES"/>
        </w:rPr>
        <w:t xml:space="preserve">  1-ին </w:t>
      </w:r>
      <w:proofErr w:type="spellStart"/>
      <w:r w:rsidRPr="00B53D35">
        <w:rPr>
          <w:rFonts w:ascii="GHEA Grapalat" w:hAnsi="GHEA Grapalat"/>
          <w:sz w:val="20"/>
          <w:szCs w:val="20"/>
          <w:lang w:val="es-ES"/>
        </w:rPr>
        <w:t>մասի</w:t>
      </w:r>
      <w:proofErr w:type="spellEnd"/>
      <w:r w:rsidRPr="00B53D35">
        <w:rPr>
          <w:rFonts w:ascii="GHEA Grapalat" w:hAnsi="GHEA Grapalat"/>
          <w:sz w:val="20"/>
          <w:szCs w:val="20"/>
          <w:lang w:val="es-ES"/>
        </w:rPr>
        <w:t xml:space="preserve"> 8.9.1  </w:t>
      </w:r>
      <w:proofErr w:type="spellStart"/>
      <w:r w:rsidRPr="00B53D35">
        <w:rPr>
          <w:rFonts w:ascii="GHEA Grapalat" w:hAnsi="GHEA Grapalat"/>
          <w:sz w:val="20"/>
          <w:szCs w:val="20"/>
          <w:lang w:val="es-ES"/>
        </w:rPr>
        <w:t>կետով</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նախատեսված</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հանգամանքը</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չի</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համարվում</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գնման</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գործընթացի</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շրջանակում</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ստանձնված</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պարտավորության</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խախտում</w:t>
      </w:r>
      <w:proofErr w:type="spellEnd"/>
      <w:r w:rsidRPr="00B53D35">
        <w:rPr>
          <w:rFonts w:ascii="GHEA Grapalat" w:hAnsi="GHEA Grapalat"/>
          <w:sz w:val="20"/>
          <w:szCs w:val="20"/>
          <w:lang w:val="es-ES"/>
        </w:rPr>
        <w:t>:</w:t>
      </w:r>
    </w:p>
    <w:p w14:paraId="64E61961" w14:textId="77777777" w:rsidR="00396814" w:rsidRPr="0093002B" w:rsidRDefault="00396814" w:rsidP="00396814">
      <w:pPr>
        <w:ind w:firstLine="375"/>
        <w:jc w:val="both"/>
        <w:rPr>
          <w:rFonts w:ascii="GHEA Grapalat" w:hAnsi="GHEA Grapalat"/>
          <w:sz w:val="20"/>
          <w:szCs w:val="20"/>
          <w:lang w:val="af-ZA"/>
        </w:rPr>
      </w:pPr>
      <w:r w:rsidRPr="0093002B">
        <w:rPr>
          <w:rFonts w:ascii="GHEA Grapalat" w:hAnsi="GHEA Grapalat"/>
          <w:sz w:val="20"/>
          <w:szCs w:val="20"/>
          <w:lang w:val="af-ZA"/>
        </w:rPr>
        <w:t xml:space="preserve">      8.15 </w:t>
      </w:r>
      <w:r w:rsidRPr="0093002B">
        <w:rPr>
          <w:rFonts w:ascii="GHEA Grapalat" w:hAnsi="GHEA Grapalat"/>
          <w:sz w:val="20"/>
          <w:szCs w:val="20"/>
        </w:rPr>
        <w:t>Ե</w:t>
      </w:r>
      <w:r w:rsidRPr="0093002B">
        <w:rPr>
          <w:rFonts w:ascii="GHEA Grapalat" w:hAnsi="GHEA Grapalat"/>
          <w:sz w:val="20"/>
          <w:szCs w:val="20"/>
          <w:lang w:val="hy-AM"/>
        </w:rPr>
        <w:t>թե մասնակից</w:t>
      </w:r>
      <w:r w:rsidRPr="0093002B">
        <w:rPr>
          <w:rFonts w:ascii="GHEA Grapalat" w:hAnsi="GHEA Grapalat"/>
          <w:sz w:val="20"/>
          <w:szCs w:val="20"/>
        </w:rPr>
        <w:t>ն</w:t>
      </w:r>
      <w:r w:rsidRPr="0093002B">
        <w:rPr>
          <w:rFonts w:ascii="GHEA Grapalat" w:hAnsi="GHEA Grapalat"/>
          <w:sz w:val="20"/>
          <w:szCs w:val="20"/>
          <w:lang w:val="hy-AM"/>
        </w:rPr>
        <w:t xml:space="preserve"> </w:t>
      </w:r>
      <w:r w:rsidRPr="0093002B">
        <w:rPr>
          <w:rFonts w:ascii="GHEA Grapalat" w:hAnsi="GHEA Grapalat"/>
          <w:sz w:val="20"/>
          <w:szCs w:val="20"/>
        </w:rPr>
        <w:t>Օ</w:t>
      </w:r>
      <w:r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93002B">
        <w:rPr>
          <w:rFonts w:ascii="GHEA Grapalat" w:hAnsi="GHEA Grapalat" w:cs="Sylfaen"/>
          <w:sz w:val="20"/>
          <w:szCs w:val="20"/>
          <w:lang w:val="af-ZA"/>
        </w:rPr>
        <w:t>:</w:t>
      </w:r>
    </w:p>
    <w:p w14:paraId="6A688543" w14:textId="77777777" w:rsidR="00396814" w:rsidRPr="0093002B" w:rsidRDefault="00396814" w:rsidP="00396814">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8.16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փաստաթղթերը</w:t>
      </w:r>
      <w:r w:rsidRPr="0093002B">
        <w:rPr>
          <w:rFonts w:ascii="GHEA Grapalat" w:hAnsi="GHEA Grapalat" w:cs="Sylfaen"/>
          <w:sz w:val="20"/>
          <w:szCs w:val="24"/>
          <w:lang w:val="af-ZA" w:eastAsia="en-US"/>
        </w:rPr>
        <w:t xml:space="preserve"> մասնակիցը </w:t>
      </w:r>
      <w:proofErr w:type="spellStart"/>
      <w:r w:rsidRPr="0093002B">
        <w:rPr>
          <w:rFonts w:ascii="GHEA Grapalat" w:hAnsi="GHEA Grapalat" w:cs="Sylfaen"/>
          <w:sz w:val="20"/>
          <w:szCs w:val="24"/>
          <w:lang w:eastAsia="en-US"/>
        </w:rPr>
        <w:t>սահմանված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ժամկետում</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w:t>
      </w:r>
      <w:r w:rsidRPr="0093002B">
        <w:rPr>
          <w:rFonts w:ascii="GHEA Grapalat" w:hAnsi="GHEA Grapalat" w:cs="Sylfaen"/>
          <w:sz w:val="20"/>
          <w:szCs w:val="24"/>
          <w:lang w:val="af-ZA" w:eastAsia="en-US"/>
        </w:rPr>
        <w:softHyphen/>
      </w:r>
      <w:r w:rsidRPr="0093002B">
        <w:rPr>
          <w:rFonts w:ascii="GHEA Grapalat" w:hAnsi="GHEA Grapalat" w:cs="Sylfaen"/>
          <w:sz w:val="20"/>
          <w:szCs w:val="24"/>
          <w:lang w:val="ru-RU" w:eastAsia="en-US"/>
        </w:rPr>
        <w:t>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w:t>
      </w:r>
      <w:r w:rsidRPr="0093002B">
        <w:rPr>
          <w:rFonts w:ascii="GHEA Grapalat" w:hAnsi="GHEA Grapalat" w:cs="Sylfaen"/>
          <w:sz w:val="20"/>
          <w:szCs w:val="24"/>
          <w:lang w:eastAsia="en-US"/>
        </w:rPr>
        <w:t>ն</w:t>
      </w:r>
      <w:r w:rsidRPr="0093002B">
        <w:rPr>
          <w:rFonts w:ascii="GHEA Grapalat" w:hAnsi="GHEA Grapalat" w:cs="Sylfaen"/>
          <w:sz w:val="20"/>
          <w:szCs w:val="24"/>
          <w:lang w:val="ru-RU" w:eastAsia="en-US"/>
        </w:rPr>
        <w:t>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է</w:t>
      </w:r>
      <w:r w:rsidRPr="0093002B">
        <w:rPr>
          <w:rFonts w:ascii="GHEA Grapalat" w:hAnsi="GHEA Grapalat" w:cs="Sylfaen"/>
          <w:sz w:val="20"/>
          <w:szCs w:val="24"/>
          <w:lang w:val="af-ZA" w:eastAsia="en-US"/>
        </w:rPr>
        <w:t xml:space="preserve"> 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ուղարկելու</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միջոցով</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պարտավոր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փաստաթղթերն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ստանալու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հաստատել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դրանց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ստանալու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հանգամանքը՝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ru-RU" w:eastAsia="en-US"/>
        </w:rPr>
        <w:t>հրավերում</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հավաստում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միջոցով</w:t>
      </w:r>
      <w:r w:rsidRPr="0093002B">
        <w:rPr>
          <w:rFonts w:ascii="GHEA Grapalat" w:hAnsi="GHEA Grapalat" w:cs="Sylfaen"/>
          <w:sz w:val="20"/>
          <w:szCs w:val="24"/>
          <w:lang w:val="af-ZA" w:eastAsia="en-US"/>
        </w:rPr>
        <w:t>:</w:t>
      </w:r>
    </w:p>
    <w:p w14:paraId="46CD522D" w14:textId="77777777" w:rsidR="00396814" w:rsidRPr="0093002B" w:rsidRDefault="00396814" w:rsidP="00396814">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8.17 </w:t>
      </w:r>
      <w:r w:rsidRPr="0093002B">
        <w:rPr>
          <w:rFonts w:ascii="GHEA Grapalat" w:hAnsi="GHEA Grapalat" w:cs="Sylfaen"/>
          <w:szCs w:val="24"/>
          <w:lang w:val="ru-RU"/>
        </w:rPr>
        <w:t>Մասնակիցները</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նրանց</w:t>
      </w:r>
      <w:r w:rsidRPr="0093002B">
        <w:rPr>
          <w:rFonts w:ascii="GHEA Grapalat" w:hAnsi="GHEA Grapalat" w:cs="Sylfaen"/>
          <w:szCs w:val="24"/>
        </w:rPr>
        <w:t xml:space="preserve"> </w:t>
      </w:r>
      <w:r w:rsidRPr="0093002B">
        <w:rPr>
          <w:rFonts w:ascii="GHEA Grapalat" w:hAnsi="GHEA Grapalat" w:cs="Sylfaen"/>
          <w:szCs w:val="24"/>
          <w:lang w:val="ru-RU"/>
        </w:rPr>
        <w:t>ներկայացուցիչները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ներկա</w:t>
      </w:r>
      <w:r w:rsidRPr="0093002B">
        <w:rPr>
          <w:rFonts w:ascii="GHEA Grapalat" w:hAnsi="GHEA Grapalat" w:cs="Sylfaen"/>
          <w:szCs w:val="24"/>
        </w:rPr>
        <w:t xml:space="preserve"> լինել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նիստերին։</w:t>
      </w:r>
      <w:r w:rsidRPr="0093002B">
        <w:rPr>
          <w:rFonts w:ascii="GHEA Grapalat" w:hAnsi="GHEA Grapalat" w:cs="Sylfaen"/>
          <w:szCs w:val="24"/>
        </w:rPr>
        <w:t xml:space="preserve"> </w:t>
      </w:r>
      <w:r w:rsidRPr="0093002B">
        <w:rPr>
          <w:rFonts w:ascii="GHEA Grapalat" w:hAnsi="GHEA Grapalat" w:cs="Sylfaen"/>
          <w:szCs w:val="24"/>
          <w:lang w:val="ru-RU"/>
        </w:rPr>
        <w:t>Մասնակիցները</w:t>
      </w:r>
      <w:r w:rsidRPr="0093002B">
        <w:rPr>
          <w:rFonts w:ascii="GHEA Grapalat" w:hAnsi="GHEA Grapalat" w:cs="Sylfaen"/>
          <w:szCs w:val="24"/>
        </w:rPr>
        <w:t xml:space="preserve"> կամ </w:t>
      </w:r>
      <w:r w:rsidRPr="0093002B">
        <w:rPr>
          <w:rFonts w:ascii="GHEA Grapalat" w:hAnsi="GHEA Grapalat" w:cs="Sylfaen"/>
          <w:szCs w:val="24"/>
          <w:lang w:val="ru-RU"/>
        </w:rPr>
        <w:t>նրանց</w:t>
      </w:r>
      <w:r w:rsidRPr="0093002B">
        <w:rPr>
          <w:rFonts w:ascii="GHEA Grapalat" w:hAnsi="GHEA Grapalat" w:cs="Sylfaen"/>
          <w:szCs w:val="24"/>
        </w:rPr>
        <w:t xml:space="preserve"> </w:t>
      </w:r>
      <w:r w:rsidRPr="0093002B">
        <w:rPr>
          <w:rFonts w:ascii="GHEA Grapalat" w:hAnsi="GHEA Grapalat" w:cs="Sylfaen"/>
          <w:szCs w:val="24"/>
          <w:lang w:val="ru-RU"/>
        </w:rPr>
        <w:t>ներկայացուցիչները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պահանջել</w:t>
      </w:r>
      <w:r w:rsidRPr="0093002B">
        <w:rPr>
          <w:rFonts w:ascii="GHEA Grapalat" w:hAnsi="GHEA Grapalat" w:cs="Sylfaen"/>
          <w:szCs w:val="24"/>
        </w:rPr>
        <w:t xml:space="preserve">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նիստերի</w:t>
      </w:r>
      <w:r w:rsidRPr="0093002B">
        <w:rPr>
          <w:rFonts w:ascii="GHEA Grapalat" w:hAnsi="GHEA Grapalat" w:cs="Sylfaen"/>
          <w:szCs w:val="24"/>
        </w:rPr>
        <w:t xml:space="preserve"> </w:t>
      </w:r>
      <w:r w:rsidRPr="0093002B">
        <w:rPr>
          <w:rFonts w:ascii="GHEA Grapalat" w:hAnsi="GHEA Grapalat" w:cs="Sylfaen"/>
          <w:szCs w:val="24"/>
          <w:lang w:val="ru-RU"/>
        </w:rPr>
        <w:t>արձանագրությունների</w:t>
      </w:r>
      <w:r w:rsidRPr="0093002B">
        <w:rPr>
          <w:rFonts w:ascii="GHEA Grapalat" w:hAnsi="GHEA Grapalat" w:cs="Sylfaen"/>
          <w:szCs w:val="24"/>
        </w:rPr>
        <w:t xml:space="preserve"> </w:t>
      </w:r>
      <w:r w:rsidRPr="0093002B">
        <w:rPr>
          <w:rFonts w:ascii="GHEA Grapalat" w:hAnsi="GHEA Grapalat" w:cs="Sylfaen"/>
          <w:szCs w:val="24"/>
          <w:lang w:val="ru-RU"/>
        </w:rPr>
        <w:t>պատճենները</w:t>
      </w:r>
      <w:r w:rsidRPr="0093002B">
        <w:rPr>
          <w:rFonts w:ascii="GHEA Grapalat" w:hAnsi="GHEA Grapalat" w:cs="Sylfaen"/>
          <w:szCs w:val="24"/>
        </w:rPr>
        <w:t xml:space="preserve">, </w:t>
      </w:r>
      <w:r w:rsidRPr="0093002B">
        <w:rPr>
          <w:rFonts w:ascii="GHEA Grapalat" w:hAnsi="GHEA Grapalat" w:cs="Sylfaen"/>
          <w:szCs w:val="24"/>
          <w:lang w:val="ru-RU"/>
        </w:rPr>
        <w:t>որոնք</w:t>
      </w:r>
      <w:r w:rsidRPr="0093002B">
        <w:rPr>
          <w:rFonts w:ascii="GHEA Grapalat" w:hAnsi="GHEA Grapalat" w:cs="Sylfaen"/>
          <w:szCs w:val="24"/>
        </w:rPr>
        <w:t xml:space="preserve"> </w:t>
      </w:r>
      <w:r w:rsidRPr="0093002B">
        <w:rPr>
          <w:rFonts w:ascii="GHEA Grapalat" w:hAnsi="GHEA Grapalat" w:cs="Sylfaen"/>
          <w:szCs w:val="24"/>
          <w:lang w:val="ru-RU"/>
        </w:rPr>
        <w:t>տրամադրվում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մեկ</w:t>
      </w:r>
      <w:r w:rsidRPr="0093002B">
        <w:rPr>
          <w:rFonts w:ascii="GHEA Grapalat" w:hAnsi="GHEA Grapalat" w:cs="Sylfaen"/>
          <w:szCs w:val="24"/>
        </w:rPr>
        <w:t xml:space="preserve"> </w:t>
      </w:r>
      <w:r w:rsidRPr="0093002B">
        <w:rPr>
          <w:rFonts w:ascii="GHEA Grapalat" w:hAnsi="GHEA Grapalat" w:cs="Sylfaen"/>
          <w:szCs w:val="24"/>
          <w:lang w:val="ru-RU"/>
        </w:rPr>
        <w:t>օրացուցային</w:t>
      </w:r>
      <w:r w:rsidRPr="0093002B">
        <w:rPr>
          <w:rFonts w:ascii="GHEA Grapalat" w:hAnsi="GHEA Grapalat" w:cs="Sylfaen"/>
          <w:szCs w:val="24"/>
        </w:rPr>
        <w:t xml:space="preserve"> </w:t>
      </w:r>
      <w:r w:rsidRPr="0093002B">
        <w:rPr>
          <w:rFonts w:ascii="GHEA Grapalat" w:hAnsi="GHEA Grapalat" w:cs="Sylfaen"/>
          <w:szCs w:val="24"/>
          <w:lang w:val="ru-RU"/>
        </w:rPr>
        <w:t>օրվա</w:t>
      </w:r>
      <w:r w:rsidRPr="0093002B">
        <w:rPr>
          <w:rFonts w:ascii="GHEA Grapalat" w:hAnsi="GHEA Grapalat" w:cs="Sylfaen"/>
          <w:szCs w:val="24"/>
        </w:rPr>
        <w:t xml:space="preserve"> </w:t>
      </w:r>
      <w:r w:rsidRPr="0093002B">
        <w:rPr>
          <w:rFonts w:ascii="GHEA Grapalat" w:hAnsi="GHEA Grapalat" w:cs="Sylfaen"/>
          <w:szCs w:val="24"/>
          <w:lang w:val="ru-RU"/>
        </w:rPr>
        <w:t>ընթացքում։</w:t>
      </w:r>
    </w:p>
    <w:p w14:paraId="4DD66555" w14:textId="77777777" w:rsidR="00396814" w:rsidRPr="0093002B" w:rsidRDefault="00396814" w:rsidP="00396814">
      <w:pPr>
        <w:ind w:firstLine="567"/>
        <w:jc w:val="both"/>
        <w:rPr>
          <w:rFonts w:ascii="GHEA Grapalat" w:hAnsi="GHEA Grapalat" w:cs="Sylfaen"/>
          <w:sz w:val="20"/>
          <w:lang w:val="af-ZA"/>
        </w:rPr>
      </w:pPr>
      <w:r w:rsidRPr="0093002B">
        <w:rPr>
          <w:rFonts w:ascii="GHEA Grapalat" w:hAnsi="GHEA Grapalat" w:cs="Sylfaen"/>
          <w:sz w:val="20"/>
          <w:lang w:val="af-ZA"/>
        </w:rPr>
        <w:t xml:space="preserve">8.18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պատվիրատուի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ծանուցումներն</w:t>
      </w:r>
      <w:r w:rsidRPr="0093002B">
        <w:rPr>
          <w:rFonts w:ascii="GHEA Grapalat" w:hAnsi="GHEA Grapalat" w:cs="Sylfaen"/>
          <w:sz w:val="20"/>
          <w:lang w:val="af-ZA"/>
        </w:rPr>
        <w:t xml:space="preserve"> </w:t>
      </w:r>
      <w:r w:rsidRPr="0093002B">
        <w:rPr>
          <w:rFonts w:ascii="GHEA Grapalat" w:hAnsi="GHEA Grapalat" w:cs="Sylfaen"/>
          <w:sz w:val="20"/>
          <w:lang w:val="ru-RU"/>
        </w:rPr>
        <w:t>ուղարկվում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ru-RU"/>
        </w:rPr>
        <w:t>համակարգի</w:t>
      </w:r>
      <w:r w:rsidRPr="0093002B">
        <w:rPr>
          <w:rFonts w:ascii="GHEA Grapalat" w:hAnsi="GHEA Grapalat" w:cs="Sylfaen"/>
          <w:sz w:val="20"/>
          <w:lang w:val="af-ZA"/>
        </w:rPr>
        <w:t xml:space="preserve"> </w:t>
      </w:r>
      <w:r w:rsidRPr="0093002B">
        <w:rPr>
          <w:rFonts w:ascii="GHEA Grapalat" w:hAnsi="GHEA Grapalat" w:cs="Sylfaen"/>
          <w:sz w:val="20"/>
          <w:lang w:val="ru-RU"/>
        </w:rPr>
        <w:t>միջոցով</w:t>
      </w:r>
      <w:r w:rsidRPr="0093002B">
        <w:rPr>
          <w:rFonts w:ascii="GHEA Grapalat" w:hAnsi="GHEA Grapalat" w:cs="Sylfaen"/>
          <w:sz w:val="20"/>
          <w:lang w:val="af-ZA"/>
        </w:rPr>
        <w:t xml:space="preserve">, </w:t>
      </w:r>
      <w:r w:rsidRPr="0093002B">
        <w:rPr>
          <w:rFonts w:ascii="GHEA Grapalat" w:hAnsi="GHEA Grapalat" w:cs="Sylfaen"/>
          <w:sz w:val="20"/>
          <w:lang w:val="ru-RU"/>
        </w:rPr>
        <w:t>իսկ</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իր</w:t>
      </w:r>
      <w:r w:rsidRPr="0093002B">
        <w:rPr>
          <w:rFonts w:ascii="GHEA Grapalat" w:hAnsi="GHEA Grapalat" w:cs="Sylfaen"/>
          <w:sz w:val="20"/>
          <w:lang w:val="af-ZA"/>
        </w:rPr>
        <w:t xml:space="preserve"> </w:t>
      </w:r>
      <w:r w:rsidRPr="0093002B">
        <w:rPr>
          <w:rFonts w:ascii="GHEA Grapalat" w:hAnsi="GHEA Grapalat" w:cs="Sylfaen"/>
          <w:sz w:val="20"/>
          <w:lang w:val="ru-RU"/>
        </w:rPr>
        <w:t>հայտում</w:t>
      </w:r>
      <w:r w:rsidRPr="0093002B">
        <w:rPr>
          <w:rFonts w:ascii="GHEA Grapalat" w:hAnsi="GHEA Grapalat" w:cs="Sylfaen"/>
          <w:sz w:val="20"/>
          <w:lang w:val="af-ZA"/>
        </w:rPr>
        <w:t xml:space="preserve"> </w:t>
      </w:r>
      <w:r w:rsidRPr="0093002B">
        <w:rPr>
          <w:rFonts w:ascii="GHEA Grapalat" w:hAnsi="GHEA Grapalat" w:cs="Sylfaen"/>
          <w:sz w:val="20"/>
          <w:lang w:val="ru-RU"/>
        </w:rPr>
        <w:t>նշված</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փոստից</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հրավերում</w:t>
      </w:r>
      <w:r w:rsidRPr="0093002B">
        <w:rPr>
          <w:rFonts w:ascii="GHEA Grapalat" w:hAnsi="GHEA Grapalat" w:cs="Sylfaen"/>
          <w:sz w:val="20"/>
          <w:lang w:val="af-ZA"/>
        </w:rPr>
        <w:t xml:space="preserve"> </w:t>
      </w:r>
      <w:r w:rsidRPr="0093002B">
        <w:rPr>
          <w:rFonts w:ascii="GHEA Grapalat" w:hAnsi="GHEA Grapalat" w:cs="Sylfaen"/>
          <w:sz w:val="20"/>
          <w:lang w:val="ru-RU"/>
        </w:rPr>
        <w:t>նշված</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քարտուղարի</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փոստին</w:t>
      </w:r>
      <w:r w:rsidRPr="0093002B">
        <w:rPr>
          <w:rFonts w:ascii="GHEA Grapalat" w:hAnsi="GHEA Grapalat" w:cs="Sylfaen"/>
          <w:sz w:val="20"/>
          <w:lang w:val="af-ZA"/>
        </w:rPr>
        <w:t xml:space="preserve"> </w:t>
      </w:r>
      <w:r w:rsidRPr="0093002B">
        <w:rPr>
          <w:rFonts w:ascii="GHEA Grapalat" w:hAnsi="GHEA Grapalat"/>
          <w:sz w:val="20"/>
          <w:szCs w:val="20"/>
          <w:lang w:val="af-ZA" w:eastAsia="x-none"/>
        </w:rPr>
        <w:t>ուղարկվելու միջոցով:</w:t>
      </w:r>
      <w:r w:rsidRPr="0093002B">
        <w:rPr>
          <w:rFonts w:ascii="GHEA Grapalat" w:hAnsi="GHEA Grapalat" w:cs="Sylfaen"/>
          <w:sz w:val="20"/>
          <w:lang w:val="af-ZA"/>
        </w:rPr>
        <w:t xml:space="preserve"> </w:t>
      </w:r>
    </w:p>
    <w:p w14:paraId="34FA57AE" w14:textId="77777777" w:rsidR="00396814" w:rsidRPr="0093002B" w:rsidRDefault="00396814" w:rsidP="00396814">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30273F9" w14:textId="77777777" w:rsidR="00396814" w:rsidRPr="0093002B" w:rsidRDefault="00396814" w:rsidP="0039681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Pr="0093002B">
        <w:rPr>
          <w:rFonts w:ascii="GHEA Grapalat" w:hAnsi="GHEA Grapalat" w:cs="Sylfaen"/>
          <w:szCs w:val="24"/>
          <w:lang w:val="en-US"/>
        </w:rPr>
        <w:t>ը</w:t>
      </w:r>
      <w:r w:rsidRPr="0093002B">
        <w:rPr>
          <w:rFonts w:ascii="GHEA Grapalat" w:hAnsi="GHEA Grapalat" w:cs="Sylfaen"/>
          <w:szCs w:val="24"/>
        </w:rPr>
        <w:t xml:space="preserve"> </w:t>
      </w:r>
      <w:proofErr w:type="spellStart"/>
      <w:r w:rsidRPr="0093002B">
        <w:rPr>
          <w:rFonts w:ascii="GHEA Grapalat" w:hAnsi="GHEA Grapalat" w:cs="Sylfaen"/>
          <w:szCs w:val="24"/>
          <w:lang w:val="en-US"/>
        </w:rPr>
        <w:t>հայտում</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ներառվող</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իրենց</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կողմից</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հաստատվող</w:t>
      </w:r>
      <w:proofErr w:type="spellEnd"/>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Pr="0093002B">
        <w:rPr>
          <w:rFonts w:ascii="GHEA Grapalat" w:hAnsi="GHEA Grapalat" w:cs="Sylfaen"/>
          <w:szCs w:val="24"/>
          <w:lang w:val="en-US"/>
        </w:rPr>
        <w:t>ը</w:t>
      </w:r>
      <w:r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78934FE0" w14:textId="6D324D15" w:rsidR="003E7941" w:rsidRDefault="003E7941" w:rsidP="003E7941">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24BDA722" w14:textId="77777777" w:rsidR="006351A5" w:rsidRPr="00626359" w:rsidRDefault="006351A5" w:rsidP="006351A5">
      <w:pPr>
        <w:pStyle w:val="BodyTextIndent2"/>
        <w:spacing w:line="240" w:lineRule="auto"/>
        <w:ind w:firstLine="567"/>
        <w:rPr>
          <w:rFonts w:ascii="GHEA Grapalat" w:hAnsi="GHEA Grapalat"/>
          <w:lang w:val="hy-AM"/>
        </w:rPr>
      </w:pPr>
      <w:r>
        <w:rPr>
          <w:rFonts w:ascii="GHEA Grapalat" w:hAnsi="GHEA Grapalat"/>
        </w:rPr>
        <w:t>8</w:t>
      </w:r>
      <w:r>
        <w:rPr>
          <w:rFonts w:ascii="GHEA Grapalat" w:hAnsi="GHEA Grapalat"/>
          <w:lang w:val="hy-AM"/>
        </w:rPr>
        <w:t>.</w:t>
      </w:r>
      <w:r>
        <w:rPr>
          <w:rFonts w:ascii="GHEA Grapalat" w:hAnsi="GHEA Grapalat"/>
        </w:rPr>
        <w:t>19</w:t>
      </w:r>
      <w:r>
        <w:rPr>
          <w:rFonts w:ascii="GHEA Grapalat" w:hAnsi="GHEA Grapalat" w:cs="Sylfaen"/>
        </w:rPr>
        <w:t xml:space="preserve"> Հայտերի</w:t>
      </w:r>
      <w:r>
        <w:rPr>
          <w:rFonts w:ascii="GHEA Grapalat" w:hAnsi="GHEA Grapalat" w:cs="Arial"/>
        </w:rPr>
        <w:t xml:space="preserve"> </w:t>
      </w:r>
      <w:r>
        <w:rPr>
          <w:rFonts w:ascii="GHEA Grapalat" w:hAnsi="GHEA Grapalat" w:cs="Sylfaen"/>
        </w:rPr>
        <w:t>գնահատումը</w:t>
      </w:r>
      <w:r>
        <w:rPr>
          <w:rFonts w:ascii="GHEA Grapalat" w:hAnsi="GHEA Grapalat" w:cs="Arial"/>
        </w:rPr>
        <w:t xml:space="preserve"> </w:t>
      </w:r>
      <w:r>
        <w:rPr>
          <w:rFonts w:ascii="GHEA Grapalat" w:hAnsi="GHEA Grapalat" w:cs="Sylfaen"/>
        </w:rPr>
        <w:t>և</w:t>
      </w:r>
      <w:r>
        <w:rPr>
          <w:rFonts w:ascii="GHEA Grapalat" w:hAnsi="GHEA Grapalat" w:cs="Arial"/>
        </w:rPr>
        <w:t xml:space="preserve"> </w:t>
      </w:r>
      <w:r>
        <w:rPr>
          <w:rFonts w:ascii="GHEA Grapalat" w:hAnsi="GHEA Grapalat" w:cs="Sylfaen"/>
        </w:rPr>
        <w:t>ընտրված մասնակցի որոշումն</w:t>
      </w:r>
      <w:r>
        <w:rPr>
          <w:rFonts w:ascii="GHEA Grapalat" w:hAnsi="GHEA Grapalat" w:cs="Arial"/>
        </w:rPr>
        <w:t xml:space="preserve"> </w:t>
      </w:r>
      <w:r>
        <w:rPr>
          <w:rFonts w:ascii="GHEA Grapalat" w:hAnsi="GHEA Grapalat" w:cs="Sylfaen"/>
        </w:rPr>
        <w:t>իրականացվում</w:t>
      </w:r>
      <w:r>
        <w:rPr>
          <w:rFonts w:ascii="GHEA Grapalat" w:hAnsi="GHEA Grapalat" w:cs="Arial"/>
        </w:rPr>
        <w:t xml:space="preserve"> </w:t>
      </w:r>
      <w:r>
        <w:rPr>
          <w:rFonts w:ascii="GHEA Grapalat" w:hAnsi="GHEA Grapalat" w:cs="Sylfaen"/>
        </w:rPr>
        <w:t>է</w:t>
      </w:r>
      <w:r>
        <w:rPr>
          <w:rFonts w:ascii="GHEA Grapalat" w:hAnsi="GHEA Grapalat" w:cs="Arial"/>
        </w:rPr>
        <w:t xml:space="preserve"> </w:t>
      </w:r>
      <w:r>
        <w:rPr>
          <w:rFonts w:ascii="GHEA Grapalat" w:hAnsi="GHEA Grapalat" w:cs="Sylfaen"/>
        </w:rPr>
        <w:t>ըստ</w:t>
      </w:r>
      <w:r>
        <w:rPr>
          <w:rFonts w:ascii="GHEA Grapalat" w:hAnsi="GHEA Grapalat" w:cs="Arial"/>
        </w:rPr>
        <w:t xml:space="preserve"> </w:t>
      </w:r>
      <w:r>
        <w:rPr>
          <w:rFonts w:ascii="GHEA Grapalat" w:hAnsi="GHEA Grapalat" w:cs="Sylfaen"/>
        </w:rPr>
        <w:t>առանձին</w:t>
      </w:r>
      <w:r>
        <w:rPr>
          <w:rFonts w:ascii="GHEA Grapalat" w:hAnsi="GHEA Grapalat" w:cs="Arial"/>
        </w:rPr>
        <w:t xml:space="preserve"> </w:t>
      </w:r>
      <w:r>
        <w:rPr>
          <w:rFonts w:ascii="GHEA Grapalat" w:hAnsi="GHEA Grapalat" w:cs="Sylfaen"/>
        </w:rPr>
        <w:t>չափաբաժինների</w:t>
      </w:r>
      <w:r>
        <w:rPr>
          <w:rFonts w:ascii="GHEA Grapalat" w:hAnsi="GHEA Grapalat" w:cs="Sylfaen"/>
          <w:vertAlign w:val="superscript"/>
        </w:rPr>
        <w:t>12</w:t>
      </w:r>
      <w:r>
        <w:rPr>
          <w:rStyle w:val="FootnoteReference"/>
          <w:rFonts w:ascii="GHEA Grapalat" w:hAnsi="GHEA Grapalat" w:cs="Sylfaen"/>
          <w:color w:val="FFFFFF"/>
        </w:rPr>
        <w:footnoteReference w:id="10"/>
      </w:r>
      <w:r>
        <w:rPr>
          <w:rFonts w:ascii="GHEA Grapalat" w:hAnsi="GHEA Grapalat" w:cs="Tahoma"/>
        </w:rPr>
        <w:t>։</w:t>
      </w:r>
      <w:r>
        <w:rPr>
          <w:rFonts w:ascii="GHEA Grapalat" w:hAnsi="GHEA Grapalat" w:cs="Tahoma"/>
          <w:lang w:val="hy-AM"/>
        </w:rPr>
        <w:t xml:space="preserve">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ru-RU"/>
        </w:rPr>
        <w:t>Մասնակից</w:t>
      </w:r>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պահանջների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հիմնավորման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նպատակով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ներկայացնել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լրացուցիչ</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այլ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փաստաթղթեր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տեղեկություններ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նյութեր։</w:t>
      </w:r>
    </w:p>
    <w:p w14:paraId="11D5FD5F" w14:textId="77777777" w:rsidR="00583092" w:rsidRPr="0093002B" w:rsidRDefault="0066216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en-US"/>
        </w:rPr>
        <w:t>Հ</w:t>
      </w:r>
      <w:r w:rsidR="00583092" w:rsidRPr="0093002B">
        <w:rPr>
          <w:rFonts w:ascii="GHEA Grapalat" w:hAnsi="GHEA Grapalat" w:cs="Sylfaen"/>
          <w:szCs w:val="24"/>
          <w:lang w:val="ru-RU"/>
        </w:rPr>
        <w:t>անձնաժողովը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ստուգել</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օգտագործելով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պաշտոնական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աղբյուրներից</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դրա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մասին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իրավասու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ուղարկվելու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դեպքում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պետական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ինքնակառավարման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հաջորդող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երկու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աշխատանքային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ընթացքում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տրամադրում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Եթե</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արդյունքում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որակվում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իրականությանը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չհամապա</w:t>
      </w:r>
      <w:r w:rsidR="00583092" w:rsidRPr="0093002B">
        <w:rPr>
          <w:rFonts w:ascii="GHEA Grapalat" w:hAnsi="GHEA Grapalat" w:cs="Sylfaen"/>
          <w:szCs w:val="24"/>
        </w:rPr>
        <w:softHyphen/>
      </w:r>
      <w:r w:rsidR="00583092" w:rsidRPr="0093002B">
        <w:rPr>
          <w:rFonts w:ascii="GHEA Grapalat" w:hAnsi="GHEA Grapalat" w:cs="Sylfaen"/>
          <w:szCs w:val="24"/>
          <w:lang w:val="ru-RU"/>
        </w:rPr>
        <w:t>տասխանող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ապա</w:t>
      </w:r>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 xml:space="preserve">Պայմանագիր կնքելու մասին որոշումը պարունակում է ամփոփ տեղեկատվություն </w:t>
      </w:r>
      <w:r w:rsidR="00E45ACA" w:rsidRPr="0093002B">
        <w:rPr>
          <w:rFonts w:ascii="GHEA Grapalat" w:hAnsi="GHEA Grapalat" w:cs="Tahoma"/>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hy-AM"/>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4BABEA68" w:rsidR="00491A74" w:rsidRPr="0093002B" w:rsidRDefault="00491A74" w:rsidP="00491A74">
      <w:pPr>
        <w:pStyle w:val="BodyTextIndent2"/>
        <w:spacing w:line="240" w:lineRule="auto"/>
        <w:ind w:firstLine="567"/>
        <w:rPr>
          <w:rFonts w:ascii="GHEA Grapalat" w:hAnsi="GHEA Grapalat" w:cs="Sylfaen"/>
          <w:lang w:val="hy-AM"/>
        </w:rPr>
      </w:pP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սույն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ընթացակարգի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r w:rsidR="008D74A0">
        <w:rPr>
          <w:rFonts w:ascii="GHEA Grapalat" w:hAnsi="GHEA Grapalat" w:cs="Sylfaen"/>
          <w:lang w:val="es-ES"/>
        </w:rPr>
        <w:t>10</w:t>
      </w:r>
      <w:r w:rsidRPr="0093002B">
        <w:rPr>
          <w:rFonts w:ascii="GHEA Grapalat" w:hAnsi="GHEA Grapalat" w:cs="Sylfaen"/>
          <w:lang w:val="es-ES"/>
        </w:rPr>
        <w:t xml:space="preserve">» </w:t>
      </w:r>
      <w:proofErr w:type="spellStart"/>
      <w:r w:rsidRPr="0093002B">
        <w:rPr>
          <w:rFonts w:ascii="GHEA Grapalat" w:hAnsi="GHEA Grapalat" w:cs="Sylfaen"/>
          <w:lang w:val="es-ES"/>
        </w:rPr>
        <w:t>օրացուցային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օր</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կիրառելի</w:t>
      </w:r>
      <w:proofErr w:type="spellEnd"/>
      <w:r w:rsidRPr="0093002B">
        <w:rPr>
          <w:rFonts w:ascii="GHEA Grapalat" w:hAnsi="GHEA Grapalat" w:cs="Sylfaen"/>
          <w:lang w:val="hy-AM"/>
        </w:rPr>
        <w:t>.</w:t>
      </w:r>
    </w:p>
    <w:p w14:paraId="14286E37" w14:textId="77777777" w:rsidR="00491A74" w:rsidRPr="0093002B" w:rsidRDefault="00491A74" w:rsidP="00491A74">
      <w:pPr>
        <w:pStyle w:val="BodyTextIndent2"/>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proofErr w:type="spellStart"/>
      <w:r w:rsidRPr="0093002B">
        <w:rPr>
          <w:rFonts w:ascii="GHEA Grapalat" w:hAnsi="GHEA Grapalat" w:cs="Sylfaen"/>
          <w:lang w:val="es-ES"/>
        </w:rPr>
        <w:t>չէ</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եթե</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Arial"/>
          <w:lang w:val="es-ES"/>
        </w:rPr>
        <w:t xml:space="preserve"> </w:t>
      </w:r>
      <w:proofErr w:type="spellStart"/>
      <w:r w:rsidRPr="0093002B">
        <w:rPr>
          <w:rFonts w:ascii="GHEA Grapalat" w:hAnsi="GHEA Grapalat" w:cs="Arial"/>
          <w:lang w:val="es-ES"/>
        </w:rPr>
        <w:t>մ</w:t>
      </w:r>
      <w:r w:rsidRPr="0093002B">
        <w:rPr>
          <w:rFonts w:ascii="GHEA Grapalat" w:hAnsi="GHEA Grapalat" w:cs="Sylfaen"/>
          <w:lang w:val="es-ES"/>
        </w:rPr>
        <w:t>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i/>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որի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հետ</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կնքվում</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proofErr w:type="spellStart"/>
      <w:r w:rsidRPr="0093002B">
        <w:rPr>
          <w:rFonts w:ascii="GHEA Grapalat" w:hAnsi="GHEA Grapalat" w:cs="Sylfaen"/>
          <w:lang w:val="es-ES"/>
        </w:rPr>
        <w:t>պայմանագիր</w:t>
      </w:r>
      <w:proofErr w:type="spellEnd"/>
      <w:r w:rsidRPr="0093002B">
        <w:rPr>
          <w:rFonts w:ascii="GHEA Grapalat" w:hAnsi="GHEA Grapalat" w:cs="Arial"/>
          <w:lang w:val="hy-AM"/>
        </w:rPr>
        <w:t>,</w:t>
      </w:r>
    </w:p>
    <w:p w14:paraId="6E18E9C7" w14:textId="77777777" w:rsidR="00491A74" w:rsidRPr="0093002B" w:rsidRDefault="00491A74" w:rsidP="00491A74">
      <w:pPr>
        <w:pStyle w:val="BodyTextIndent2"/>
        <w:spacing w:line="240" w:lineRule="auto"/>
        <w:ind w:firstLine="567"/>
        <w:rPr>
          <w:rFonts w:ascii="GHEA Grapalat" w:hAnsi="GHEA Grapalat" w:cs="Sylfaen"/>
          <w:lang w:val="es-ES"/>
        </w:rPr>
      </w:pPr>
      <w:r w:rsidRPr="0093002B">
        <w:rPr>
          <w:rFonts w:ascii="GHEA Grapalat" w:hAnsi="GHEA Grapalat" w:cs="Sylfaen"/>
          <w:lang w:val="es-ES"/>
        </w:rPr>
        <w:t xml:space="preserve">-  է </w:t>
      </w:r>
      <w:proofErr w:type="spellStart"/>
      <w:r w:rsidRPr="0093002B">
        <w:rPr>
          <w:rFonts w:ascii="GHEA Grapalat" w:hAnsi="GHEA Grapalat" w:cs="Sylfaen"/>
          <w:lang w:val="es-ES"/>
        </w:rPr>
        <w:t>նաև</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երբ</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cs="Sylfaen"/>
          <w:lang w:val="es-ES"/>
        </w:rPr>
        <w:t xml:space="preserve">, և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մերժվել</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Սույն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կետի</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կիրառման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սահմանվում</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գնման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ընթացակարգը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չկայացած</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հայտարարելու</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մասին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հայտարարությամբ</w:t>
      </w:r>
      <w:proofErr w:type="spellEnd"/>
      <w:r w:rsidRPr="0093002B">
        <w:rPr>
          <w:rFonts w:ascii="GHEA Grapalat" w:hAnsi="GHEA Grapalat" w:cs="Sylfaen"/>
          <w:lang w:val="es-ES"/>
        </w:rPr>
        <w:t>:</w:t>
      </w:r>
    </w:p>
    <w:p w14:paraId="7E157B6B" w14:textId="77777777" w:rsidR="00491A74" w:rsidRPr="0093002B" w:rsidRDefault="00491A74" w:rsidP="00491A74">
      <w:pPr>
        <w:pStyle w:val="BodyTextIndent2"/>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CD45910" w14:textId="000E1032" w:rsidR="00583092" w:rsidRPr="0093002B" w:rsidRDefault="00583092">
      <w:pPr>
        <w:pStyle w:val="BodyTextIndent2"/>
        <w:spacing w:line="240" w:lineRule="auto"/>
        <w:ind w:firstLine="567"/>
        <w:rPr>
          <w:rFonts w:ascii="GHEA Grapalat" w:hAnsi="GHEA Grapalat" w:cs="Sylfaen"/>
          <w:lang w:val="hy-AM"/>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t>9</w:t>
      </w:r>
      <w:r w:rsidR="00096865" w:rsidRPr="0093002B">
        <w:rPr>
          <w:rFonts w:ascii="GHEA Grapalat" w:hAnsi="GHEA Grapalat"/>
          <w:iCs/>
          <w:sz w:val="20"/>
          <w:lang w:val="af-ZA"/>
        </w:rPr>
        <w:t xml:space="preserve">.1 </w:t>
      </w:r>
      <w:r w:rsidR="00096865" w:rsidRPr="006A6BA8">
        <w:rPr>
          <w:rFonts w:ascii="GHEA Grapalat" w:hAnsi="GHEA Grapalat" w:cs="Sylfaen"/>
          <w:sz w:val="20"/>
          <w:lang w:val="hy-AM"/>
        </w:rPr>
        <w:t>Պայմանագիր</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կնքվում</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է</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հանձնաժողովի</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որոշման</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հիման</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վրա</w:t>
      </w:r>
      <w:r w:rsidR="00096865" w:rsidRPr="0093002B">
        <w:rPr>
          <w:rFonts w:ascii="GHEA Grapalat" w:hAnsi="GHEA Grapalat" w:cs="Sylfaen"/>
          <w:sz w:val="20"/>
          <w:lang w:val="af-ZA"/>
        </w:rPr>
        <w:t xml:space="preserve">` </w:t>
      </w:r>
      <w:r w:rsidRPr="006A6BA8">
        <w:rPr>
          <w:rFonts w:ascii="GHEA Grapalat" w:hAnsi="GHEA Grapalat" w:cs="Sylfaen"/>
          <w:sz w:val="20"/>
          <w:lang w:val="hy-AM"/>
        </w:rPr>
        <w:t>պ</w:t>
      </w:r>
      <w:r w:rsidR="00096865" w:rsidRPr="006A6BA8">
        <w:rPr>
          <w:rFonts w:ascii="GHEA Grapalat" w:hAnsi="GHEA Grapalat" w:cs="Sylfaen"/>
          <w:sz w:val="20"/>
          <w:lang w:val="hy-AM"/>
        </w:rPr>
        <w:t>ատվիրատուի</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կողմից</w:t>
      </w:r>
      <w:r w:rsidR="004D5671" w:rsidRPr="006A6BA8">
        <w:rPr>
          <w:rFonts w:ascii="GHEA Grapalat" w:hAnsi="GHEA Grapalat" w:cs="Sylfaen"/>
          <w:sz w:val="20"/>
          <w:lang w:val="hy-AM"/>
        </w:rPr>
        <w:t>։</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Պայմանագիրը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գրավոր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մեկ</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փաստաթուղթ</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կազմելու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միջոցով</w:t>
      </w:r>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096865" w:rsidRPr="0093002B">
        <w:rPr>
          <w:rFonts w:ascii="GHEA Grapalat" w:hAnsi="GHEA Grapalat" w:cs="Sylfaen"/>
          <w:sz w:val="20"/>
          <w:lang w:val="af-ZA"/>
        </w:rPr>
        <w:t xml:space="preserve">.2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չոր</w:t>
      </w:r>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w:t>
      </w:r>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r w:rsidR="00EB6E54" w:rsidRPr="0093002B">
        <w:rPr>
          <w:rFonts w:ascii="GHEA Grapalat" w:hAnsi="GHEA Grapalat" w:cs="Sylfaen"/>
          <w:sz w:val="20"/>
          <w:lang w:val="ru-RU"/>
        </w:rPr>
        <w:t>ատվիրատուն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ծանուցում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ներկայացնելով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կարող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ոչ</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շուտ</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օրվան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օրը</w:t>
      </w:r>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կնքվելիք</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հանձնաժողովի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քարտուղարը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տրամադրում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էլեկտրոնային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եղանակով</w:t>
      </w:r>
      <w:r w:rsidR="00EB6E54" w:rsidRPr="0093002B">
        <w:rPr>
          <w:rFonts w:ascii="GHEA Grapalat" w:hAnsi="GHEA Grapalat" w:cs="Sylfaen"/>
          <w:sz w:val="20"/>
          <w:lang w:val="af-ZA"/>
        </w:rPr>
        <w:t xml:space="preserve">: </w:t>
      </w:r>
      <w:r w:rsidR="00443B7A" w:rsidRPr="0093002B">
        <w:rPr>
          <w:rFonts w:ascii="GHEA Grapalat" w:hAnsi="GHEA Grapalat" w:cs="Sylfaen"/>
          <w:sz w:val="20"/>
          <w:lang w:val="ru-RU"/>
        </w:rPr>
        <w:t>Ընդ</w:t>
      </w:r>
      <w:r w:rsidR="00443B7A" w:rsidRPr="0093002B">
        <w:rPr>
          <w:rFonts w:ascii="GHEA Grapalat" w:hAnsi="GHEA Grapalat" w:cs="Sylfaen"/>
          <w:sz w:val="20"/>
          <w:lang w:val="af-ZA"/>
        </w:rPr>
        <w:t xml:space="preserve"> </w:t>
      </w:r>
      <w:r w:rsidR="00443B7A"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r w:rsidR="00EB6E54" w:rsidRPr="0093002B">
        <w:rPr>
          <w:rFonts w:ascii="GHEA Grapalat" w:hAnsi="GHEA Grapalat" w:cs="Sylfaen"/>
          <w:sz w:val="20"/>
          <w:lang w:val="ru-RU"/>
        </w:rPr>
        <w:t>պայմանագրում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ներառվում</w:t>
      </w:r>
      <w:r w:rsidR="00EB6E54" w:rsidRPr="0093002B">
        <w:rPr>
          <w:rFonts w:ascii="GHEA Grapalat" w:hAnsi="GHEA Grapalat" w:cs="Sylfaen"/>
          <w:sz w:val="20"/>
          <w:lang w:val="af-ZA"/>
        </w:rPr>
        <w:t xml:space="preserve"> </w:t>
      </w:r>
      <w:proofErr w:type="spellStart"/>
      <w:r w:rsidR="0005035B" w:rsidRPr="0093002B">
        <w:rPr>
          <w:rFonts w:ascii="GHEA Grapalat" w:hAnsi="GHEA Grapalat" w:cs="Sylfaen"/>
          <w:sz w:val="20"/>
        </w:rPr>
        <w:t>են</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մասնակցի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կողմից</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հայտով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ներկայացված</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օրը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հանձնաժողովի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քարտուղարը</w:t>
      </w:r>
      <w:r w:rsidR="009365B5" w:rsidRPr="0093002B">
        <w:rPr>
          <w:rFonts w:ascii="GHEA Grapalat" w:hAnsi="GHEA Grapalat" w:cs="Sylfaen"/>
          <w:sz w:val="20"/>
          <w:lang w:val="af-ZA"/>
        </w:rPr>
        <w:t xml:space="preserve"> </w:t>
      </w:r>
      <w:r w:rsidRPr="0093002B">
        <w:rPr>
          <w:rFonts w:ascii="GHEA Grapalat" w:hAnsi="GHEA Grapalat" w:cs="Sylfaen"/>
          <w:sz w:val="20"/>
        </w:rPr>
        <w:t>հ</w:t>
      </w:r>
      <w:r w:rsidR="009365B5" w:rsidRPr="0093002B">
        <w:rPr>
          <w:rFonts w:ascii="GHEA Grapalat" w:hAnsi="GHEA Grapalat" w:cs="Sylfaen"/>
          <w:sz w:val="20"/>
          <w:lang w:val="ru-RU"/>
        </w:rPr>
        <w:t>ամակարգի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էլեկտրոնային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փոստին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տրամադրված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լինելու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w:t>
      </w:r>
    </w:p>
    <w:p w14:paraId="392360C0" w14:textId="65291C7C"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սույն հրավերի 10</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r w:rsidR="00491A74" w:rsidRPr="0093002B">
        <w:rPr>
          <w:rFonts w:ascii="GHEA Grapalat" w:hAnsi="GHEA Grapalat" w:cs="Sylfaen"/>
          <w:sz w:val="20"/>
          <w:lang w:val="ru-RU"/>
        </w:rPr>
        <w:t>ատվիրատուին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ներկայացնում</w:t>
      </w:r>
      <w:r w:rsidR="00491A74" w:rsidRPr="0093002B">
        <w:rPr>
          <w:rFonts w:ascii="GHEA Grapalat" w:hAnsi="GHEA Grapalat" w:cs="Sylfaen"/>
          <w:sz w:val="20"/>
          <w:lang w:val="af-ZA"/>
        </w:rPr>
        <w:t xml:space="preserve"> որակավորման և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ապահովում</w:t>
      </w:r>
      <w:proofErr w:type="spellEnd"/>
      <w:r w:rsidR="00491A74" w:rsidRPr="0093002B">
        <w:rPr>
          <w:rFonts w:ascii="GHEA Grapalat" w:hAnsi="GHEA Grapalat" w:cs="Sylfaen"/>
          <w:sz w:val="20"/>
          <w:lang w:val="hy-AM"/>
        </w:rPr>
        <w:t>ներ</w:t>
      </w:r>
      <w:r w:rsidR="00491A74" w:rsidRPr="0093002B">
        <w:rPr>
          <w:rFonts w:ascii="GHEA Grapalat" w:hAnsi="GHEA Grapalat" w:cs="Sylfaen"/>
          <w:sz w:val="20"/>
        </w:rPr>
        <w:t>ը</w:t>
      </w:r>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հաստատմանը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հաջորդող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աշխատանքային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օրը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ուղեկցող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գրությամբ</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տրամադրվում</w:t>
      </w:r>
      <w:proofErr w:type="spellEnd"/>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ընտրված</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մասնակցին</w:t>
      </w:r>
      <w:proofErr w:type="spellEnd"/>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վերաբերյալ</w:t>
      </w:r>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r w:rsidR="009365B5" w:rsidRPr="0093002B">
        <w:rPr>
          <w:rFonts w:ascii="GHEA Grapalat" w:hAnsi="GHEA Grapalat" w:cs="Sylfaen"/>
          <w:sz w:val="20"/>
          <w:lang w:val="ru-RU"/>
        </w:rPr>
        <w:t>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w:t>
      </w:r>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ստացած</w:t>
      </w:r>
      <w:r w:rsidR="009365B5" w:rsidRPr="0093002B">
        <w:rPr>
          <w:rFonts w:ascii="GHEA Grapalat" w:hAnsi="GHEA Grapalat" w:cs="Sylfaen"/>
          <w:sz w:val="20"/>
          <w:lang w:val="af-ZA"/>
        </w:rPr>
        <w:t xml:space="preserve"> </w:t>
      </w:r>
      <w:proofErr w:type="spellStart"/>
      <w:r w:rsidR="00EA7474" w:rsidRPr="0093002B">
        <w:rPr>
          <w:rFonts w:ascii="GHEA Grapalat" w:hAnsi="GHEA Grapalat" w:cs="Sylfaen"/>
          <w:sz w:val="20"/>
        </w:rPr>
        <w:t>ընտրված</w:t>
      </w:r>
      <w:proofErr w:type="spellEnd"/>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r w:rsidR="00EA7474" w:rsidRPr="0093002B">
        <w:rPr>
          <w:rFonts w:ascii="GHEA Grapalat" w:hAnsi="GHEA Grapalat" w:cs="Sylfaen"/>
          <w:sz w:val="20"/>
          <w:lang w:val="ru-RU"/>
        </w:rPr>
        <w:t>ասնակիցը</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r w:rsidR="00EA7474" w:rsidRPr="0093002B">
        <w:rPr>
          <w:rFonts w:ascii="GHEA Grapalat" w:hAnsi="GHEA Grapalat" w:cs="Sylfaen"/>
          <w:sz w:val="20"/>
          <w:lang w:val="ru-RU"/>
        </w:rPr>
        <w:t>ամակարգի</w:t>
      </w:r>
      <w:r w:rsidR="00EA7474"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ընդունում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կամ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մերժում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իրեն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ներկայացված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w:t>
      </w:r>
    </w:p>
    <w:p w14:paraId="404BDE38" w14:textId="4E619FC9" w:rsidR="00D612BC" w:rsidRPr="0093002B" w:rsidRDefault="00AA0AD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կետով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նախատեսված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ժամկետի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ավարտը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համաձայնությամբ</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նախագծում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կատարվել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փոփոխություններ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սակայն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հանգեցնել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առարկայի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բնութագրերի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փոփոխմանը</w:t>
      </w:r>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r w:rsidR="00096865" w:rsidRPr="0093002B">
        <w:rPr>
          <w:rFonts w:ascii="GHEA Grapalat" w:hAnsi="GHEA Grapalat" w:cs="Sylfaen"/>
          <w:i w:val="0"/>
          <w:szCs w:val="24"/>
          <w:lang w:val="ru-RU"/>
        </w:rPr>
        <w:t>ընտրված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ավելացմանը</w:t>
      </w:r>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BodyTextIndent"/>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Պայմանագիրը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կնքվելուն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հաջորդող</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աշխատանքային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օրը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հանձնաժողովի</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քարտուղարը</w:t>
      </w:r>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r w:rsidR="00EA7474" w:rsidRPr="0093002B">
        <w:rPr>
          <w:rFonts w:ascii="GHEA Grapalat" w:hAnsi="GHEA Grapalat" w:cs="Sylfaen"/>
          <w:i w:val="0"/>
          <w:szCs w:val="24"/>
          <w:lang w:val="ru-RU"/>
        </w:rPr>
        <w:t>ամակարգում</w:t>
      </w:r>
      <w:r w:rsidR="00EA7474"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ավարտում</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ընթացակարգը</w:t>
      </w:r>
      <w:r w:rsidR="00F23A51" w:rsidRPr="0093002B">
        <w:rPr>
          <w:rFonts w:ascii="GHEA Grapalat" w:hAnsi="GHEA Grapalat" w:cs="Sylfaen"/>
          <w:i w:val="0"/>
          <w:szCs w:val="24"/>
          <w:lang w:val="af-ZA"/>
        </w:rPr>
        <w:t>:</w:t>
      </w:r>
    </w:p>
    <w:p w14:paraId="3B371C92" w14:textId="77777777" w:rsidR="008957DB" w:rsidRPr="0093002B" w:rsidRDefault="008957DB" w:rsidP="00EF3662">
      <w:pPr>
        <w:pStyle w:val="BodyTextIndent"/>
        <w:spacing w:line="240" w:lineRule="auto"/>
        <w:ind w:firstLine="567"/>
        <w:rPr>
          <w:rFonts w:ascii="GHEA Grapalat" w:hAnsi="GHEA Grapalat" w:cs="Sylfaen"/>
          <w:i w:val="0"/>
          <w:szCs w:val="24"/>
          <w:lang w:val="hy-AM"/>
        </w:rPr>
      </w:pPr>
    </w:p>
    <w:p w14:paraId="3958BFA2" w14:textId="52E08AB2" w:rsidR="00096865" w:rsidRPr="0093002B" w:rsidRDefault="00157D56" w:rsidP="00157D56">
      <w:pPr>
        <w:rPr>
          <w:rFonts w:ascii="GHEA Grapalat" w:hAnsi="GHEA Grapalat" w:cs="Arial"/>
          <w:b/>
          <w:iCs/>
          <w:sz w:val="20"/>
          <w:lang w:val="af-ZA"/>
        </w:rPr>
      </w:pPr>
      <w:r>
        <w:rPr>
          <w:rFonts w:ascii="GHEA Grapalat" w:hAnsi="GHEA Grapalat"/>
          <w:b/>
          <w:iCs/>
          <w:sz w:val="20"/>
          <w:lang w:val="af-ZA"/>
        </w:rPr>
        <w:t xml:space="preserve">          </w:t>
      </w:r>
      <w:r w:rsidR="00030D40" w:rsidRPr="0093002B">
        <w:rPr>
          <w:rFonts w:ascii="GHEA Grapalat" w:hAnsi="GHEA Grapalat"/>
          <w:b/>
          <w:iCs/>
          <w:sz w:val="20"/>
          <w:lang w:val="af-ZA"/>
        </w:rPr>
        <w:t>10</w:t>
      </w:r>
      <w:r w:rsidR="008D5016" w:rsidRPr="0093002B">
        <w:rPr>
          <w:rFonts w:ascii="GHEA Grapalat" w:hAnsi="GHEA Grapalat"/>
          <w:b/>
          <w:iCs/>
          <w:sz w:val="20"/>
          <w:lang w:val="af-ZA"/>
        </w:rPr>
        <w:t xml:space="preserve">. </w:t>
      </w:r>
      <w:r w:rsidR="00E2245F" w:rsidRPr="0093002B">
        <w:rPr>
          <w:rFonts w:ascii="GHEA Grapalat" w:hAnsi="GHEA Grapalat" w:cs="Sylfaen"/>
          <w:b/>
          <w:iCs/>
          <w:sz w:val="20"/>
          <w:lang w:val="hy-AM"/>
        </w:rPr>
        <w:t>ՈՐԱԿԱՎՈՐՄԱՆ</w:t>
      </w:r>
      <w:r w:rsidR="00E2245F" w:rsidRPr="0093002B">
        <w:rPr>
          <w:rFonts w:ascii="GHEA Grapalat" w:hAnsi="GHEA Grapalat" w:cs="Arial"/>
          <w:b/>
          <w:iCs/>
          <w:sz w:val="20"/>
          <w:lang w:val="af-ZA"/>
        </w:rPr>
        <w:t xml:space="preserve"> </w:t>
      </w:r>
      <w:r w:rsidR="00E2245F" w:rsidRPr="0093002B">
        <w:rPr>
          <w:rFonts w:ascii="GHEA Grapalat" w:hAnsi="GHEA Grapalat" w:cs="Sylfaen"/>
          <w:b/>
          <w:iCs/>
          <w:sz w:val="20"/>
          <w:lang w:val="hy-AM"/>
        </w:rPr>
        <w:t>ԵՎ</w:t>
      </w:r>
      <w:r w:rsidR="00E2245F" w:rsidRPr="0093002B">
        <w:rPr>
          <w:rFonts w:ascii="GHEA Grapalat" w:hAnsi="GHEA Grapalat" w:cs="Sylfaen"/>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w:t>
      </w:r>
      <w:r w:rsidR="00E2245F" w:rsidRPr="0093002B">
        <w:rPr>
          <w:rFonts w:ascii="GHEA Grapalat" w:hAnsi="GHEA Grapalat" w:cs="Sylfaen"/>
          <w:b/>
          <w:iCs/>
          <w:sz w:val="20"/>
          <w:lang w:val="hy-AM"/>
        </w:rPr>
        <w:t>ՆԵՐ</w:t>
      </w:r>
      <w:r w:rsidR="008D5016" w:rsidRPr="0093002B">
        <w:rPr>
          <w:rFonts w:ascii="GHEA Grapalat" w:hAnsi="GHEA Grapalat" w:cs="Sylfaen"/>
          <w:b/>
          <w:iCs/>
          <w:sz w:val="20"/>
          <w:lang w:val="af-ZA"/>
        </w:rPr>
        <w:t>Ը</w:t>
      </w:r>
      <w:r w:rsidR="008D5016" w:rsidRPr="0093002B">
        <w:rPr>
          <w:rFonts w:ascii="GHEA Grapalat" w:hAnsi="GHEA Grapalat" w:cs="Arial"/>
          <w:b/>
          <w:iCs/>
          <w:sz w:val="20"/>
          <w:lang w:val="af-ZA"/>
        </w:rPr>
        <w:t xml:space="preserve"> </w:t>
      </w:r>
    </w:p>
    <w:p w14:paraId="063798EF" w14:textId="007CEB81" w:rsidR="00096865" w:rsidRPr="0093002B" w:rsidRDefault="00030D40" w:rsidP="00EF3662">
      <w:pPr>
        <w:ind w:firstLine="567"/>
        <w:jc w:val="both"/>
        <w:rPr>
          <w:rFonts w:ascii="GHEA Grapalat" w:hAnsi="GHEA Grapalat" w:cs="Sylfaen"/>
          <w:sz w:val="20"/>
          <w:lang w:val="hy-AM"/>
        </w:rPr>
      </w:pPr>
      <w:r w:rsidRPr="0093002B">
        <w:rPr>
          <w:rFonts w:ascii="GHEA Grapalat" w:hAnsi="GHEA Grapalat"/>
          <w:iCs/>
          <w:sz w:val="20"/>
          <w:lang w:val="af-ZA"/>
        </w:rPr>
        <w:t>10</w:t>
      </w:r>
      <w:r w:rsidR="00096865" w:rsidRPr="0093002B">
        <w:rPr>
          <w:rFonts w:ascii="GHEA Grapalat" w:hAnsi="GHEA Grapalat"/>
          <w:iCs/>
          <w:sz w:val="20"/>
          <w:lang w:val="af-ZA"/>
        </w:rPr>
        <w:t>.</w:t>
      </w:r>
      <w:r w:rsidR="00096865" w:rsidRPr="0093002B">
        <w:rPr>
          <w:rFonts w:ascii="GHEA Grapalat" w:hAnsi="GHEA Grapalat" w:cs="Sylfaen"/>
          <w:sz w:val="20"/>
          <w:lang w:val="af-ZA"/>
        </w:rPr>
        <w:t>1</w:t>
      </w:r>
      <w:r w:rsidR="00491A74" w:rsidRPr="0093002B">
        <w:rPr>
          <w:rFonts w:ascii="GHEA Grapalat" w:hAnsi="GHEA Grapalat" w:cs="Sylfaen"/>
          <w:sz w:val="20"/>
          <w:lang w:val="hy-AM"/>
        </w:rPr>
        <w:t xml:space="preserve"> 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w:t>
      </w:r>
      <w:r w:rsidR="00491A74" w:rsidRPr="00ED36B6">
        <w:rPr>
          <w:rFonts w:ascii="GHEA Grapalat" w:hAnsi="GHEA Grapalat" w:cs="Sylfaen"/>
          <w:sz w:val="20"/>
          <w:lang w:val="hy-AM"/>
        </w:rPr>
        <w:t>այմանագրի</w:t>
      </w:r>
      <w:r w:rsidR="00491A74" w:rsidRPr="0093002B">
        <w:rPr>
          <w:rFonts w:ascii="GHEA Grapalat" w:hAnsi="GHEA Grapalat" w:cs="Sylfaen"/>
          <w:sz w:val="20"/>
          <w:lang w:val="hy-AM"/>
        </w:rPr>
        <w:t xml:space="preserve"> </w:t>
      </w:r>
      <w:r w:rsidR="00491A74" w:rsidRPr="00ED36B6">
        <w:rPr>
          <w:rFonts w:ascii="GHEA Grapalat" w:hAnsi="GHEA Grapalat" w:cs="Sylfaen"/>
          <w:sz w:val="20"/>
          <w:lang w:val="hy-AM"/>
        </w:rPr>
        <w:t>ապահովում</w:t>
      </w:r>
      <w:r w:rsidR="00491A74" w:rsidRPr="0093002B">
        <w:rPr>
          <w:rFonts w:ascii="GHEA Grapalat" w:hAnsi="GHEA Grapalat" w:cs="Sylfaen"/>
          <w:sz w:val="20"/>
          <w:lang w:val="hy-AM"/>
        </w:rPr>
        <w:t>ները</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ներկայացնելու</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պահանջի</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հիման</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վրա</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այն</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ստանալու</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օրվանից</w:t>
      </w:r>
      <w:r w:rsidR="00491A74" w:rsidRPr="0093002B">
        <w:rPr>
          <w:rFonts w:ascii="GHEA Grapalat" w:hAnsi="GHEA Grapalat" w:cs="Sylfaen"/>
          <w:sz w:val="20"/>
          <w:lang w:val="af-ZA"/>
        </w:rPr>
        <w:t xml:space="preserve"> </w:t>
      </w:r>
      <w:r w:rsidR="00BA08DC" w:rsidRPr="0093002B">
        <w:rPr>
          <w:rFonts w:ascii="GHEA Grapalat" w:hAnsi="GHEA Grapalat" w:cs="Sylfaen"/>
          <w:sz w:val="20"/>
          <w:lang w:val="hy-AM"/>
        </w:rPr>
        <w:t xml:space="preserve">հետո </w:t>
      </w:r>
      <w:r w:rsidR="00491A74" w:rsidRPr="0093002B">
        <w:rPr>
          <w:rFonts w:ascii="GHEA Grapalat" w:hAnsi="GHEA Grapalat" w:cs="Sylfaen"/>
          <w:sz w:val="20"/>
          <w:lang w:val="hy-AM"/>
        </w:rPr>
        <w:t xml:space="preserve">5 </w:t>
      </w:r>
      <w:r w:rsidR="00491A74" w:rsidRPr="0093002B">
        <w:rPr>
          <w:rFonts w:ascii="GHEA Grapalat" w:hAnsi="GHEA Grapalat" w:cs="Sylfaen"/>
          <w:sz w:val="20"/>
          <w:lang w:val="af-ZA"/>
        </w:rPr>
        <w:t xml:space="preserve">աշխատանքային </w:t>
      </w:r>
      <w:r w:rsidR="00491A74" w:rsidRPr="00ED36B6">
        <w:rPr>
          <w:rFonts w:ascii="GHEA Grapalat" w:hAnsi="GHEA Grapalat" w:cs="Sylfaen"/>
          <w:sz w:val="20"/>
          <w:lang w:val="hy-AM"/>
        </w:rPr>
        <w:t>օրվա</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ընթացքում</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պարտավոր</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ներկայացնել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պայմանագրի</w:t>
      </w:r>
      <w:r w:rsidR="00491A74" w:rsidRPr="0093002B">
        <w:rPr>
          <w:rFonts w:ascii="GHEA Grapalat" w:hAnsi="GHEA Grapalat" w:cs="Sylfaen"/>
          <w:sz w:val="20"/>
          <w:lang w:val="hy-AM"/>
        </w:rPr>
        <w:t xml:space="preserve"> </w:t>
      </w:r>
      <w:r w:rsidR="00491A74" w:rsidRPr="00ED36B6">
        <w:rPr>
          <w:rFonts w:ascii="GHEA Grapalat" w:hAnsi="GHEA Grapalat" w:cs="Sylfaen"/>
          <w:sz w:val="20"/>
          <w:lang w:val="hy-AM"/>
        </w:rPr>
        <w:t>ապահովում</w:t>
      </w:r>
      <w:r w:rsidR="00491A74" w:rsidRPr="0093002B">
        <w:rPr>
          <w:rFonts w:ascii="GHEA Grapalat" w:hAnsi="GHEA Grapalat" w:cs="Sylfaen"/>
          <w:sz w:val="20"/>
          <w:lang w:val="hy-AM"/>
        </w:rPr>
        <w:t>ներ</w:t>
      </w:r>
      <w:r w:rsidR="00491A74" w:rsidRPr="00ED36B6">
        <w:rPr>
          <w:rFonts w:ascii="GHEA Grapalat" w:hAnsi="GHEA Grapalat" w:cs="Sylfaen"/>
          <w:sz w:val="20"/>
          <w:lang w:val="hy-AM"/>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մասնակցի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lastRenderedPageBreak/>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վերջինս</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 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պայմանագրի </w:t>
      </w:r>
      <w:r w:rsidR="00491A74" w:rsidRPr="0093002B">
        <w:rPr>
          <w:rFonts w:ascii="GHEA Grapalat" w:hAnsi="GHEA Grapalat" w:cs="Sylfaen"/>
          <w:sz w:val="20"/>
          <w:lang w:val="af-ZA"/>
        </w:rPr>
        <w:t>(</w:t>
      </w:r>
      <w:r w:rsidR="00491A74" w:rsidRPr="0093002B">
        <w:rPr>
          <w:rFonts w:ascii="GHEA Grapalat" w:hAnsi="GHEA Grapalat" w:cs="Sylfaen"/>
          <w:sz w:val="20"/>
          <w:lang w:val="hy-AM"/>
        </w:rPr>
        <w:t>կանխավճարի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ապահովումները</w:t>
      </w:r>
      <w:r w:rsidR="003D4668" w:rsidRPr="0093002B">
        <w:rPr>
          <w:rStyle w:val="FootnoteReference"/>
          <w:rFonts w:ascii="GHEA Grapalat" w:hAnsi="GHEA Grapalat" w:cs="Sylfaen"/>
          <w:sz w:val="20"/>
          <w:lang w:val="hy-AM"/>
        </w:rPr>
        <w:footnoteReference w:id="11"/>
      </w:r>
    </w:p>
    <w:p w14:paraId="1DF2C645" w14:textId="5B9EEDF9" w:rsidR="00CF24D6" w:rsidRPr="0093002B" w:rsidRDefault="00AD6D6A" w:rsidP="00775810">
      <w:pPr>
        <w:ind w:firstLine="567"/>
        <w:jc w:val="both"/>
        <w:rPr>
          <w:rFonts w:ascii="GHEA Grapalat" w:hAnsi="GHEA Grapalat" w:cs="Arial"/>
          <w:sz w:val="20"/>
          <w:lang w:val="hy-AM"/>
        </w:rPr>
      </w:pPr>
      <w:r w:rsidRPr="0093002B">
        <w:rPr>
          <w:rFonts w:ascii="GHEA Grapalat" w:hAnsi="GHEA Grapalat" w:cs="Sylfaen"/>
          <w:sz w:val="20"/>
          <w:lang w:val="hy-AM"/>
        </w:rPr>
        <w:t>10.2</w:t>
      </w:r>
      <w:r w:rsidR="00F96621" w:rsidRPr="0093002B">
        <w:rPr>
          <w:rFonts w:ascii="GHEA Grapalat" w:hAnsi="GHEA Grapalat" w:cs="Sylfaen"/>
          <w:sz w:val="20"/>
          <w:lang w:val="af-ZA"/>
        </w:rPr>
        <w:t xml:space="preserve"> </w:t>
      </w:r>
      <w:r w:rsidR="0074145B" w:rsidRPr="006C080B">
        <w:rPr>
          <w:rFonts w:ascii="GHEA Grapalat" w:hAnsi="GHEA Grapalat" w:cs="Sylfaen"/>
          <w:b/>
          <w:bCs/>
          <w:sz w:val="20"/>
          <w:lang w:val="hy-AM"/>
        </w:rPr>
        <w:t>Որակավորման</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ապահովման</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չափը</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հավասար</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է</w:t>
      </w:r>
      <w:r w:rsidR="00491A74" w:rsidRPr="006C080B">
        <w:rPr>
          <w:rFonts w:ascii="GHEA Grapalat" w:hAnsi="GHEA Grapalat" w:cs="Sylfaen"/>
          <w:b/>
          <w:bCs/>
          <w:sz w:val="20"/>
          <w:lang w:val="hy-AM"/>
        </w:rPr>
        <w:t xml:space="preserve"> սույն ընթացակարգի շրջանակում գնվելիք աշխատանքների գնման գնի</w:t>
      </w:r>
      <w:r w:rsidR="0074145B" w:rsidRPr="006C080B">
        <w:rPr>
          <w:rFonts w:ascii="GHEA Grapalat" w:hAnsi="GHEA Grapalat" w:cs="Sylfaen"/>
          <w:b/>
          <w:bCs/>
          <w:sz w:val="20"/>
          <w:lang w:val="af-ZA"/>
        </w:rPr>
        <w:t xml:space="preserve"> </w:t>
      </w:r>
      <w:r w:rsidR="00A23958" w:rsidRPr="006C080B">
        <w:rPr>
          <w:rFonts w:ascii="GHEA Grapalat" w:hAnsi="GHEA Grapalat" w:cs="Sylfaen"/>
          <w:b/>
          <w:bCs/>
          <w:sz w:val="20"/>
          <w:lang w:val="hy-AM"/>
        </w:rPr>
        <w:t>30</w:t>
      </w:r>
      <w:r w:rsidR="000212A8" w:rsidRPr="006C080B">
        <w:rPr>
          <w:rFonts w:ascii="GHEA Grapalat" w:hAnsi="GHEA Grapalat" w:cs="Sylfaen"/>
          <w:b/>
          <w:bCs/>
          <w:sz w:val="20"/>
          <w:lang w:val="hy-AM"/>
        </w:rPr>
        <w:t xml:space="preserve"> տոկոսին</w:t>
      </w:r>
      <w:r w:rsidR="0074145B" w:rsidRPr="0093002B">
        <w:rPr>
          <w:rFonts w:ascii="GHEA Grapalat" w:hAnsi="GHEA Grapalat" w:cs="Sylfaen"/>
          <w:sz w:val="20"/>
          <w:lang w:val="af-ZA"/>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Որակավորման</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ապահովումը</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ներկայացվում</w:t>
      </w:r>
      <w:proofErr w:type="spellEnd"/>
      <w:r w:rsidR="00F96621" w:rsidRPr="0093002B">
        <w:rPr>
          <w:rFonts w:ascii="GHEA Grapalat" w:hAnsi="GHEA Grapalat" w:cs="Sylfaen"/>
          <w:sz w:val="20"/>
          <w:lang w:val="af-ZA"/>
        </w:rPr>
        <w:t xml:space="preserve"> </w:t>
      </w:r>
      <w:r w:rsidR="00F96621" w:rsidRPr="0093002B">
        <w:rPr>
          <w:rFonts w:ascii="GHEA Grapalat" w:hAnsi="GHEA Grapalat" w:cs="Sylfaen"/>
          <w:sz w:val="20"/>
        </w:rPr>
        <w:t>է</w:t>
      </w:r>
      <w:r w:rsidR="00F96621" w:rsidRPr="0093002B">
        <w:rPr>
          <w:rFonts w:ascii="GHEA Grapalat" w:hAnsi="GHEA Grapalat" w:cs="Sylfaen"/>
          <w:sz w:val="20"/>
          <w:lang w:val="af-ZA"/>
        </w:rPr>
        <w:t xml:space="preserve"> </w:t>
      </w:r>
      <w:r w:rsidR="0060037D" w:rsidRPr="0093002B">
        <w:rPr>
          <w:rFonts w:ascii="GHEA Grapalat" w:hAnsi="GHEA Grapalat" w:cs="Sylfaen"/>
          <w:sz w:val="20"/>
          <w:lang w:val="hy-AM"/>
        </w:rPr>
        <w:t xml:space="preserve">բանկային երախիքի </w:t>
      </w:r>
      <w:proofErr w:type="spellStart"/>
      <w:r w:rsidR="000212A8" w:rsidRPr="0093002B">
        <w:rPr>
          <w:rFonts w:ascii="GHEA Grapalat" w:hAnsi="GHEA Grapalat" w:cs="Sylfaen"/>
          <w:sz w:val="20"/>
        </w:rPr>
        <w:t>կամ</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կանխիկ</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փողի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կամ</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բանկերի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կողմից</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տրամադրված</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երաշխիքների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ձևով</w:t>
      </w:r>
      <w:proofErr w:type="spellEnd"/>
      <w:r w:rsidR="000212A8" w:rsidRPr="0093002B">
        <w:rPr>
          <w:rFonts w:ascii="GHEA Grapalat" w:hAnsi="GHEA Grapalat" w:cs="Sylfaen"/>
          <w:sz w:val="20"/>
        </w:rPr>
        <w:t>։</w:t>
      </w:r>
      <w:r w:rsidR="000212A8"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Ընդ</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որում</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ապահովումը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պետք</w:t>
      </w:r>
      <w:proofErr w:type="spellEnd"/>
      <w:r w:rsidR="00DF68A6" w:rsidRPr="0093002B">
        <w:rPr>
          <w:rFonts w:ascii="GHEA Grapalat" w:hAnsi="GHEA Grapalat" w:cs="Sylfaen"/>
          <w:sz w:val="20"/>
          <w:lang w:val="af-ZA"/>
        </w:rPr>
        <w:t xml:space="preserve"> </w:t>
      </w:r>
      <w:r w:rsidR="00DF68A6" w:rsidRPr="0093002B">
        <w:rPr>
          <w:rFonts w:ascii="GHEA Grapalat" w:hAnsi="GHEA Grapalat" w:cs="Sylfaen"/>
          <w:sz w:val="20"/>
        </w:rPr>
        <w:t>է</w:t>
      </w:r>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վավեր</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լինի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առնվազն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մինչև</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պայմանագրի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կատարման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արդյունքը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պատվիրատուից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կողմից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ամբողջական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ընդունվելու</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օրվան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հաջորդող</w:t>
      </w:r>
      <w:proofErr w:type="spellEnd"/>
      <w:r w:rsidR="00DF68A6" w:rsidRPr="0093002B">
        <w:rPr>
          <w:rFonts w:ascii="GHEA Grapalat" w:hAnsi="GHEA Grapalat" w:cs="Sylfaen"/>
          <w:sz w:val="20"/>
          <w:lang w:val="af-ZA"/>
        </w:rPr>
        <w:t xml:space="preserve"> </w:t>
      </w:r>
      <w:r w:rsidR="008D74A0">
        <w:rPr>
          <w:rFonts w:ascii="GHEA Grapalat" w:hAnsi="GHEA Grapalat" w:cs="Sylfaen"/>
          <w:sz w:val="20"/>
          <w:lang w:val="af-ZA"/>
        </w:rPr>
        <w:t>9</w:t>
      </w:r>
      <w:r w:rsidR="00CF12EE" w:rsidRPr="0093002B">
        <w:rPr>
          <w:rFonts w:ascii="GHEA Grapalat" w:hAnsi="GHEA Grapalat" w:cs="Sylfaen"/>
          <w:sz w:val="20"/>
          <w:lang w:val="af-ZA"/>
        </w:rPr>
        <w:t>0</w:t>
      </w:r>
      <w:r w:rsidR="00DF68A6" w:rsidRPr="0093002B">
        <w:rPr>
          <w:rFonts w:ascii="GHEA Grapalat" w:hAnsi="GHEA Grapalat" w:cs="Sylfaen"/>
          <w:sz w:val="20"/>
          <w:lang w:val="af-ZA"/>
        </w:rPr>
        <w:t>-</w:t>
      </w:r>
      <w:proofErr w:type="spellStart"/>
      <w:r w:rsidR="00DF68A6" w:rsidRPr="0093002B">
        <w:rPr>
          <w:rFonts w:ascii="GHEA Grapalat" w:hAnsi="GHEA Grapalat" w:cs="Sylfaen"/>
          <w:sz w:val="20"/>
        </w:rPr>
        <w:t>րդ</w:t>
      </w:r>
      <w:proofErr w:type="spellEnd"/>
      <w:r w:rsidR="00DF68A6" w:rsidRPr="0093002B">
        <w:rPr>
          <w:rFonts w:ascii="GHEA Grapalat" w:hAnsi="GHEA Grapalat" w:cs="Sylfaen"/>
          <w:sz w:val="20"/>
          <w:lang w:val="af-ZA"/>
        </w:rPr>
        <w:t xml:space="preserve"> </w:t>
      </w:r>
      <w:proofErr w:type="spellStart"/>
      <w:r w:rsidR="00A558B9" w:rsidRPr="0093002B">
        <w:rPr>
          <w:rFonts w:ascii="GHEA Grapalat" w:hAnsi="GHEA Grapalat" w:cs="Sylfaen"/>
          <w:sz w:val="20"/>
        </w:rPr>
        <w:t>աշխատանքային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օրը</w:t>
      </w:r>
      <w:proofErr w:type="spellEnd"/>
      <w:r w:rsidR="00DF68A6" w:rsidRPr="0093002B">
        <w:rPr>
          <w:rFonts w:ascii="GHEA Grapalat" w:hAnsi="GHEA Grapalat" w:cs="Sylfaen"/>
          <w:sz w:val="20"/>
          <w:lang w:val="af-ZA"/>
        </w:rPr>
        <w:t xml:space="preserve"> </w:t>
      </w:r>
      <w:proofErr w:type="spellStart"/>
      <w:r w:rsidR="00F96621" w:rsidRPr="0093002B">
        <w:rPr>
          <w:rFonts w:ascii="GHEA Grapalat" w:hAnsi="GHEA Grapalat" w:cs="Arial"/>
          <w:sz w:val="20"/>
        </w:rPr>
        <w:t>ներառյալ</w:t>
      </w:r>
      <w:proofErr w:type="spellEnd"/>
      <w:r w:rsidR="003D4668" w:rsidRPr="0093002B">
        <w:rPr>
          <w:rFonts w:ascii="GHEA Grapalat" w:hAnsi="GHEA Grapalat" w:cs="Arial"/>
          <w:sz w:val="20"/>
          <w:lang w:val="hy-AM"/>
        </w:rPr>
        <w:t>:</w:t>
      </w:r>
      <w:r w:rsidR="003D4668" w:rsidRPr="0093002B">
        <w:rPr>
          <w:rStyle w:val="FootnoteReference"/>
          <w:rFonts w:ascii="GHEA Grapalat" w:hAnsi="GHEA Grapalat" w:cs="Arial"/>
          <w:sz w:val="20"/>
        </w:rPr>
        <w:footnoteReference w:id="12"/>
      </w:r>
    </w:p>
    <w:p w14:paraId="05ACF673" w14:textId="035F3335" w:rsidR="00775810" w:rsidRPr="0093002B" w:rsidRDefault="00775810" w:rsidP="00775810">
      <w:pPr>
        <w:ind w:firstLine="567"/>
        <w:jc w:val="both"/>
        <w:rPr>
          <w:rFonts w:ascii="GHEA Grapalat" w:hAnsi="GHEA Grapalat" w:cs="Arial"/>
          <w:sz w:val="20"/>
          <w:lang w:val="hy-AM"/>
        </w:rPr>
      </w:pPr>
      <w:r w:rsidRPr="0093002B">
        <w:rPr>
          <w:rFonts w:ascii="GHEA Grapalat" w:hAnsi="GHEA Grapalat" w:cs="Arial"/>
          <w:sz w:val="20"/>
          <w:lang w:val="hy-AM"/>
        </w:rPr>
        <w:t>Եթե</w:t>
      </w:r>
      <w:r w:rsidRPr="0093002B">
        <w:rPr>
          <w:rFonts w:ascii="GHEA Grapalat" w:hAnsi="GHEA Grapalat" w:cs="Arial"/>
          <w:sz w:val="20"/>
          <w:lang w:val="af-ZA"/>
        </w:rPr>
        <w:t xml:space="preserve"> </w:t>
      </w:r>
      <w:r w:rsidRPr="0093002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sidRPr="0093002B">
        <w:rPr>
          <w:rFonts w:ascii="GHEA Grapalat" w:hAnsi="GHEA Grapalat" w:cs="Arial"/>
          <w:sz w:val="20"/>
          <w:lang w:val="hy-AM"/>
        </w:rPr>
        <w:t xml:space="preserve"> մասով </w:t>
      </w:r>
      <w:r w:rsidR="000212A8" w:rsidRPr="0093002B">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93002B">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93002B">
        <w:rPr>
          <w:rFonts w:ascii="GHEA Grapalat" w:hAnsi="GHEA Grapalat" w:cs="Arial"/>
          <w:sz w:val="20"/>
          <w:lang w:val="hy-AM"/>
        </w:rPr>
        <w:t xml:space="preserve"> </w:t>
      </w:r>
      <w:r w:rsidR="00D4097A" w:rsidRPr="0093002B">
        <w:rPr>
          <w:rFonts w:ascii="GHEA Grapalat" w:hAnsi="GHEA Grapalat" w:cs="Sylfaen"/>
          <w:sz w:val="20"/>
          <w:lang w:val="hy-AM"/>
        </w:rPr>
        <w:t xml:space="preserve"> </w:t>
      </w: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523BC13"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93002B">
        <w:rPr>
          <w:rFonts w:ascii="GHEA Grapalat" w:hAnsi="GHEA Grapalat" w:cs="Arial"/>
          <w:sz w:val="20"/>
          <w:lang w:val="hy-AM"/>
        </w:rPr>
        <w:t xml:space="preserve"> այդ փուլի գումարի նկատմամբ հաշվարկված համամասնությամբ։</w:t>
      </w:r>
      <w:r w:rsidRPr="0093002B">
        <w:rPr>
          <w:rFonts w:ascii="GHEA Grapalat" w:hAnsi="GHEA Grapalat" w:cs="Arial"/>
          <w:sz w:val="20"/>
          <w:lang w:val="hy-AM"/>
        </w:rPr>
        <w:t xml:space="preserve">  </w:t>
      </w:r>
    </w:p>
    <w:p w14:paraId="16F2E8A4" w14:textId="29C36EA7" w:rsidR="00775810" w:rsidRPr="0093002B" w:rsidRDefault="00D4097A" w:rsidP="00775810">
      <w:pPr>
        <w:ind w:firstLine="567"/>
        <w:jc w:val="both"/>
        <w:rPr>
          <w:rFonts w:ascii="GHEA Grapalat" w:hAnsi="GHEA Grapalat" w:cs="Arial"/>
          <w:sz w:val="20"/>
          <w:lang w:val="hy-AM"/>
        </w:rPr>
      </w:pPr>
      <w:r w:rsidRPr="0093002B">
        <w:rPr>
          <w:rFonts w:ascii="GHEA Grapalat" w:hAnsi="GHEA Grapalat" w:cs="Arial"/>
          <w:sz w:val="20"/>
          <w:lang w:val="hy-AM"/>
        </w:rPr>
        <w:t>Բանկային ե</w:t>
      </w:r>
      <w:r w:rsidR="00775810" w:rsidRPr="0093002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3D4668" w:rsidRPr="0093002B">
        <w:rPr>
          <w:rStyle w:val="FootnoteReference"/>
          <w:rFonts w:ascii="GHEA Grapalat" w:hAnsi="GHEA Grapalat" w:cs="Arial"/>
          <w:sz w:val="20"/>
          <w:lang w:val="hy-AM"/>
        </w:rPr>
        <w:footnoteReference w:id="13"/>
      </w:r>
    </w:p>
    <w:p w14:paraId="7523BB5C" w14:textId="1E28BAEC" w:rsidR="00C849E5" w:rsidRPr="0093002B" w:rsidRDefault="00C849E5" w:rsidP="00BF639B">
      <w:pPr>
        <w:pStyle w:val="NormalWeb"/>
        <w:shd w:val="clear" w:color="auto" w:fill="FFFFFF"/>
        <w:spacing w:before="0" w:beforeAutospacing="0" w:after="0" w:afterAutospacing="0"/>
        <w:ind w:firstLine="567"/>
        <w:jc w:val="both"/>
        <w:rPr>
          <w:rFonts w:ascii="GHEA Grapalat" w:hAnsi="GHEA Grapalat" w:cs="Arial"/>
          <w:sz w:val="20"/>
          <w:lang w:val="hy-AM"/>
        </w:rPr>
      </w:pPr>
      <w:r w:rsidRPr="0093002B">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93002B" w:rsidRDefault="00501A05" w:rsidP="00501A05">
      <w:pPr>
        <w:ind w:firstLine="567"/>
        <w:jc w:val="both"/>
        <w:rPr>
          <w:rFonts w:ascii="GHEA Grapalat" w:hAnsi="GHEA Grapalat" w:cs="Arial"/>
          <w:sz w:val="20"/>
          <w:lang w:val="hy-AM"/>
        </w:rPr>
      </w:pPr>
      <w:r w:rsidRPr="0093002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7DD51C6C" w:rsidR="00281740" w:rsidRPr="0093002B" w:rsidRDefault="00281740" w:rsidP="00281740">
      <w:pPr>
        <w:ind w:firstLine="567"/>
        <w:jc w:val="both"/>
        <w:rPr>
          <w:rFonts w:ascii="GHEA Grapalat" w:hAnsi="GHEA Grapalat" w:cs="Sylfaen"/>
          <w:sz w:val="20"/>
          <w:vertAlign w:val="superscript"/>
          <w:lang w:val="hy-AM"/>
        </w:rPr>
      </w:pPr>
      <w:r w:rsidRPr="0093002B">
        <w:rPr>
          <w:rFonts w:ascii="GHEA Grapalat" w:hAnsi="GHEA Grapalat" w:cs="Sylfaen"/>
          <w:sz w:val="20"/>
          <w:lang w:val="hy-AM"/>
        </w:rPr>
        <w:t>10.3. 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ապահովման</w:t>
      </w:r>
      <w:r w:rsidRPr="0093002B">
        <w:rPr>
          <w:rFonts w:ascii="GHEA Grapalat" w:hAnsi="GHEA Grapalat" w:cs="Sylfaen"/>
          <w:sz w:val="20"/>
          <w:lang w:val="af-ZA"/>
        </w:rPr>
        <w:t xml:space="preserve"> </w:t>
      </w:r>
      <w:r w:rsidRPr="0093002B">
        <w:rPr>
          <w:rFonts w:ascii="GHEA Grapalat" w:hAnsi="GHEA Grapalat" w:cs="Sylfaen"/>
          <w:sz w:val="20"/>
          <w:lang w:val="hy-AM"/>
        </w:rPr>
        <w:t>չափը</w:t>
      </w:r>
      <w:r w:rsidRPr="0093002B">
        <w:rPr>
          <w:rFonts w:ascii="GHEA Grapalat" w:hAnsi="GHEA Grapalat" w:cs="Sylfaen"/>
          <w:sz w:val="20"/>
          <w:lang w:val="af-ZA"/>
        </w:rPr>
        <w:t xml:space="preserve"> </w:t>
      </w:r>
      <w:r w:rsidRPr="0093002B">
        <w:rPr>
          <w:rFonts w:ascii="GHEA Grapalat" w:hAnsi="GHEA Grapalat" w:cs="Sylfaen"/>
          <w:sz w:val="20"/>
          <w:lang w:val="hy-AM"/>
        </w:rPr>
        <w:t>կազմում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00D4097A" w:rsidRPr="0093002B">
        <w:rPr>
          <w:rFonts w:ascii="GHEA Grapalat" w:hAnsi="GHEA Grapalat" w:cs="Sylfaen"/>
          <w:sz w:val="20"/>
          <w:lang w:val="hy-AM"/>
        </w:rPr>
        <w:t xml:space="preserve">գնման </w:t>
      </w:r>
      <w:r w:rsidRPr="0093002B">
        <w:rPr>
          <w:rFonts w:ascii="GHEA Grapalat" w:hAnsi="GHEA Grapalat" w:cs="Sylfaen"/>
          <w:sz w:val="20"/>
          <w:lang w:val="hy-AM"/>
        </w:rPr>
        <w:t>գնի</w:t>
      </w:r>
      <w:r w:rsidRPr="0093002B">
        <w:rPr>
          <w:rFonts w:ascii="GHEA Grapalat" w:hAnsi="GHEA Grapalat" w:cs="Sylfaen"/>
          <w:sz w:val="20"/>
          <w:lang w:val="af-ZA"/>
        </w:rPr>
        <w:t xml:space="preserve"> 10  </w:t>
      </w:r>
      <w:r w:rsidRPr="0093002B">
        <w:rPr>
          <w:rFonts w:ascii="GHEA Grapalat" w:hAnsi="GHEA Grapalat" w:cs="Sylfaen"/>
          <w:sz w:val="20"/>
          <w:lang w:val="hy-AM"/>
        </w:rPr>
        <w:t>տոկոսը:</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w:t>
      </w:r>
      <w:r w:rsidR="00D4097A" w:rsidRPr="0093002B">
        <w:rPr>
          <w:rFonts w:ascii="GHEA Grapalat" w:hAnsi="GHEA Grapalat" w:cs="Sylfaen"/>
          <w:sz w:val="20"/>
          <w:lang w:val="hy-AM"/>
        </w:rPr>
        <w:lastRenderedPageBreak/>
        <w:t xml:space="preserve">ապահովման չափը հաշվարկվում է պայմանագրի գնի նկատմամբ: </w:t>
      </w:r>
      <w:r w:rsidR="00501A05" w:rsidRPr="0093002B">
        <w:rPr>
          <w:rFonts w:ascii="GHEA Grapalat" w:hAnsi="GHEA Grapalat" w:cs="Sylfaen"/>
          <w:sz w:val="20"/>
          <w:lang w:val="hy-AM"/>
        </w:rPr>
        <w:t xml:space="preserve"> Պայմանագրի ապահովումը ներկայացվում է բանկային երախիքի </w:t>
      </w:r>
      <w:r w:rsidR="007862B1" w:rsidRPr="0093002B">
        <w:rPr>
          <w:rFonts w:ascii="GHEA Grapalat" w:hAnsi="GHEA Grapalat" w:cs="Sylfaen"/>
          <w:sz w:val="20"/>
          <w:lang w:val="hy-AM"/>
        </w:rPr>
        <w:t xml:space="preserve">(հավելված 5) </w:t>
      </w:r>
      <w:r w:rsidR="00501A05" w:rsidRPr="0093002B">
        <w:rPr>
          <w:rFonts w:ascii="GHEA Grapalat" w:hAnsi="GHEA Grapalat" w:cs="Sylfaen"/>
          <w:sz w:val="20"/>
          <w:lang w:val="hy-AM"/>
        </w:rPr>
        <w:t>կամ կան</w:t>
      </w:r>
      <w:r w:rsidR="007862B1" w:rsidRPr="0093002B">
        <w:rPr>
          <w:rFonts w:ascii="GHEA Grapalat" w:hAnsi="GHEA Grapalat" w:cs="Sylfaen"/>
          <w:sz w:val="20"/>
          <w:lang w:val="hy-AM"/>
        </w:rPr>
        <w:t>խ</w:t>
      </w:r>
      <w:r w:rsidR="00501A05" w:rsidRPr="0093002B">
        <w:rPr>
          <w:rFonts w:ascii="GHEA Grapalat" w:hAnsi="GHEA Grapalat" w:cs="Sylfaen"/>
          <w:sz w:val="20"/>
          <w:lang w:val="hy-AM"/>
        </w:rPr>
        <w:t>ի</w:t>
      </w:r>
      <w:r w:rsidR="000464DB" w:rsidRPr="0093002B">
        <w:rPr>
          <w:rFonts w:ascii="GHEA Grapalat" w:hAnsi="GHEA Grapalat" w:cs="Sylfaen"/>
          <w:sz w:val="20"/>
          <w:lang w:val="hy-AM"/>
        </w:rPr>
        <w:t>կ</w:t>
      </w:r>
      <w:r w:rsidR="00501A05" w:rsidRPr="0093002B">
        <w:rPr>
          <w:rFonts w:ascii="GHEA Grapalat" w:hAnsi="GHEA Grapalat" w:cs="Sylfaen"/>
          <w:sz w:val="20"/>
          <w:lang w:val="hy-AM"/>
        </w:rPr>
        <w:t xml:space="preserve"> փողի ձևով:</w:t>
      </w:r>
      <w:r w:rsidR="00BF639B" w:rsidRPr="0093002B">
        <w:rPr>
          <w:rStyle w:val="FootnoteReference"/>
          <w:rFonts w:ascii="GHEA Grapalat" w:hAnsi="GHEA Grapalat" w:cs="Sylfaen"/>
          <w:sz w:val="20"/>
          <w:lang w:val="hy-AM"/>
        </w:rPr>
        <w:footnoteReference w:id="14"/>
      </w:r>
    </w:p>
    <w:p w14:paraId="04A24BC8" w14:textId="7F420C61" w:rsidR="00F562EA" w:rsidRPr="0093002B" w:rsidRDefault="00F562EA" w:rsidP="00BF639B">
      <w:pPr>
        <w:shd w:val="clear" w:color="auto" w:fill="FFFFFF"/>
        <w:ind w:firstLine="375"/>
        <w:jc w:val="both"/>
        <w:rPr>
          <w:rFonts w:ascii="GHEA Grapalat" w:hAnsi="GHEA Grapalat"/>
          <w:lang w:val="hy-AM"/>
        </w:rPr>
      </w:pPr>
      <w:r w:rsidRPr="009300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3002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93002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93002B">
        <w:rPr>
          <w:rFonts w:ascii="GHEA Grapalat" w:hAnsi="GHEA Grapalat"/>
          <w:lang w:val="hy-AM"/>
        </w:rPr>
        <w:t xml:space="preserve"> </w:t>
      </w:r>
    </w:p>
    <w:p w14:paraId="6141ED27" w14:textId="77777777"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1D49EB" w:rsidRPr="0093002B">
        <w:rPr>
          <w:rFonts w:ascii="GHEA Grapalat" w:hAnsi="GHEA Grapalat" w:cs="Sylfaen"/>
          <w:sz w:val="20"/>
          <w:lang w:val="hy-AM"/>
        </w:rPr>
        <w:t>9</w:t>
      </w:r>
      <w:r w:rsidRPr="0093002B">
        <w:rPr>
          <w:rFonts w:ascii="GHEA Grapalat" w:hAnsi="GHEA Grapalat" w:cs="Sylfaen"/>
          <w:sz w:val="20"/>
          <w:lang w:val="hy-AM"/>
        </w:rPr>
        <w:t xml:space="preserve">0-րդ </w:t>
      </w:r>
      <w:r w:rsidR="00A558B9" w:rsidRPr="0093002B">
        <w:rPr>
          <w:rFonts w:ascii="GHEA Grapalat" w:hAnsi="GHEA Grapalat" w:cs="Sylfaen"/>
          <w:sz w:val="20"/>
          <w:lang w:val="hy-AM"/>
        </w:rPr>
        <w:t>աշխատանքային</w:t>
      </w:r>
      <w:r w:rsidRPr="0093002B">
        <w:rPr>
          <w:rFonts w:ascii="GHEA Grapalat" w:hAnsi="GHEA Grapalat" w:cs="Sylfaen"/>
          <w:sz w:val="20"/>
          <w:lang w:val="hy-AM"/>
        </w:rPr>
        <w:t xml:space="preserve"> օրը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93002B" w:rsidRDefault="00281740" w:rsidP="00F96621">
      <w:pPr>
        <w:ind w:firstLine="567"/>
        <w:jc w:val="both"/>
        <w:rPr>
          <w:rFonts w:ascii="GHEA Grapalat" w:hAnsi="GHEA Grapalat" w:cs="Arial"/>
          <w:sz w:val="20"/>
          <w:lang w:val="hy-AM"/>
        </w:rPr>
      </w:pPr>
      <w:r w:rsidRPr="0093002B">
        <w:rPr>
          <w:rFonts w:ascii="GHEA Grapalat" w:hAnsi="GHEA Grapalat" w:cs="Sylfaen"/>
          <w:sz w:val="20"/>
          <w:lang w:val="hy-AM"/>
        </w:rPr>
        <w:t xml:space="preserve">10.4 </w:t>
      </w:r>
      <w:r w:rsidR="00441C20" w:rsidRPr="0093002B">
        <w:rPr>
          <w:rFonts w:ascii="GHEA Grapalat" w:hAnsi="GHEA Grapalat" w:cs="Arial"/>
          <w:sz w:val="20"/>
          <w:lang w:val="hy-AM"/>
        </w:rPr>
        <w:t>Ե</w:t>
      </w:r>
      <w:r w:rsidR="00F96621" w:rsidRPr="0093002B">
        <w:rPr>
          <w:rFonts w:ascii="GHEA Grapalat" w:hAnsi="GHEA Grapalat" w:cs="Arial"/>
          <w:sz w:val="20"/>
          <w:lang w:val="hy-AM"/>
        </w:rPr>
        <w:t>թե</w:t>
      </w:r>
      <w:r w:rsidRPr="0093002B">
        <w:rPr>
          <w:rFonts w:ascii="GHEA Grapalat" w:hAnsi="GHEA Grapalat" w:cs="Arial"/>
          <w:sz w:val="20"/>
          <w:lang w:val="hy-AM"/>
        </w:rPr>
        <w:t xml:space="preserve"> </w:t>
      </w:r>
      <w:r w:rsidR="00F96621" w:rsidRPr="0093002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3002B">
        <w:rPr>
          <w:rFonts w:ascii="GHEA Grapalat" w:hAnsi="GHEA Grapalat" w:cs="Arial"/>
          <w:sz w:val="20"/>
          <w:lang w:val="hy-AM"/>
        </w:rPr>
        <w:t xml:space="preserve">որակավորման և պայմանագրի ապահովումները ներկայացվում են </w:t>
      </w:r>
      <w:r w:rsidR="00F96621" w:rsidRPr="0093002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3002B">
        <w:rPr>
          <w:rFonts w:ascii="GHEA Grapalat" w:hAnsi="GHEA Grapalat" w:cs="Arial"/>
          <w:sz w:val="20"/>
          <w:lang w:val="hy-AM"/>
        </w:rPr>
        <w:t>՝</w:t>
      </w:r>
    </w:p>
    <w:p w14:paraId="7A3BD8BC" w14:textId="73B9A67F" w:rsidR="001C336A" w:rsidRPr="0093002B" w:rsidRDefault="00F96621" w:rsidP="00EF3662">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543250" w:rsidRPr="0093002B">
        <w:rPr>
          <w:rFonts w:ascii="GHEA Grapalat" w:hAnsi="GHEA Grapalat" w:cs="Arial"/>
          <w:sz w:val="20"/>
          <w:lang w:val="hy-AM"/>
        </w:rPr>
        <w:t xml:space="preserve">նախատեսված ֆինանսական միջոցները գերազանցում են </w:t>
      </w:r>
      <w:r w:rsidR="0033399B" w:rsidRPr="0093002B">
        <w:rPr>
          <w:rFonts w:ascii="GHEA Grapalat" w:hAnsi="GHEA Grapalat" w:cs="Arial"/>
          <w:sz w:val="20"/>
          <w:lang w:val="hy-AM"/>
        </w:rPr>
        <w:t>25</w:t>
      </w:r>
      <w:r w:rsidR="00543250" w:rsidRPr="0093002B">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93002B">
        <w:rPr>
          <w:rFonts w:ascii="GHEA Grapalat" w:hAnsi="GHEA Grapalat" w:cs="Arial"/>
          <w:sz w:val="20"/>
          <w:lang w:val="hy-AM"/>
        </w:rPr>
        <w:t xml:space="preserve"> և որակավորման</w:t>
      </w:r>
      <w:r w:rsidR="00543250" w:rsidRPr="0093002B">
        <w:rPr>
          <w:rFonts w:ascii="GHEA Grapalat" w:hAnsi="GHEA Grapalat" w:cs="Arial"/>
          <w:sz w:val="20"/>
          <w:lang w:val="hy-AM"/>
        </w:rPr>
        <w:t xml:space="preserve"> ապահովում</w:t>
      </w:r>
      <w:r w:rsidR="0033399B" w:rsidRPr="0093002B">
        <w:rPr>
          <w:rFonts w:ascii="GHEA Grapalat" w:hAnsi="GHEA Grapalat" w:cs="Arial"/>
          <w:sz w:val="20"/>
          <w:lang w:val="hy-AM"/>
        </w:rPr>
        <w:t>ներ</w:t>
      </w:r>
      <w:r w:rsidR="00543250" w:rsidRPr="0093002B">
        <w:rPr>
          <w:rFonts w:ascii="GHEA Grapalat" w:hAnsi="GHEA Grapalat" w:cs="Arial"/>
          <w:sz w:val="20"/>
          <w:lang w:val="hy-AM"/>
        </w:rPr>
        <w:t xml:space="preserve">ը, հատկացված ֆինանսական միջոցների մասով, ներկայացվում </w:t>
      </w:r>
      <w:r w:rsidR="0033399B" w:rsidRPr="0093002B">
        <w:rPr>
          <w:rFonts w:ascii="GHEA Grapalat" w:hAnsi="GHEA Grapalat" w:cs="Arial"/>
          <w:sz w:val="20"/>
          <w:lang w:val="hy-AM"/>
        </w:rPr>
        <w:t xml:space="preserve">են </w:t>
      </w:r>
      <w:r w:rsidR="00543250" w:rsidRPr="0093002B">
        <w:rPr>
          <w:rFonts w:ascii="GHEA Grapalat" w:hAnsi="GHEA Grapalat" w:cs="Arial"/>
          <w:sz w:val="20"/>
          <w:lang w:val="hy-AM"/>
        </w:rPr>
        <w:t xml:space="preserve"> </w:t>
      </w:r>
      <w:r w:rsidR="00D4097A" w:rsidRPr="0093002B">
        <w:rPr>
          <w:rFonts w:ascii="GHEA Grapalat" w:hAnsi="GHEA Grapalat" w:cs="Arial"/>
          <w:sz w:val="20"/>
          <w:lang w:val="hy-AM"/>
        </w:rPr>
        <w:t xml:space="preserve">բանկային </w:t>
      </w:r>
      <w:r w:rsidR="00543250" w:rsidRPr="0093002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93002B" w:rsidRDefault="00030D40" w:rsidP="00EF3662">
      <w:pPr>
        <w:ind w:firstLine="567"/>
        <w:jc w:val="both"/>
        <w:rPr>
          <w:rFonts w:ascii="GHEA Grapalat" w:hAnsi="GHEA Grapalat" w:cs="Sylfaen"/>
          <w:sz w:val="20"/>
          <w:lang w:val="hy-AM"/>
        </w:rPr>
      </w:pPr>
      <w:r w:rsidRPr="0093002B">
        <w:rPr>
          <w:rFonts w:ascii="GHEA Grapalat" w:hAnsi="GHEA Grapalat" w:cs="Sylfaen"/>
          <w:sz w:val="20"/>
          <w:lang w:val="af-ZA"/>
        </w:rPr>
        <w:t>10</w:t>
      </w:r>
      <w:r w:rsidR="005162B1" w:rsidRPr="0093002B">
        <w:rPr>
          <w:rFonts w:ascii="GHEA Grapalat" w:hAnsi="GHEA Grapalat" w:cs="Sylfaen"/>
          <w:sz w:val="20"/>
          <w:lang w:val="af-ZA"/>
        </w:rPr>
        <w:t>.</w:t>
      </w:r>
      <w:r w:rsidR="00F02DBC" w:rsidRPr="0093002B">
        <w:rPr>
          <w:rFonts w:ascii="GHEA Grapalat" w:hAnsi="GHEA Grapalat" w:cs="Sylfaen"/>
          <w:sz w:val="20"/>
          <w:lang w:val="af-ZA"/>
        </w:rPr>
        <w:t>6</w:t>
      </w:r>
      <w:r w:rsidR="00D93027" w:rsidRPr="0093002B">
        <w:rPr>
          <w:rFonts w:ascii="GHEA Grapalat" w:hAnsi="GHEA Grapalat" w:cs="Sylfaen"/>
          <w:sz w:val="20"/>
          <w:lang w:val="af-ZA"/>
        </w:rPr>
        <w:t xml:space="preserve"> </w:t>
      </w:r>
      <w:r w:rsidR="00F02DBC" w:rsidRPr="0093002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4F1A01D3" w:rsidR="002A0AD3" w:rsidRPr="004E3618" w:rsidRDefault="00ED36B6"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2A0AD3"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4E3618">
        <w:rPr>
          <w:rFonts w:ascii="GHEA Grapalat" w:hAnsi="GHEA Grapalat" w:cs="Sylfaen"/>
          <w:sz w:val="20"/>
          <w:lang w:val="hy-AM"/>
        </w:rPr>
        <w:t>ՀՀ ֆինանսների նախարարություն</w:t>
      </w:r>
      <w:r w:rsidR="002A0AD3" w:rsidRPr="004E3618">
        <w:rPr>
          <w:rFonts w:ascii="GHEA Grapalat" w:hAnsi="GHEA Grapalat" w:cs="Sylfaen"/>
          <w:sz w:val="20"/>
          <w:lang w:val="af-ZA"/>
        </w:rPr>
        <w:t>, ներկայացնում է</w:t>
      </w:r>
      <w:r w:rsidR="009A2DC2" w:rsidRPr="004E3618">
        <w:rPr>
          <w:rFonts w:ascii="GHEA Grapalat" w:hAnsi="GHEA Grapalat" w:cs="Sylfaen"/>
          <w:sz w:val="20"/>
          <w:lang w:val="hy-AM"/>
        </w:rPr>
        <w:t xml:space="preserve"> գրավոր՝</w:t>
      </w:r>
      <w:r w:rsidR="002A0AD3" w:rsidRPr="004E3618">
        <w:rPr>
          <w:rFonts w:ascii="GHEA Grapalat" w:hAnsi="GHEA Grapalat" w:cs="Sylfaen"/>
          <w:sz w:val="20"/>
          <w:lang w:val="af-ZA"/>
        </w:rPr>
        <w:t xml:space="preserve"> ապահովման վճարման հիմքը առաջանալու օրվան հաջորդող </w:t>
      </w:r>
      <w:r w:rsidR="00DA156F" w:rsidRPr="004E3618">
        <w:rPr>
          <w:rFonts w:ascii="GHEA Grapalat" w:hAnsi="GHEA Grapalat" w:cs="Sylfaen"/>
          <w:sz w:val="20"/>
          <w:lang w:val="hy-AM"/>
        </w:rPr>
        <w:t>հինգ</w:t>
      </w:r>
      <w:r w:rsidR="00DA156F" w:rsidRPr="004E3618">
        <w:rPr>
          <w:rFonts w:ascii="GHEA Grapalat" w:hAnsi="GHEA Grapalat" w:cs="Sylfaen"/>
          <w:sz w:val="20"/>
          <w:lang w:val="af-ZA"/>
        </w:rPr>
        <w:t xml:space="preserve"> </w:t>
      </w:r>
      <w:r w:rsidR="002A0AD3" w:rsidRPr="004E3618">
        <w:rPr>
          <w:rFonts w:ascii="GHEA Grapalat" w:hAnsi="GHEA Grapalat" w:cs="Sylfaen"/>
          <w:sz w:val="20"/>
          <w:lang w:val="af-ZA"/>
        </w:rPr>
        <w:t xml:space="preserve">աշխատանքային օրվա ընթացքում: Եթե ապահովման վճարման պահանջը բանկի </w:t>
      </w:r>
      <w:r w:rsidR="00452173" w:rsidRPr="004E3618">
        <w:rPr>
          <w:rFonts w:ascii="GHEA Grapalat" w:hAnsi="GHEA Grapalat" w:cs="Sylfaen"/>
          <w:sz w:val="20"/>
          <w:lang w:val="hy-AM"/>
        </w:rPr>
        <w:t xml:space="preserve">կամ ՀՀ ֆինանսների նախարարության </w:t>
      </w:r>
      <w:r w:rsidR="002A0AD3"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4E3618">
        <w:rPr>
          <w:rFonts w:ascii="GHEA Grapalat" w:hAnsi="GHEA Grapalat" w:cs="Sylfaen"/>
          <w:sz w:val="20"/>
          <w:lang w:val="hy-AM"/>
        </w:rPr>
        <w:t xml:space="preserve">գրավոր </w:t>
      </w:r>
      <w:r w:rsidR="002A0AD3"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A96D78E" w14:textId="17A7C567" w:rsidR="00DA156F" w:rsidRPr="004E3618" w:rsidRDefault="00ED36B6" w:rsidP="00DA156F">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DA156F" w:rsidRPr="004E3618">
        <w:rPr>
          <w:rFonts w:ascii="GHEA Grapalat" w:hAnsi="GHEA Grapalat" w:cs="Sylfaen"/>
          <w:sz w:val="20"/>
          <w:lang w:val="hy-AM"/>
        </w:rPr>
        <w:t xml:space="preserve">10.8 </w:t>
      </w:r>
      <w:r w:rsidR="00DA156F" w:rsidRPr="004E3618">
        <w:rPr>
          <w:rFonts w:ascii="GHEA Grapalat" w:hAnsi="GHEA Grapalat" w:cs="Sylfaen"/>
          <w:sz w:val="20"/>
          <w:lang w:val="af-ZA"/>
        </w:rPr>
        <w:t xml:space="preserve">Պատվիրատուի ղեկավարը </w:t>
      </w:r>
      <w:r w:rsidR="00DA156F" w:rsidRPr="004E3618">
        <w:rPr>
          <w:rFonts w:ascii="GHEA Grapalat" w:hAnsi="GHEA Grapalat" w:cs="Sylfaen"/>
          <w:sz w:val="20"/>
          <w:lang w:val="hy-AM"/>
        </w:rPr>
        <w:t>պայմանագրի կամ որակավորման</w:t>
      </w:r>
      <w:r w:rsidR="00DA156F" w:rsidRPr="004E3618">
        <w:rPr>
          <w:rFonts w:ascii="GHEA Grapalat" w:hAnsi="GHEA Grapalat" w:cs="Sylfaen"/>
          <w:sz w:val="20"/>
          <w:lang w:val="af-ZA"/>
        </w:rPr>
        <w:t xml:space="preserve"> ապահովման </w:t>
      </w:r>
      <w:r w:rsidR="00DA156F" w:rsidRPr="004E3618">
        <w:rPr>
          <w:rFonts w:ascii="GHEA Grapalat" w:hAnsi="GHEA Grapalat" w:cs="Sylfaen"/>
          <w:sz w:val="20"/>
          <w:lang w:val="hy-AM"/>
        </w:rPr>
        <w:t>վերադարձման մասին գրավոր տեղեկացնում է՝</w:t>
      </w:r>
    </w:p>
    <w:p w14:paraId="77D83348" w14:textId="18F877AB"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կանխիկ փողի ձևով ներկայացված ապահովման դեպքում ՀՀ ֆինանսների նախարարությանը</w:t>
      </w:r>
      <w:r w:rsidR="00452173" w:rsidRPr="004E3618">
        <w:rPr>
          <w:rFonts w:ascii="GHEA Grapalat" w:hAnsi="GHEA Grapalat" w:cs="Sylfaen"/>
          <w:sz w:val="20"/>
          <w:lang w:val="hy-AM"/>
        </w:rPr>
        <w:t xml:space="preserve">՝ </w:t>
      </w:r>
      <w:r w:rsidR="00452173" w:rsidRPr="004E3618">
        <w:rPr>
          <w:rFonts w:ascii="GHEA Grapalat" w:hAnsi="GHEA Grapalat" w:cs="Sylfaen"/>
          <w:sz w:val="20"/>
          <w:lang w:val="af-ZA"/>
        </w:rPr>
        <w:t xml:space="preserve">ապահովման </w:t>
      </w:r>
      <w:r w:rsidR="00452173" w:rsidRPr="004E3618">
        <w:rPr>
          <w:rFonts w:ascii="GHEA Grapalat" w:hAnsi="GHEA Grapalat" w:cs="Sylfaen"/>
          <w:sz w:val="20"/>
          <w:lang w:val="hy-AM"/>
        </w:rPr>
        <w:t>վերադարձման</w:t>
      </w:r>
      <w:r w:rsidR="00452173" w:rsidRPr="004E3618">
        <w:rPr>
          <w:rFonts w:ascii="GHEA Grapalat" w:hAnsi="GHEA Grapalat" w:cs="Sylfaen"/>
          <w:sz w:val="20"/>
          <w:lang w:val="af-ZA"/>
        </w:rPr>
        <w:t xml:space="preserve"> հիմքը առաջանալու օրվան հաջորդող </w:t>
      </w:r>
      <w:r w:rsidR="00452173" w:rsidRPr="004E3618">
        <w:rPr>
          <w:rFonts w:ascii="GHEA Grapalat" w:hAnsi="GHEA Grapalat" w:cs="Sylfaen"/>
          <w:sz w:val="20"/>
          <w:lang w:val="hy-AM"/>
        </w:rPr>
        <w:t xml:space="preserve">հինգ </w:t>
      </w:r>
      <w:r w:rsidR="00452173" w:rsidRPr="004E3618">
        <w:rPr>
          <w:rFonts w:ascii="GHEA Grapalat" w:hAnsi="GHEA Grapalat" w:cs="Sylfaen"/>
          <w:sz w:val="20"/>
          <w:lang w:val="af-ZA"/>
        </w:rPr>
        <w:t>աշխատանքային օրվա ընթացքում</w:t>
      </w:r>
      <w:r w:rsidR="00452173" w:rsidRPr="004E3618">
        <w:rPr>
          <w:rFonts w:ascii="GHEA Grapalat" w:hAnsi="GHEA Grapalat" w:cs="Sylfaen"/>
          <w:sz w:val="20"/>
          <w:lang w:val="hy-AM"/>
        </w:rPr>
        <w:t>,</w:t>
      </w:r>
      <w:r w:rsidRPr="004E3618">
        <w:rPr>
          <w:rFonts w:ascii="GHEA Grapalat" w:hAnsi="GHEA Grapalat" w:cs="Sylfaen"/>
          <w:sz w:val="20"/>
          <w:lang w:val="hy-AM"/>
        </w:rPr>
        <w:t xml:space="preserve"> կցելով վճարումը հիմնավորող փաստաթղթի պատճենը.</w:t>
      </w:r>
    </w:p>
    <w:p w14:paraId="3C34430C" w14:textId="0F13A2D5"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3BFD00CC" w14:textId="7F5A7255" w:rsidR="00DA156F" w:rsidRPr="007C7FCA" w:rsidRDefault="00DA156F" w:rsidP="00DA156F">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-տուժանքի ձևով ներկայացված ապահովման դեպքում դեպքում այն ներկայացրած մասնակցին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41458FD" w14:textId="77777777" w:rsidR="00DA156F" w:rsidRPr="00DB7A9F" w:rsidRDefault="00DA156F" w:rsidP="00DA156F">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r w:rsidRPr="00207216">
        <w:rPr>
          <w:rFonts w:ascii="GHEA Grapalat" w:hAnsi="GHEA Grapalat" w:cs="Sylfaen"/>
          <w:sz w:val="20"/>
          <w:lang w:val="hy-AM"/>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207216">
        <w:rPr>
          <w:rFonts w:ascii="GHEA Grapalat" w:hAnsi="GHEA Grapalat" w:cs="Sylfaen"/>
          <w:sz w:val="20"/>
          <w:lang w:val="hy-AM"/>
        </w:rPr>
        <w:t>րդ</w:t>
      </w:r>
      <w:r w:rsidRPr="0093002B">
        <w:rPr>
          <w:rFonts w:ascii="GHEA Grapalat" w:hAnsi="GHEA Grapalat" w:cs="Sylfaen"/>
          <w:sz w:val="20"/>
          <w:lang w:val="af-ZA"/>
        </w:rPr>
        <w:t xml:space="preserve"> </w:t>
      </w:r>
      <w:r w:rsidRPr="00207216">
        <w:rPr>
          <w:rFonts w:ascii="GHEA Grapalat" w:hAnsi="GHEA Grapalat" w:cs="Sylfaen"/>
          <w:sz w:val="20"/>
          <w:lang w:val="hy-AM"/>
        </w:rPr>
        <w:t>հոդվածի</w:t>
      </w:r>
      <w:r w:rsidRPr="0093002B">
        <w:rPr>
          <w:rFonts w:ascii="GHEA Grapalat" w:hAnsi="GHEA Grapalat" w:cs="Sylfaen"/>
          <w:sz w:val="20"/>
          <w:lang w:val="af-ZA"/>
        </w:rPr>
        <w:t xml:space="preserve"> </w:t>
      </w:r>
      <w:r w:rsidRPr="00207216">
        <w:rPr>
          <w:rFonts w:ascii="GHEA Grapalat" w:hAnsi="GHEA Grapalat" w:cs="Sylfaen"/>
          <w:sz w:val="20"/>
          <w:lang w:val="hy-AM"/>
        </w:rPr>
        <w:t>համաձայն</w:t>
      </w:r>
      <w:r w:rsidRPr="0093002B">
        <w:rPr>
          <w:rFonts w:ascii="GHEA Grapalat" w:hAnsi="GHEA Grapalat" w:cs="Sylfaen"/>
          <w:sz w:val="20"/>
          <w:lang w:val="af-ZA"/>
        </w:rPr>
        <w:t xml:space="preserve">` </w:t>
      </w:r>
      <w:r w:rsidRPr="00207216">
        <w:rPr>
          <w:rFonts w:ascii="GHEA Grapalat" w:hAnsi="GHEA Grapalat" w:cs="Sylfaen"/>
          <w:sz w:val="20"/>
          <w:lang w:val="hy-AM"/>
        </w:rPr>
        <w:t>հանձնաժողովը</w:t>
      </w:r>
      <w:r w:rsidRPr="0093002B">
        <w:rPr>
          <w:rFonts w:ascii="GHEA Grapalat" w:hAnsi="GHEA Grapalat" w:cs="Sylfaen"/>
          <w:sz w:val="20"/>
          <w:lang w:val="af-ZA"/>
        </w:rPr>
        <w:t xml:space="preserve"> </w:t>
      </w:r>
      <w:r w:rsidRPr="00207216">
        <w:rPr>
          <w:rFonts w:ascii="GHEA Grapalat" w:hAnsi="GHEA Grapalat" w:cs="Sylfaen"/>
          <w:sz w:val="20"/>
          <w:lang w:val="hy-AM"/>
        </w:rPr>
        <w:t>սույն</w:t>
      </w:r>
      <w:r w:rsidRPr="0093002B">
        <w:rPr>
          <w:rFonts w:ascii="GHEA Grapalat" w:hAnsi="GHEA Grapalat" w:cs="Sylfaen"/>
          <w:sz w:val="20"/>
          <w:lang w:val="af-ZA"/>
        </w:rPr>
        <w:t xml:space="preserve"> </w:t>
      </w:r>
      <w:r w:rsidRPr="00207216">
        <w:rPr>
          <w:rFonts w:ascii="GHEA Grapalat" w:hAnsi="GHEA Grapalat" w:cs="Sylfaen"/>
          <w:sz w:val="20"/>
          <w:lang w:val="hy-AM"/>
        </w:rPr>
        <w:t>ընթացակարգը</w:t>
      </w:r>
      <w:r w:rsidRPr="0093002B">
        <w:rPr>
          <w:rFonts w:ascii="GHEA Grapalat" w:hAnsi="GHEA Grapalat" w:cs="Sylfaen"/>
          <w:sz w:val="20"/>
          <w:lang w:val="af-ZA"/>
        </w:rPr>
        <w:t xml:space="preserve"> </w:t>
      </w:r>
      <w:r w:rsidRPr="00207216">
        <w:rPr>
          <w:rFonts w:ascii="GHEA Grapalat" w:hAnsi="GHEA Grapalat" w:cs="Sylfaen"/>
          <w:sz w:val="20"/>
          <w:lang w:val="hy-AM"/>
        </w:rPr>
        <w:t>չկայացած</w:t>
      </w:r>
      <w:r w:rsidRPr="0093002B">
        <w:rPr>
          <w:rFonts w:ascii="GHEA Grapalat" w:hAnsi="GHEA Grapalat" w:cs="Sylfaen"/>
          <w:sz w:val="20"/>
          <w:lang w:val="af-ZA"/>
        </w:rPr>
        <w:t xml:space="preserve"> </w:t>
      </w:r>
      <w:r w:rsidRPr="00207216">
        <w:rPr>
          <w:rFonts w:ascii="GHEA Grapalat" w:hAnsi="GHEA Grapalat" w:cs="Sylfaen"/>
          <w:sz w:val="20"/>
          <w:lang w:val="hy-AM"/>
        </w:rPr>
        <w:t>է</w:t>
      </w:r>
      <w:r w:rsidRPr="0093002B">
        <w:rPr>
          <w:rFonts w:ascii="GHEA Grapalat" w:hAnsi="GHEA Grapalat" w:cs="Sylfaen"/>
          <w:sz w:val="20"/>
          <w:lang w:val="af-ZA"/>
        </w:rPr>
        <w:t xml:space="preserve"> </w:t>
      </w:r>
      <w:r w:rsidRPr="00207216">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207216">
        <w:rPr>
          <w:rFonts w:ascii="GHEA Grapalat" w:hAnsi="GHEA Grapalat" w:cs="Sylfaen"/>
          <w:sz w:val="20"/>
          <w:lang w:val="hy-AM"/>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0E755506" w14:textId="77777777" w:rsidR="008D74A0" w:rsidRPr="005E1F72" w:rsidRDefault="008D74A0" w:rsidP="008D74A0">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Pr="005E1F72">
        <w:rPr>
          <w:rFonts w:ascii="GHEA Grapalat" w:hAnsi="GHEA Grapalat" w:cs="Sylfaen"/>
          <w:sz w:val="20"/>
          <w:lang w:val="hy-AM"/>
        </w:rPr>
        <w:t xml:space="preserve">: Ընդ որում </w:t>
      </w:r>
      <w:r w:rsidRPr="005E1F72">
        <w:rPr>
          <w:rFonts w:ascii="GHEA Grapalat" w:hAnsi="GHEA Grapalat" w:cs="Sylfaen"/>
          <w:sz w:val="20"/>
          <w:lang w:val="ru-RU"/>
        </w:rPr>
        <w:t>համայնքների</w:t>
      </w:r>
      <w:r w:rsidRPr="005E1F72">
        <w:rPr>
          <w:rFonts w:ascii="GHEA Grapalat" w:hAnsi="GHEA Grapalat" w:cs="Sylfaen"/>
          <w:sz w:val="20"/>
          <w:lang w:val="af-ZA"/>
        </w:rPr>
        <w:t xml:space="preserve"> </w:t>
      </w:r>
      <w:r w:rsidRPr="005E1F72">
        <w:rPr>
          <w:rFonts w:ascii="GHEA Grapalat" w:hAnsi="GHEA Grapalat" w:cs="Sylfaen"/>
          <w:sz w:val="20"/>
          <w:lang w:val="ru-RU"/>
        </w:rPr>
        <w:t>կարիքների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կազմակերպված</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ամբողջությամբ</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մասնակի</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w:t>
      </w:r>
      <w:r w:rsidRPr="005E1F72">
        <w:rPr>
          <w:rFonts w:ascii="GHEA Grapalat" w:hAnsi="GHEA Grapalat" w:cs="Sylfaen"/>
          <w:sz w:val="20"/>
          <w:lang w:val="af-ZA"/>
        </w:rPr>
        <w:t xml:space="preserve"> </w:t>
      </w:r>
      <w:r w:rsidRPr="005E1F72">
        <w:rPr>
          <w:rFonts w:ascii="GHEA Grapalat" w:hAnsi="GHEA Grapalat" w:cs="Sylfaen"/>
          <w:sz w:val="20"/>
          <w:lang w:val="ru-RU"/>
        </w:rPr>
        <w:t>համայնքի</w:t>
      </w:r>
      <w:r w:rsidRPr="005E1F72">
        <w:rPr>
          <w:rFonts w:ascii="GHEA Grapalat" w:hAnsi="GHEA Grapalat" w:cs="Sylfaen"/>
          <w:sz w:val="20"/>
          <w:lang w:val="af-ZA"/>
        </w:rPr>
        <w:t xml:space="preserve"> </w:t>
      </w:r>
      <w:r w:rsidRPr="005E1F72">
        <w:rPr>
          <w:rFonts w:ascii="GHEA Grapalat" w:hAnsi="GHEA Grapalat" w:cs="Sylfaen"/>
          <w:sz w:val="20"/>
          <w:lang w:val="ru-RU"/>
        </w:rPr>
        <w:t>ավագանու</w:t>
      </w:r>
      <w:r>
        <w:rPr>
          <w:rFonts w:ascii="GHEA Grapalat" w:hAnsi="GHEA Grapalat" w:cs="Sylfaen"/>
          <w:sz w:val="20"/>
          <w:lang w:val="af-ZA"/>
        </w:rPr>
        <w:t xml:space="preserve"> </w:t>
      </w:r>
      <w:proofErr w:type="spellStart"/>
      <w:r w:rsidRPr="005E1F72">
        <w:rPr>
          <w:rFonts w:ascii="GHEA Grapalat" w:hAnsi="GHEA Grapalat" w:cs="Sylfaen"/>
          <w:sz w:val="20"/>
        </w:rPr>
        <w:t>որոշման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հիման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վրա</w:t>
      </w:r>
      <w:proofErr w:type="spellEnd"/>
      <w:r w:rsidRPr="005C2865">
        <w:rPr>
          <w:rStyle w:val="FootnoteReference"/>
          <w:rFonts w:ascii="GHEA Grapalat" w:hAnsi="GHEA Grapalat" w:cs="Sylfaen"/>
          <w:color w:val="FFFFFF"/>
          <w:sz w:val="20"/>
        </w:rPr>
        <w:footnoteReference w:id="15"/>
      </w:r>
      <w:r w:rsidRPr="004B2068">
        <w:rPr>
          <w:rFonts w:ascii="GHEA Grapalat" w:hAnsi="GHEA Grapalat" w:cs="Sylfaen"/>
          <w:sz w:val="20"/>
          <w:vertAlign w:val="superscript"/>
          <w:lang w:val="af-ZA"/>
        </w:rPr>
        <w:t>15</w:t>
      </w:r>
      <w:r w:rsidRPr="005E1F72">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lastRenderedPageBreak/>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4-</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հիման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վրա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եթե</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էլեկտրոնային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գնումների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խափանված</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52B264D2" w14:textId="77777777" w:rsidR="00CA1C11" w:rsidRPr="0093002B" w:rsidRDefault="00731D26" w:rsidP="00EF3662">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r w:rsidR="00CA1C11" w:rsidRPr="0093002B">
        <w:rPr>
          <w:rFonts w:ascii="GHEA Grapalat" w:hAnsi="GHEA Grapalat" w:cs="Sylfaen"/>
          <w:sz w:val="20"/>
          <w:lang w:val="ru-RU"/>
        </w:rPr>
        <w:t>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հաջորդող</w:t>
      </w:r>
      <w:proofErr w:type="spellEnd"/>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աշխատանքային</w:t>
      </w:r>
      <w:proofErr w:type="spellEnd"/>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օրվա</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ընթացքում</w:t>
      </w:r>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r w:rsidR="00CA1C11" w:rsidRPr="0093002B">
        <w:rPr>
          <w:rFonts w:ascii="GHEA Grapalat" w:hAnsi="GHEA Grapalat" w:cs="Sylfaen"/>
          <w:sz w:val="20"/>
          <w:lang w:val="ru-RU"/>
        </w:rPr>
        <w:t>ատվիրատուն</w:t>
      </w:r>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r w:rsidR="00CA1C11" w:rsidRPr="0093002B">
        <w:rPr>
          <w:rFonts w:ascii="GHEA Grapalat" w:hAnsi="GHEA Grapalat" w:cs="Sylfaen"/>
          <w:sz w:val="20"/>
          <w:lang w:val="ru-RU"/>
        </w:rPr>
        <w:t>հայտարարություն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որում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նշվում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գնման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հիմնավորումը։</w:t>
      </w:r>
      <w:r w:rsidR="00CA1C11" w:rsidRPr="0093002B">
        <w:rPr>
          <w:rFonts w:ascii="GHEA Grapalat" w:hAnsi="GHEA Grapalat" w:cs="Sylfaen"/>
          <w:sz w:val="20"/>
          <w:lang w:val="af-ZA"/>
        </w:rPr>
        <w:t xml:space="preserve"> </w:t>
      </w:r>
    </w:p>
    <w:p w14:paraId="20D2B4D1" w14:textId="77777777" w:rsidR="00CA1C11" w:rsidRPr="0093002B" w:rsidRDefault="00CA1C11" w:rsidP="00EF3662">
      <w:pPr>
        <w:ind w:firstLine="567"/>
        <w:jc w:val="both"/>
        <w:rPr>
          <w:rFonts w:ascii="GHEA Grapalat" w:hAnsi="GHEA Grapalat" w:cs="Sylfaen"/>
          <w:sz w:val="20"/>
          <w:lang w:val="af-ZA"/>
        </w:rPr>
      </w:pPr>
    </w:p>
    <w:p w14:paraId="4E6F7850" w14:textId="77777777" w:rsidR="00096865" w:rsidRPr="0093002B"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վերջնաժամկետը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առարկայի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բնութագրերը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w:t>
      </w:r>
    </w:p>
    <w:p w14:paraId="42624E9B"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վարչական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օրենսդրությամբ</w:t>
      </w:r>
      <w:proofErr w:type="spellEnd"/>
      <w:r w:rsidRPr="0093002B">
        <w:rPr>
          <w:rFonts w:ascii="GHEA Grapalat" w:hAnsi="GHEA Grapalat"/>
          <w:sz w:val="20"/>
          <w:szCs w:val="20"/>
          <w:lang w:val="es-ES"/>
        </w:rPr>
        <w:t>:</w:t>
      </w:r>
    </w:p>
    <w:p w14:paraId="506E5E75"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հետևանքով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վնասները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հատուցվում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w:t>
      </w:r>
    </w:p>
    <w:p w14:paraId="352A99A7" w14:textId="6567E613"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միակողմանի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proofErr w:type="spellStart"/>
      <w:r w:rsidRPr="0093002B">
        <w:rPr>
          <w:rFonts w:ascii="GHEA Grapalat" w:hAnsi="GHEA Grapalat" w:cs="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վեճերը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Երևան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ընդհանուր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իրավասության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պատճառաբանված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երկարաձգվել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տասն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օրով</w:t>
      </w:r>
      <w:proofErr w:type="spellEnd"/>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ներկայացվելուց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միաժամանակ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չկատարվելու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հայցվորի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վկայակոչած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հաստատված</w:t>
      </w:r>
      <w:proofErr w:type="spellEnd"/>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վերաբերող</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նշելով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անձինք</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ներկայացուցիչները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ժամանակի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վայրի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դատավարական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հաղորդակցության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միջոցով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ծանուցագրերը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փաստաթղթեր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Օրենսգրքի</w:t>
      </w:r>
      <w:proofErr w:type="spellEnd"/>
      <w:r w:rsidRPr="0093002B">
        <w:rPr>
          <w:rFonts w:ascii="GHEA Grapalat" w:hAnsi="GHEA Grapalat"/>
          <w:sz w:val="20"/>
          <w:szCs w:val="20"/>
          <w:lang w:val="es-ES"/>
        </w:rPr>
        <w:t xml:space="preserve"> 97-</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վճիռները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lastRenderedPageBreak/>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նախաձեռնությամբ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եկել</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եզրահանգման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լրանալը</w:t>
      </w:r>
      <w:proofErr w:type="spellEnd"/>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ընկած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հանգամանքների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պահպանված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պարտականությունը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իրավաչափությունը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անհնարինությունը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իրենից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անկախ</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պատճառներով</w:t>
      </w:r>
      <w:proofErr w:type="spellEnd"/>
      <w:r w:rsidRPr="0093002B">
        <w:rPr>
          <w:rFonts w:ascii="GHEA Grapalat" w:hAnsi="GHEA Grapalat"/>
          <w:sz w:val="20"/>
          <w:szCs w:val="20"/>
          <w:lang w:val="es-ES"/>
        </w:rPr>
        <w:t>:</w:t>
      </w:r>
    </w:p>
    <w:p w14:paraId="6C25011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19 .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ինքնաբերաբար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cs="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արդյունքներով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պաշտպանության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ազգային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անվտանգության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շահերից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ելնելով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շարունակել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պահից</w:t>
      </w:r>
      <w:proofErr w:type="spellEnd"/>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06A7CC5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գանձվող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դրույքաչափերը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rPr>
        <w:t>։</w:t>
      </w:r>
    </w:p>
    <w:p w14:paraId="35919B59" w14:textId="6E57365D" w:rsidR="00E74BF6" w:rsidRPr="0093002B" w:rsidRDefault="00D4097A" w:rsidP="00D4097A">
      <w:pPr>
        <w:ind w:firstLine="567"/>
        <w:jc w:val="center"/>
        <w:rPr>
          <w:rFonts w:ascii="GHEA Grapalat" w:hAnsi="GHEA Grapalat" w:cs="Sylfaen"/>
          <w:b/>
          <w:szCs w:val="22"/>
          <w:lang w:val="es-ES"/>
        </w:rPr>
      </w:pPr>
      <w:r w:rsidRPr="0093002B">
        <w:rPr>
          <w:rFonts w:ascii="GHEA Grapalat" w:hAnsi="GHEA Grapalat" w:cs="Sylfaen"/>
          <w:b/>
          <w:szCs w:val="22"/>
          <w:lang w:val="es-ES"/>
        </w:rPr>
        <w:br w:type="page"/>
      </w:r>
    </w:p>
    <w:p w14:paraId="2E01797A" w14:textId="2376918D" w:rsidR="00096865" w:rsidRPr="0093002B" w:rsidRDefault="00096865" w:rsidP="00EF3662">
      <w:pPr>
        <w:ind w:firstLine="567"/>
        <w:jc w:val="center"/>
        <w:rPr>
          <w:rFonts w:ascii="GHEA Grapalat" w:hAnsi="GHEA Grapalat"/>
          <w:b/>
          <w:szCs w:val="22"/>
          <w:lang w:val="af-ZA"/>
        </w:rPr>
      </w:pPr>
      <w:r w:rsidRPr="0093002B">
        <w:rPr>
          <w:rFonts w:ascii="GHEA Grapalat" w:hAnsi="GHEA Grapalat" w:cs="Sylfaen"/>
          <w:b/>
          <w:szCs w:val="22"/>
          <w:lang w:val="es-ES"/>
        </w:rPr>
        <w:lastRenderedPageBreak/>
        <w:t>ՄԱՍ</w:t>
      </w:r>
      <w:r w:rsidRPr="0093002B">
        <w:rPr>
          <w:rFonts w:ascii="GHEA Grapalat" w:hAnsi="GHEA Grapalat"/>
          <w:b/>
          <w:szCs w:val="22"/>
          <w:lang w:val="af-ZA"/>
        </w:rPr>
        <w:t xml:space="preserve">  II</w:t>
      </w:r>
    </w:p>
    <w:p w14:paraId="099E167D"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10D172BC"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Բ</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Ց</w:t>
      </w:r>
      <w:r w:rsidRPr="0093002B">
        <w:rPr>
          <w:rFonts w:ascii="GHEA Grapalat" w:hAnsi="GHEA Grapalat"/>
          <w:b/>
          <w:szCs w:val="22"/>
          <w:lang w:val="af-ZA"/>
        </w:rPr>
        <w:t xml:space="preserve">   </w:t>
      </w:r>
      <w:r w:rsidR="00F141E2" w:rsidRPr="0093002B">
        <w:rPr>
          <w:rFonts w:ascii="GHEA Grapalat" w:hAnsi="GHEA Grapalat" w:cs="Sylfaen"/>
          <w:b/>
          <w:szCs w:val="22"/>
          <w:lang w:val="es-ES"/>
        </w:rPr>
        <w:t>Մ Ր Ց ՈՒ Յ Թ Ի</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Յ</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Ը</w:t>
      </w:r>
      <w:r w:rsidRPr="0093002B">
        <w:rPr>
          <w:rFonts w:ascii="GHEA Grapalat" w:hAnsi="GHEA Grapalat"/>
          <w:b/>
          <w:szCs w:val="22"/>
          <w:lang w:val="af-ZA"/>
        </w:rPr>
        <w:t xml:space="preserve">   </w:t>
      </w:r>
      <w:r w:rsidRPr="0093002B">
        <w:rPr>
          <w:rFonts w:ascii="GHEA Grapalat" w:hAnsi="GHEA Grapalat" w:cs="Sylfaen"/>
          <w:b/>
          <w:szCs w:val="22"/>
          <w:lang w:val="es-ES"/>
        </w:rPr>
        <w:t>Պ</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Ս</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Ե</w:t>
      </w:r>
      <w:r w:rsidRPr="0093002B">
        <w:rPr>
          <w:rFonts w:ascii="GHEA Grapalat" w:hAnsi="GHEA Grapalat"/>
          <w:b/>
          <w:szCs w:val="22"/>
          <w:lang w:val="af-ZA"/>
        </w:rPr>
        <w:t xml:space="preserve"> </w:t>
      </w:r>
      <w:r w:rsidRPr="0093002B">
        <w:rPr>
          <w:rFonts w:ascii="GHEA Grapalat" w:hAnsi="GHEA Grapalat" w:cs="Sylfaen"/>
          <w:b/>
          <w:szCs w:val="22"/>
          <w:lang w:val="es-ES"/>
        </w:rPr>
        <w:t>Լ</w:t>
      </w:r>
      <w:r w:rsidRPr="0093002B">
        <w:rPr>
          <w:rFonts w:ascii="GHEA Grapalat" w:hAnsi="GHEA Grapalat"/>
          <w:b/>
          <w:szCs w:val="22"/>
          <w:lang w:val="af-ZA"/>
        </w:rPr>
        <w:t xml:space="preserve"> </w:t>
      </w:r>
      <w:r w:rsidRPr="0093002B">
        <w:rPr>
          <w:rFonts w:ascii="GHEA Grapalat" w:hAnsi="GHEA Grapalat" w:cs="Sylfaen"/>
          <w:b/>
          <w:szCs w:val="22"/>
          <w:lang w:val="es-ES"/>
        </w:rPr>
        <w:t>ՈՒ</w:t>
      </w:r>
    </w:p>
    <w:p w14:paraId="4E2B480C" w14:textId="77777777" w:rsidR="00096865" w:rsidRPr="0093002B" w:rsidRDefault="00096865" w:rsidP="00EF3662">
      <w:pPr>
        <w:ind w:firstLine="567"/>
        <w:jc w:val="center"/>
        <w:rPr>
          <w:rFonts w:ascii="GHEA Grapalat" w:hAnsi="GHEA Grapalat"/>
          <w:szCs w:val="22"/>
          <w:lang w:val="af-ZA"/>
        </w:rPr>
      </w:pP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r w:rsidR="005D71EF" w:rsidRPr="0093002B">
        <w:rPr>
          <w:rFonts w:ascii="GHEA Grapalat" w:hAnsi="GHEA Grapalat" w:cs="Sylfaen"/>
          <w:sz w:val="20"/>
          <w:lang w:val="ru-RU"/>
        </w:rPr>
        <w:t>հայերենից</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բացի</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կարող</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ներկայացվել</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նաև</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անգլերեն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կամ</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ռուսերեն</w:t>
      </w:r>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63AA2DCE"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12AC24B6" w14:textId="77777777" w:rsidR="00096865" w:rsidRPr="0093002B" w:rsidRDefault="00096865" w:rsidP="00EF3662">
      <w:pPr>
        <w:ind w:firstLine="720"/>
        <w:jc w:val="center"/>
        <w:rPr>
          <w:rFonts w:ascii="GHEA Grapalat" w:hAnsi="GHEA Grapalat"/>
          <w:szCs w:val="22"/>
          <w:lang w:val="af-ZA"/>
        </w:rPr>
      </w:pP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proofErr w:type="spellStart"/>
      <w:r w:rsidR="004F78EF" w:rsidRPr="0093002B">
        <w:rPr>
          <w:rFonts w:ascii="GHEA Grapalat" w:hAnsi="GHEA Grapalat"/>
          <w:sz w:val="20"/>
          <w:szCs w:val="20"/>
        </w:rPr>
        <w:t>հ</w:t>
      </w:r>
      <w:r w:rsidR="001F6578" w:rsidRPr="0093002B">
        <w:rPr>
          <w:rFonts w:ascii="GHEA Grapalat" w:hAnsi="GHEA Grapalat"/>
          <w:sz w:val="20"/>
          <w:szCs w:val="20"/>
        </w:rPr>
        <w:t>ամակարգի</w:t>
      </w:r>
      <w:proofErr w:type="spellEnd"/>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w:t>
      </w:r>
      <w:proofErr w:type="spellStart"/>
      <w:r w:rsidRPr="0093002B">
        <w:rPr>
          <w:rFonts w:ascii="GHEA Grapalat" w:hAnsi="GHEA Grapalat"/>
          <w:sz w:val="20"/>
          <w:szCs w:val="20"/>
          <w:lang w:val="es-ES"/>
        </w:rPr>
        <w:t>տեղեկությունները</w:t>
      </w:r>
      <w:proofErr w:type="spellEnd"/>
      <w:r w:rsidRPr="0093002B">
        <w:rPr>
          <w:rFonts w:ascii="GHEA Grapalat" w:hAnsi="GHEA Grapalat"/>
          <w:sz w:val="20"/>
          <w:szCs w:val="20"/>
          <w:lang w:val="es-ES"/>
        </w:rPr>
        <w:t>):</w:t>
      </w:r>
    </w:p>
    <w:p w14:paraId="02EB36F0" w14:textId="77777777" w:rsidR="002D5CF0" w:rsidRPr="0093002B" w:rsidRDefault="0078387F" w:rsidP="00EF3662">
      <w:pPr>
        <w:ind w:firstLine="567"/>
        <w:jc w:val="both"/>
        <w:rPr>
          <w:rFonts w:ascii="GHEA Grapalat" w:hAnsi="GHEA Grapalat" w:cs="Sylfaen"/>
          <w:sz w:val="20"/>
          <w:lang w:val="es-ES"/>
        </w:rPr>
      </w:pP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es-ES"/>
        </w:rPr>
        <w:t xml:space="preserve"> </w:t>
      </w:r>
      <w:proofErr w:type="spellStart"/>
      <w:r w:rsidR="002240AB" w:rsidRPr="0093002B">
        <w:rPr>
          <w:rFonts w:ascii="GHEA Grapalat" w:hAnsi="GHEA Grapalat" w:cs="Sylfaen"/>
          <w:sz w:val="20"/>
        </w:rPr>
        <w:t>հայտով</w:t>
      </w:r>
      <w:proofErr w:type="spellEnd"/>
      <w:r w:rsidR="002240AB" w:rsidRPr="0093002B">
        <w:rPr>
          <w:rFonts w:ascii="GHEA Grapalat" w:hAnsi="GHEA Grapalat" w:cs="Sylfaen"/>
          <w:sz w:val="20"/>
          <w:lang w:val="es-ES"/>
        </w:rPr>
        <w:t xml:space="preserve"> </w:t>
      </w:r>
      <w:proofErr w:type="spellStart"/>
      <w:r w:rsidRPr="0093002B">
        <w:rPr>
          <w:rFonts w:ascii="GHEA Grapalat" w:hAnsi="GHEA Grapalat" w:cs="Sylfaen"/>
          <w:sz w:val="20"/>
        </w:rPr>
        <w:t>ներկայացնում</w:t>
      </w:r>
      <w:proofErr w:type="spellEnd"/>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proofErr w:type="spellStart"/>
      <w:r w:rsidRPr="0093002B">
        <w:rPr>
          <w:rFonts w:ascii="GHEA Grapalat" w:hAnsi="GHEA Grapalat" w:cs="Sylfaen"/>
          <w:sz w:val="20"/>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es-ES"/>
        </w:rPr>
        <w:t>`</w:t>
      </w:r>
    </w:p>
    <w:p w14:paraId="596CFC58" w14:textId="77777777" w:rsidR="002C4C71" w:rsidRPr="005E1F72" w:rsidRDefault="002C4C71" w:rsidP="002C4C71">
      <w:pPr>
        <w:ind w:firstLine="567"/>
        <w:jc w:val="both"/>
        <w:rPr>
          <w:rFonts w:ascii="GHEA Grapalat" w:hAnsi="GHEA Grapalat"/>
          <w:b/>
          <w:sz w:val="20"/>
          <w:szCs w:val="20"/>
          <w:lang w:val="es-ES"/>
        </w:rPr>
      </w:pPr>
      <w:r w:rsidRPr="005E1F72">
        <w:rPr>
          <w:rFonts w:ascii="GHEA Grapalat" w:hAnsi="GHEA Grapalat"/>
          <w:b/>
          <w:sz w:val="20"/>
          <w:szCs w:val="20"/>
          <w:lang w:val="es-ES"/>
        </w:rPr>
        <w:t>1) «</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Pr="005E1F72">
        <w:rPr>
          <w:rFonts w:ascii="GHEA Grapalat" w:hAnsi="GHEA Grapalat"/>
          <w:b/>
          <w:sz w:val="20"/>
          <w:szCs w:val="20"/>
          <w:lang w:val="es-ES"/>
        </w:rPr>
        <w:t>».</w:t>
      </w:r>
    </w:p>
    <w:p w14:paraId="45199CED" w14:textId="77777777" w:rsidR="002C4C71" w:rsidRPr="003815BD" w:rsidRDefault="002C4C71" w:rsidP="002C4C71">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proofErr w:type="spellStart"/>
      <w:r w:rsidRPr="003815BD">
        <w:rPr>
          <w:rFonts w:ascii="GHEA Grapalat" w:hAnsi="GHEA Grapalat" w:cs="Sylfaen"/>
          <w:b/>
          <w:sz w:val="20"/>
        </w:rPr>
        <w:t>ֆայլ</w:t>
      </w:r>
      <w:proofErr w:type="spellEnd"/>
      <w:r w:rsidRPr="003815BD">
        <w:rPr>
          <w:rFonts w:ascii="GHEA Grapalat" w:hAnsi="GHEA Grapalat" w:cs="Sylfaen"/>
          <w:b/>
          <w:sz w:val="20"/>
          <w:lang w:val="es-ES"/>
        </w:rPr>
        <w:t>/.</w:t>
      </w: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00EF4630" w:rsidRPr="0093002B">
        <w:rPr>
          <w:rFonts w:ascii="GHEA Grapalat" w:hAnsi="GHEA Grapalat" w:cs="Sylfaen"/>
          <w:sz w:val="20"/>
          <w:szCs w:val="24"/>
          <w:lang w:eastAsia="en-US"/>
        </w:rPr>
        <w:t>պայմանագրի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պատճենը</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և</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դրա</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կողմ</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հանդիսացող</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անձի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տվյալները</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եթե</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պայմանագիրն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իրականացվելու</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է</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գործակալության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միջոցով</w:t>
      </w:r>
      <w:proofErr w:type="spellEnd"/>
      <w:r w:rsidR="00EF4630" w:rsidRPr="0093002B">
        <w:rPr>
          <w:rFonts w:ascii="GHEA Grapalat" w:hAnsi="GHEA Grapalat" w:cs="Sylfaen"/>
          <w:sz w:val="20"/>
          <w:szCs w:val="24"/>
          <w:lang w:val="af-ZA" w:eastAsia="en-US"/>
        </w:rPr>
        <w:t>.</w:t>
      </w:r>
    </w:p>
    <w:p w14:paraId="45A169DE" w14:textId="3CFC2BE0"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FootnoteReference"/>
          <w:rFonts w:ascii="GHEA Grapalat" w:hAnsi="GHEA Grapalat" w:cs="Sylfaen"/>
          <w:sz w:val="20"/>
          <w:szCs w:val="24"/>
          <w:lang w:val="af-ZA" w:eastAsia="en-US"/>
        </w:rPr>
        <w:footnoteReference w:id="16"/>
      </w:r>
    </w:p>
    <w:p w14:paraId="5C674C2D" w14:textId="188F35E7" w:rsidR="006505D2" w:rsidRPr="004E5C58" w:rsidRDefault="002C4DBF" w:rsidP="006A26BE">
      <w:pPr>
        <w:ind w:firstLine="567"/>
        <w:jc w:val="both"/>
        <w:rPr>
          <w:rFonts w:ascii="GHEA Grapalat" w:hAnsi="GHEA Grapalat"/>
          <w:sz w:val="20"/>
          <w:vertAlign w:val="superscript"/>
          <w:lang w:val="af-ZA"/>
        </w:rPr>
      </w:pPr>
      <w:bookmarkStart w:id="16" w:name="_Hlk143681988"/>
      <w:r w:rsidRPr="004E5C58">
        <w:rPr>
          <w:rFonts w:ascii="GHEA Grapalat" w:hAnsi="GHEA Grapalat" w:cs="Sylfaen"/>
          <w:sz w:val="20"/>
          <w:lang w:val="af-ZA"/>
        </w:rPr>
        <w:t>2</w:t>
      </w:r>
      <w:r w:rsidR="00E968EF" w:rsidRPr="004E5C58">
        <w:rPr>
          <w:rFonts w:ascii="GHEA Grapalat" w:hAnsi="GHEA Grapalat" w:cs="Sylfaen"/>
          <w:sz w:val="20"/>
          <w:lang w:val="af-ZA"/>
        </w:rPr>
        <w:t>.</w:t>
      </w:r>
      <w:r w:rsidR="002E11D1" w:rsidRPr="004E5C58">
        <w:rPr>
          <w:rFonts w:ascii="GHEA Grapalat" w:hAnsi="GHEA Grapalat" w:cs="Sylfaen"/>
          <w:sz w:val="20"/>
          <w:lang w:val="af-ZA"/>
        </w:rPr>
        <w:t>4</w:t>
      </w:r>
      <w:r w:rsidR="002240AB" w:rsidRPr="004E5C58">
        <w:rPr>
          <w:rFonts w:ascii="GHEA Grapalat" w:hAnsi="GHEA Grapalat" w:cs="Sylfaen"/>
          <w:sz w:val="20"/>
          <w:lang w:val="af-ZA"/>
        </w:rPr>
        <w:t xml:space="preserve"> </w:t>
      </w:r>
      <w:r w:rsidRPr="004E5C58">
        <w:rPr>
          <w:rFonts w:ascii="GHEA Grapalat" w:hAnsi="GHEA Grapalat" w:cs="Sylfaen"/>
          <w:sz w:val="20"/>
          <w:lang w:val="hy-AM"/>
        </w:rPr>
        <w:t>հայտի</w:t>
      </w:r>
      <w:r w:rsidRPr="004E5C58">
        <w:rPr>
          <w:rFonts w:ascii="GHEA Grapalat" w:hAnsi="GHEA Grapalat" w:cs="Sylfaen"/>
          <w:sz w:val="20"/>
          <w:lang w:val="af-ZA"/>
        </w:rPr>
        <w:t xml:space="preserve"> </w:t>
      </w:r>
      <w:r w:rsidRPr="004E5C58">
        <w:rPr>
          <w:rFonts w:ascii="GHEA Grapalat" w:hAnsi="GHEA Grapalat" w:cs="Sylfaen"/>
          <w:sz w:val="20"/>
          <w:lang w:val="hy-AM"/>
        </w:rPr>
        <w:t>ապահովում</w:t>
      </w:r>
      <w:r w:rsidR="006A26BE" w:rsidRPr="004E5C58">
        <w:rPr>
          <w:rFonts w:ascii="GHEA Grapalat" w:hAnsi="GHEA Grapalat" w:cs="Sylfaen"/>
          <w:sz w:val="20"/>
          <w:lang w:val="hy-AM"/>
        </w:rPr>
        <w:t>, որը ներկայացվում է</w:t>
      </w:r>
      <w:r w:rsidR="000F3B31" w:rsidRPr="004E5C58">
        <w:rPr>
          <w:rFonts w:ascii="GHEA Grapalat" w:hAnsi="GHEA Grapalat" w:cs="Sylfaen"/>
          <w:sz w:val="20"/>
          <w:lang w:val="hy-AM"/>
        </w:rPr>
        <w:t xml:space="preserve"> </w:t>
      </w:r>
      <w:r w:rsidR="000C062F" w:rsidRPr="004E5C58">
        <w:rPr>
          <w:rFonts w:ascii="GHEA Grapalat" w:hAnsi="GHEA Grapalat" w:cs="Sylfaen"/>
          <w:sz w:val="20"/>
          <w:lang w:val="hy-AM"/>
        </w:rPr>
        <w:t xml:space="preserve">կանխիկ փողի </w:t>
      </w:r>
      <w:r w:rsidR="006505D2" w:rsidRPr="004E5C58">
        <w:rPr>
          <w:rFonts w:ascii="GHEA Grapalat" w:hAnsi="GHEA Grapalat" w:cs="Sylfaen"/>
          <w:sz w:val="20"/>
          <w:lang w:val="hy-AM"/>
        </w:rPr>
        <w:t xml:space="preserve">կամ բանկային երաշխիքի </w:t>
      </w:r>
      <w:r w:rsidR="000C062F" w:rsidRPr="004E5C58">
        <w:rPr>
          <w:rFonts w:ascii="GHEA Grapalat" w:hAnsi="GHEA Grapalat" w:cs="Sylfaen"/>
          <w:sz w:val="20"/>
          <w:lang w:val="hy-AM"/>
        </w:rPr>
        <w:t>ձևով</w:t>
      </w:r>
      <w:r w:rsidR="00F02DBC" w:rsidRPr="004E5C58">
        <w:rPr>
          <w:rFonts w:ascii="GHEA Grapalat" w:hAnsi="GHEA Grapalat" w:cs="Sylfaen"/>
          <w:sz w:val="20"/>
          <w:lang w:val="af-ZA"/>
        </w:rPr>
        <w:t xml:space="preserve"> (</w:t>
      </w:r>
      <w:proofErr w:type="spellStart"/>
      <w:r w:rsidR="00F02DBC" w:rsidRPr="004E5C58">
        <w:rPr>
          <w:rFonts w:ascii="GHEA Grapalat" w:hAnsi="GHEA Grapalat" w:cs="Sylfaen"/>
          <w:sz w:val="20"/>
        </w:rPr>
        <w:t>հավելված</w:t>
      </w:r>
      <w:proofErr w:type="spellEnd"/>
      <w:r w:rsidR="00F02DBC" w:rsidRPr="004E5C58">
        <w:rPr>
          <w:rFonts w:ascii="GHEA Grapalat" w:hAnsi="GHEA Grapalat" w:cs="Sylfaen"/>
          <w:sz w:val="20"/>
          <w:lang w:val="af-ZA"/>
        </w:rPr>
        <w:t xml:space="preserve"> N 3)</w:t>
      </w:r>
      <w:r w:rsidR="006A26BE" w:rsidRPr="004E5C58">
        <w:rPr>
          <w:rFonts w:ascii="GHEA Grapalat" w:hAnsi="GHEA Grapalat" w:cs="Sylfaen"/>
          <w:sz w:val="20"/>
          <w:lang w:val="hy-AM"/>
        </w:rPr>
        <w:t>:</w:t>
      </w:r>
      <w:r w:rsidR="0077364F" w:rsidRPr="004E5C58">
        <w:rPr>
          <w:rFonts w:ascii="GHEA Grapalat" w:hAnsi="GHEA Grapalat" w:cs="Sylfaen"/>
          <w:sz w:val="20"/>
          <w:lang w:val="hy-AM"/>
        </w:rPr>
        <w:t xml:space="preserve"> </w:t>
      </w:r>
      <w:r w:rsidR="006A26BE" w:rsidRPr="004E5C58">
        <w:rPr>
          <w:rFonts w:ascii="GHEA Grapalat" w:hAnsi="GHEA Grapalat" w:cs="Sylfaen"/>
          <w:sz w:val="20"/>
          <w:lang w:val="hy-AM"/>
        </w:rPr>
        <w:t>Ընդ որում</w:t>
      </w:r>
      <w:r w:rsidR="000C062F" w:rsidRPr="004E5C58">
        <w:rPr>
          <w:rFonts w:ascii="GHEA Grapalat" w:hAnsi="GHEA Grapalat" w:cs="Sylfaen"/>
          <w:sz w:val="20"/>
          <w:lang w:val="hy-AM"/>
        </w:rPr>
        <w:t xml:space="preserve"> </w:t>
      </w:r>
      <w:r w:rsidR="0077364F" w:rsidRPr="004E5C58">
        <w:rPr>
          <w:rFonts w:ascii="GHEA Grapalat" w:hAnsi="GHEA Grapalat" w:cs="Sylfaen"/>
          <w:sz w:val="20"/>
          <w:lang w:val="hy-AM"/>
        </w:rPr>
        <w:t xml:space="preserve">հայտով </w:t>
      </w:r>
      <w:r w:rsidR="000C062F" w:rsidRPr="004E5C58">
        <w:rPr>
          <w:rFonts w:ascii="GHEA Grapalat" w:hAnsi="GHEA Grapalat" w:cs="Sylfaen"/>
          <w:sz w:val="20"/>
          <w:lang w:val="hy-AM"/>
        </w:rPr>
        <w:t xml:space="preserve">ներկայացվում է կանխիկ փողի վճարումը </w:t>
      </w:r>
      <w:r w:rsidR="00847EB9" w:rsidRPr="004E5C58">
        <w:rPr>
          <w:rFonts w:ascii="GHEA Grapalat" w:hAnsi="GHEA Grapalat" w:cs="Sylfaen"/>
          <w:sz w:val="20"/>
          <w:lang w:val="hy-AM"/>
        </w:rPr>
        <w:t xml:space="preserve">հավաստող </w:t>
      </w:r>
      <w:r w:rsidR="00294FFF" w:rsidRPr="004E5C58">
        <w:rPr>
          <w:rFonts w:ascii="GHEA Grapalat" w:hAnsi="GHEA Grapalat" w:cs="Sylfaen"/>
          <w:sz w:val="20"/>
          <w:lang w:val="hy-AM"/>
        </w:rPr>
        <w:t xml:space="preserve">բնօրինակ </w:t>
      </w:r>
      <w:r w:rsidR="00847EB9" w:rsidRPr="004E5C58">
        <w:rPr>
          <w:rFonts w:ascii="GHEA Grapalat" w:hAnsi="GHEA Grapalat" w:cs="Sylfaen"/>
          <w:sz w:val="20"/>
          <w:lang w:val="hy-AM"/>
        </w:rPr>
        <w:t>փաստաթղթից կամ բանկային երաշխիքի բնօրինա</w:t>
      </w:r>
      <w:r w:rsidR="00294FFF" w:rsidRPr="004E5C58">
        <w:rPr>
          <w:rFonts w:ascii="GHEA Grapalat" w:hAnsi="GHEA Grapalat" w:cs="Sylfaen"/>
          <w:sz w:val="20"/>
          <w:lang w:val="hy-AM"/>
        </w:rPr>
        <w:t>կ</w:t>
      </w:r>
      <w:r w:rsidR="006505D2" w:rsidRPr="004E5C58">
        <w:rPr>
          <w:rFonts w:ascii="GHEA Grapalat" w:hAnsi="GHEA Grapalat" w:cs="Sylfaen"/>
          <w:sz w:val="20"/>
          <w:lang w:val="hy-AM"/>
        </w:rPr>
        <w:t xml:space="preserve">ից </w:t>
      </w:r>
      <w:r w:rsidR="000C062F" w:rsidRPr="004E5C58">
        <w:rPr>
          <w:rFonts w:ascii="GHEA Grapalat" w:hAnsi="GHEA Grapalat" w:cs="Sylfaen"/>
          <w:sz w:val="20"/>
          <w:lang w:val="hy-AM"/>
        </w:rPr>
        <w:t xml:space="preserve">արտատպված (սկանավորված) </w:t>
      </w:r>
      <w:r w:rsidR="00294FFF" w:rsidRPr="004E5C58">
        <w:rPr>
          <w:rFonts w:ascii="GHEA Grapalat" w:hAnsi="GHEA Grapalat" w:cs="Sylfaen"/>
          <w:sz w:val="20"/>
          <w:lang w:val="hy-AM"/>
        </w:rPr>
        <w:t xml:space="preserve">ընթեռնելի </w:t>
      </w:r>
      <w:r w:rsidR="000C062F" w:rsidRPr="004E5C58">
        <w:rPr>
          <w:rFonts w:ascii="GHEA Grapalat" w:hAnsi="GHEA Grapalat" w:cs="Sylfaen"/>
          <w:sz w:val="20"/>
          <w:lang w:val="hy-AM"/>
        </w:rPr>
        <w:t>տարբերակը</w:t>
      </w:r>
      <w:r w:rsidR="006505D2" w:rsidRPr="004E5C58">
        <w:rPr>
          <w:rFonts w:ascii="GHEA Grapalat" w:hAnsi="GHEA Grapalat" w:cs="Sylfaen"/>
          <w:sz w:val="20"/>
          <w:lang w:val="hy-AM"/>
        </w:rPr>
        <w:t xml:space="preserve"> </w:t>
      </w:r>
      <w:r w:rsidR="001C336A" w:rsidRPr="004E5C58">
        <w:rPr>
          <w:rFonts w:ascii="GHEA Grapalat" w:hAnsi="GHEA Grapalat" w:cs="Sylfaen"/>
          <w:sz w:val="20"/>
          <w:lang w:val="af-ZA"/>
        </w:rPr>
        <w:t>:</w:t>
      </w:r>
      <w:r w:rsidR="00911A5F" w:rsidRPr="004E5C58">
        <w:rPr>
          <w:rStyle w:val="FootnoteReference"/>
          <w:rFonts w:ascii="GHEA Grapalat" w:hAnsi="GHEA Grapalat" w:cs="Sylfaen"/>
          <w:sz w:val="20"/>
          <w:lang w:val="af-ZA"/>
        </w:rPr>
        <w:footnoteReference w:id="17"/>
      </w:r>
    </w:p>
    <w:bookmarkEnd w:id="16"/>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proofErr w:type="spellStart"/>
      <w:r w:rsidR="002C4DBF" w:rsidRPr="0093002B">
        <w:rPr>
          <w:rFonts w:ascii="GHEA Grapalat" w:hAnsi="GHEA Grapalat"/>
          <w:b/>
          <w:sz w:val="20"/>
          <w:szCs w:val="20"/>
          <w:lang w:val="es-ES"/>
        </w:rPr>
        <w:t>Ֆինանսական</w:t>
      </w:r>
      <w:proofErr w:type="spellEnd"/>
      <w:r w:rsidR="00FF3F8F" w:rsidRPr="0093002B">
        <w:rPr>
          <w:rFonts w:ascii="GHEA Grapalat" w:hAnsi="GHEA Grapalat"/>
          <w:b/>
          <w:sz w:val="20"/>
          <w:szCs w:val="20"/>
          <w:lang w:val="es-ES"/>
        </w:rPr>
        <w:t xml:space="preserve"> </w:t>
      </w:r>
      <w:proofErr w:type="spellStart"/>
      <w:r w:rsidR="00FF3F8F" w:rsidRPr="0093002B">
        <w:rPr>
          <w:rFonts w:ascii="GHEA Grapalat" w:hAnsi="GHEA Grapalat"/>
          <w:b/>
          <w:sz w:val="20"/>
          <w:szCs w:val="20"/>
          <w:lang w:val="es-ES"/>
        </w:rPr>
        <w:t>չափորոշիչ</w:t>
      </w:r>
      <w:proofErr w:type="spellEnd"/>
      <w:r w:rsidR="00FF3F8F" w:rsidRPr="0093002B">
        <w:rPr>
          <w:rFonts w:ascii="GHEA Grapalat" w:hAnsi="GHEA Grapalat"/>
          <w:b/>
          <w:sz w:val="20"/>
          <w:szCs w:val="20"/>
          <w:lang w:val="es-ES"/>
        </w:rPr>
        <w:t>»</w:t>
      </w:r>
      <w:r w:rsidR="00FF3F8F" w:rsidRPr="0093002B">
        <w:rPr>
          <w:rFonts w:ascii="GHEA Grapalat" w:hAnsi="GHEA Grapalat" w:cs="Sylfaen"/>
          <w:sz w:val="20"/>
          <w:lang w:val="es-ES"/>
        </w:rPr>
        <w:t>.</w:t>
      </w:r>
    </w:p>
    <w:p w14:paraId="62E6CE55" w14:textId="77777777" w:rsidR="002E11D1"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2E11D1" w:rsidRPr="0093002B">
        <w:rPr>
          <w:rFonts w:ascii="GHEA Grapalat" w:hAnsi="GHEA Grapalat" w:cs="Sylfaen"/>
          <w:sz w:val="20"/>
          <w:lang w:val="af-ZA"/>
        </w:rPr>
        <w:t>5</w:t>
      </w:r>
      <w:r w:rsidR="001C336A" w:rsidRPr="0093002B">
        <w:rPr>
          <w:rFonts w:ascii="GHEA Grapalat" w:hAnsi="GHEA Grapalat" w:cs="Sylfaen"/>
          <w:sz w:val="20"/>
          <w:lang w:val="af-ZA"/>
        </w:rPr>
        <w:t xml:space="preserve"> </w:t>
      </w:r>
      <w:r w:rsidR="00E67BA7" w:rsidRPr="0093002B">
        <w:rPr>
          <w:rFonts w:ascii="GHEA Grapalat" w:hAnsi="GHEA Grapalat" w:cs="Sylfaen"/>
          <w:sz w:val="20"/>
          <w:lang w:val="hy-AM"/>
        </w:rPr>
        <w:t>գնային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առաջարկ</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համաձայն</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հավելված</w:t>
      </w:r>
      <w:r w:rsidR="00294FFF" w:rsidRPr="0093002B">
        <w:rPr>
          <w:rFonts w:ascii="GHEA Grapalat" w:hAnsi="GHEA Grapalat" w:cs="Sylfaen"/>
          <w:sz w:val="20"/>
          <w:lang w:val="af-ZA"/>
        </w:rPr>
        <w:t xml:space="preserve"> N </w:t>
      </w:r>
      <w:r w:rsidR="004D557A" w:rsidRPr="0093002B">
        <w:rPr>
          <w:rFonts w:ascii="GHEA Grapalat" w:hAnsi="GHEA Grapalat" w:cs="Sylfaen"/>
          <w:sz w:val="20"/>
          <w:lang w:val="af-ZA"/>
        </w:rPr>
        <w:t>2</w:t>
      </w:r>
      <w:r w:rsidR="00294FFF" w:rsidRPr="0093002B">
        <w:rPr>
          <w:rFonts w:ascii="GHEA Grapalat" w:hAnsi="GHEA Grapalat" w:cs="Sylfaen"/>
          <w:sz w:val="20"/>
          <w:lang w:val="af-ZA"/>
        </w:rPr>
        <w:t>-</w:t>
      </w:r>
      <w:r w:rsidR="00294FFF" w:rsidRPr="0093002B">
        <w:rPr>
          <w:rFonts w:ascii="GHEA Grapalat" w:hAnsi="GHEA Grapalat" w:cs="Sylfaen"/>
          <w:sz w:val="20"/>
          <w:lang w:val="hy-AM"/>
        </w:rPr>
        <w:t>ի</w:t>
      </w:r>
      <w:r w:rsidR="00294FFF" w:rsidRPr="0093002B">
        <w:rPr>
          <w:rFonts w:ascii="GHEA Grapalat" w:hAnsi="GHEA Grapalat" w:cs="Sylfaen"/>
          <w:sz w:val="20"/>
          <w:lang w:val="af-ZA"/>
        </w:rPr>
        <w:t>: 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r w:rsidR="00E67BA7" w:rsidRPr="0093002B">
        <w:rPr>
          <w:rFonts w:ascii="GHEA Grapalat" w:hAnsi="GHEA Grapalat" w:cs="Sylfaen"/>
          <w:sz w:val="20"/>
          <w:lang w:val="ru-RU"/>
        </w:rPr>
        <w:t>բաղադրիչների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հաշվարկ</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բացվածք</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կամ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այլ</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մանրամասներ</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չեն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պահանջվում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ներկայացվում</w:t>
      </w:r>
      <w:r w:rsidR="002E11D1" w:rsidRPr="0093002B">
        <w:rPr>
          <w:rFonts w:ascii="GHEA Grapalat" w:hAnsi="GHEA Grapalat" w:cs="Sylfaen"/>
          <w:sz w:val="20"/>
          <w:lang w:val="af-ZA"/>
        </w:rPr>
        <w:t>.</w:t>
      </w:r>
    </w:p>
    <w:p w14:paraId="577C6298" w14:textId="77777777" w:rsidR="00564DA4" w:rsidRPr="00881975" w:rsidRDefault="00564DA4" w:rsidP="00564DA4">
      <w:pPr>
        <w:pStyle w:val="norm"/>
        <w:spacing w:line="240" w:lineRule="auto"/>
        <w:ind w:firstLine="567"/>
        <w:rPr>
          <w:rFonts w:ascii="GHEA Grapalat" w:hAnsi="GHEA Grapalat" w:cs="Sylfaen"/>
          <w:color w:val="FF0000"/>
          <w:sz w:val="20"/>
          <w:szCs w:val="24"/>
          <w:lang w:val="af-ZA" w:eastAsia="en-US"/>
        </w:rPr>
      </w:pPr>
      <w:r w:rsidRPr="00881975">
        <w:rPr>
          <w:rFonts w:ascii="GHEA Grapalat" w:hAnsi="GHEA Grapalat"/>
          <w:color w:val="FF0000"/>
          <w:sz w:val="20"/>
          <w:lang w:val="af-ZA"/>
        </w:rPr>
        <w:t>2.</w:t>
      </w:r>
      <w:r w:rsidRPr="00881975">
        <w:rPr>
          <w:rFonts w:ascii="GHEA Grapalat" w:hAnsi="GHEA Grapalat" w:cs="Sylfaen"/>
          <w:color w:val="FF0000"/>
          <w:sz w:val="20"/>
          <w:szCs w:val="24"/>
          <w:lang w:val="af-ZA" w:eastAsia="en-US"/>
        </w:rPr>
        <w:t xml:space="preserve">6 </w:t>
      </w:r>
      <w:proofErr w:type="spellStart"/>
      <w:r w:rsidRPr="00881975">
        <w:rPr>
          <w:rFonts w:ascii="GHEA Grapalat" w:hAnsi="GHEA Grapalat" w:cs="Sylfaen"/>
          <w:color w:val="FF0000"/>
          <w:sz w:val="20"/>
          <w:szCs w:val="24"/>
          <w:lang w:eastAsia="en-US"/>
        </w:rPr>
        <w:t>շինարարական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աշխատանքների</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գնման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դեպքում</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իր</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կողմից</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հաստատված</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հավաստում</w:t>
      </w:r>
      <w:proofErr w:type="spellEnd"/>
      <w:r w:rsidRPr="00881975">
        <w:rPr>
          <w:rFonts w:ascii="GHEA Grapalat" w:hAnsi="GHEA Grapalat" w:cs="Sylfaen"/>
          <w:color w:val="FF0000"/>
          <w:sz w:val="20"/>
          <w:szCs w:val="24"/>
          <w:lang w:eastAsia="en-US"/>
        </w:rPr>
        <w:t>՝</w:t>
      </w:r>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lang w:val="af-ZA"/>
        </w:rPr>
        <w:t>համաձայն հ</w:t>
      </w:r>
      <w:r w:rsidRPr="00881975">
        <w:rPr>
          <w:rFonts w:ascii="GHEA Grapalat" w:hAnsi="GHEA Grapalat" w:cs="Sylfaen"/>
          <w:color w:val="FF0000"/>
          <w:sz w:val="20"/>
          <w:lang w:val="ru-RU"/>
        </w:rPr>
        <w:t>ավելված</w:t>
      </w:r>
      <w:r w:rsidRPr="00881975">
        <w:rPr>
          <w:rFonts w:ascii="GHEA Grapalat" w:hAnsi="GHEA Grapalat" w:cs="Sylfaen"/>
          <w:color w:val="FF0000"/>
          <w:sz w:val="20"/>
          <w:lang w:val="af-ZA"/>
        </w:rPr>
        <w:t xml:space="preserve"> N 1</w:t>
      </w:r>
      <w:r w:rsidRPr="00881975">
        <w:rPr>
          <w:rFonts w:ascii="GHEA Grapalat" w:hAnsi="GHEA Grapalat" w:cs="Sylfaen"/>
          <w:color w:val="FF0000"/>
          <w:sz w:val="20"/>
          <w:lang w:val="hy-AM"/>
        </w:rPr>
        <w:t>.1</w:t>
      </w:r>
      <w:r w:rsidRPr="00881975">
        <w:rPr>
          <w:rFonts w:ascii="GHEA Grapalat" w:hAnsi="GHEA Grapalat" w:cs="Sylfaen"/>
          <w:color w:val="FF0000"/>
          <w:sz w:val="20"/>
          <w:lang w:val="af-ZA"/>
        </w:rPr>
        <w:t>-ի</w:t>
      </w:r>
      <w:r w:rsidRPr="00881975">
        <w:rPr>
          <w:rFonts w:ascii="GHEA Grapalat" w:hAnsi="GHEA Grapalat" w:cs="Sylfaen"/>
          <w:color w:val="FF0000"/>
          <w:sz w:val="20"/>
          <w:lang w:val="hy-AM"/>
        </w:rPr>
        <w:t>,</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սույն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հրավերին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կցված</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նախագծային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փաստաթղթերով</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որը</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հանդիսանում</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eastAsia="en-US"/>
        </w:rPr>
        <w:t>է</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նաև</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կնքվելիք</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պայմանագրի</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անբաժանելի</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մասը</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սահմանված</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տեխնիկական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բնութագրերին</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eastAsia="en-US"/>
        </w:rPr>
        <w:t>և</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երաշխիքային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սպասարկման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պայմաններին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համապատասխանող</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նյութերի</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eastAsia="en-US"/>
        </w:rPr>
        <w:t>և</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կամ</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սարքերի</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ու</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սարքավորումների</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տեղադրման</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val="hy-AM" w:eastAsia="en-US"/>
        </w:rPr>
        <w:t>օգտագործման</w:t>
      </w:r>
      <w:r w:rsidRPr="00881975">
        <w:rPr>
          <w:rFonts w:ascii="GHEA Grapalat" w:hAnsi="GHEA Grapalat" w:cs="Sylfaen"/>
          <w:color w:val="FF0000"/>
          <w:sz w:val="20"/>
          <w:szCs w:val="24"/>
          <w:lang w:val="af-ZA" w:eastAsia="en-US"/>
        </w:rPr>
        <w:t>)</w:t>
      </w:r>
      <w:r w:rsidRPr="00881975">
        <w:rPr>
          <w:rFonts w:ascii="GHEA Grapalat" w:hAnsi="GHEA Grapalat" w:cs="Sylfaen"/>
          <w:color w:val="FF0000"/>
          <w:sz w:val="20"/>
          <w:szCs w:val="24"/>
          <w:lang w:val="hy-AM" w:eastAsia="en-US"/>
        </w:rPr>
        <w:t xml:space="preserve"> </w:t>
      </w:r>
      <w:proofErr w:type="spellStart"/>
      <w:r w:rsidRPr="00881975">
        <w:rPr>
          <w:rFonts w:ascii="GHEA Grapalat" w:hAnsi="GHEA Grapalat" w:cs="Sylfaen"/>
          <w:color w:val="FF0000"/>
          <w:sz w:val="20"/>
          <w:szCs w:val="24"/>
          <w:lang w:eastAsia="en-US"/>
        </w:rPr>
        <w:t>պարտավորության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մասին</w:t>
      </w:r>
      <w:proofErr w:type="spellEnd"/>
      <w:r w:rsidRPr="00881975">
        <w:rPr>
          <w:rFonts w:ascii="GHEA Grapalat" w:hAnsi="GHEA Grapalat" w:cs="Sylfaen"/>
          <w:color w:val="FF0000"/>
          <w:sz w:val="20"/>
          <w:szCs w:val="24"/>
          <w:lang w:eastAsia="en-US"/>
        </w:rPr>
        <w:t>՝</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մինչև</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տեղադրումը</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val="hy-AM" w:eastAsia="en-US"/>
        </w:rPr>
        <w:t xml:space="preserve">(օգտագործումը) </w:t>
      </w:r>
      <w:proofErr w:type="spellStart"/>
      <w:r w:rsidRPr="00881975">
        <w:rPr>
          <w:rFonts w:ascii="GHEA Grapalat" w:hAnsi="GHEA Grapalat" w:cs="Sylfaen"/>
          <w:color w:val="FF0000"/>
          <w:sz w:val="20"/>
          <w:szCs w:val="24"/>
          <w:lang w:eastAsia="en-US"/>
        </w:rPr>
        <w:t>դրանց</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տեխնիկական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բնութագրերը</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ապրանքային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նշանները</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ֆիրմային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անվանումները</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մակնիշները</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eastAsia="en-US"/>
        </w:rPr>
        <w:t>և</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երաշխիքային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ժամկետները</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նախապես</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val="hy-AM" w:eastAsia="en-US"/>
        </w:rPr>
        <w:t xml:space="preserve">գրավոր </w:t>
      </w:r>
      <w:proofErr w:type="spellStart"/>
      <w:r w:rsidRPr="00881975">
        <w:rPr>
          <w:rFonts w:ascii="GHEA Grapalat" w:hAnsi="GHEA Grapalat" w:cs="Sylfaen"/>
          <w:color w:val="FF0000"/>
          <w:sz w:val="20"/>
          <w:szCs w:val="24"/>
          <w:lang w:eastAsia="en-US"/>
        </w:rPr>
        <w:t>համաձայնեցնելով</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պատվիրատուի</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հետ</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Սույն</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val="hy-AM" w:eastAsia="en-US"/>
        </w:rPr>
        <w:t xml:space="preserve">կետով </w:t>
      </w:r>
      <w:proofErr w:type="spellStart"/>
      <w:r w:rsidRPr="00881975">
        <w:rPr>
          <w:rFonts w:ascii="GHEA Grapalat" w:hAnsi="GHEA Grapalat" w:cs="Sylfaen"/>
          <w:color w:val="FF0000"/>
          <w:sz w:val="20"/>
          <w:szCs w:val="24"/>
          <w:lang w:eastAsia="en-US"/>
        </w:rPr>
        <w:t>նախատեսված</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հավաստումն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առանձին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հավելվածով</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հաստատվում</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eastAsia="en-US"/>
        </w:rPr>
        <w:t>է</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նաև</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կնքվելիք</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պայմանագրով</w:t>
      </w:r>
      <w:proofErr w:type="spellEnd"/>
      <w:r w:rsidRPr="00881975">
        <w:rPr>
          <w:rFonts w:ascii="GHEA Grapalat" w:hAnsi="GHEA Grapalat" w:cs="Sylfaen"/>
          <w:color w:val="FF0000"/>
          <w:sz w:val="20"/>
          <w:szCs w:val="24"/>
          <w:lang w:val="hy-AM" w:eastAsia="en-US"/>
        </w:rPr>
        <w:t>:</w:t>
      </w:r>
      <w:r w:rsidRPr="00881975">
        <w:rPr>
          <w:rFonts w:ascii="GHEA Grapalat" w:hAnsi="GHEA Grapalat" w:cs="Sylfaen"/>
          <w:color w:val="FF0000"/>
          <w:sz w:val="20"/>
          <w:szCs w:val="24"/>
          <w:vertAlign w:val="superscript"/>
          <w:lang w:val="hy-AM" w:eastAsia="en-US"/>
        </w:rPr>
        <w:t>22</w:t>
      </w:r>
    </w:p>
    <w:p w14:paraId="48873DCE" w14:textId="45E70F5B" w:rsidR="00A67EAC" w:rsidRPr="0093002B" w:rsidRDefault="002B01B8" w:rsidP="00A44163">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93002B">
        <w:rPr>
          <w:rFonts w:ascii="GHEA Grapalat" w:hAnsi="GHEA Grapalat" w:cs="Sylfaen"/>
          <w:sz w:val="20"/>
          <w:lang w:val="ru-RU"/>
        </w:rPr>
        <w:t>հրավերով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93002B">
        <w:rPr>
          <w:rFonts w:ascii="GHEA Grapalat" w:hAnsi="GHEA Grapalat" w:cs="Sylfaen"/>
          <w:sz w:val="20"/>
          <w:lang w:val="ru-RU"/>
        </w:rPr>
        <w:t>ասնակցի</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կազմված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փաստաթղթերը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ստորագրում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դրանք</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ներկայացնող</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այսուհետ</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w:t>
      </w:r>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Եթե</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ապա</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ներկայացվում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այդ</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լիազորությունը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վերապահված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լինելու</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մասին</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փաստաթուղթ։</w:t>
      </w:r>
    </w:p>
    <w:p w14:paraId="075AD2F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Հայտում</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ներառվող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բնօրինակ</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փաստաթղթերի</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փոխարեն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ներկայացվել</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դրանց</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նոտարական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կարգով</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վավերացված</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օրինակները։</w:t>
      </w:r>
    </w:p>
    <w:p w14:paraId="425D14DE" w14:textId="77777777" w:rsidR="00460CA5" w:rsidRPr="0093002B" w:rsidRDefault="00460CA5" w:rsidP="00EF3662">
      <w:pPr>
        <w:jc w:val="center"/>
        <w:rPr>
          <w:rFonts w:ascii="GHEA Grapalat" w:hAnsi="GHEA Grapalat"/>
          <w:b/>
          <w:sz w:val="20"/>
          <w:lang w:val="af-ZA"/>
        </w:rPr>
      </w:pPr>
    </w:p>
    <w:p w14:paraId="07F66424"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26C643D"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297E9334" w14:textId="77777777" w:rsidR="00FA15BA" w:rsidRDefault="00FA15BA" w:rsidP="00BB2D31">
      <w:pPr>
        <w:pStyle w:val="norm"/>
        <w:spacing w:line="240" w:lineRule="auto"/>
        <w:ind w:firstLine="284"/>
        <w:jc w:val="right"/>
        <w:rPr>
          <w:rFonts w:ascii="GHEA Grapalat" w:hAnsi="GHEA Grapalat" w:cs="Sylfaen"/>
          <w:b/>
          <w:sz w:val="20"/>
          <w:lang w:val="es-ES"/>
        </w:rPr>
      </w:pPr>
    </w:p>
    <w:p w14:paraId="34FA4157" w14:textId="77777777" w:rsidR="00FA15BA" w:rsidRDefault="00FA15BA" w:rsidP="00BB2D31">
      <w:pPr>
        <w:pStyle w:val="norm"/>
        <w:spacing w:line="240" w:lineRule="auto"/>
        <w:ind w:firstLine="284"/>
        <w:jc w:val="right"/>
        <w:rPr>
          <w:rFonts w:ascii="GHEA Grapalat" w:hAnsi="GHEA Grapalat" w:cs="Sylfaen"/>
          <w:b/>
          <w:sz w:val="20"/>
          <w:lang w:val="es-ES"/>
        </w:rPr>
      </w:pPr>
    </w:p>
    <w:p w14:paraId="33B552FA" w14:textId="77777777" w:rsidR="000B5D64" w:rsidRDefault="000B5D64" w:rsidP="00BB2D31">
      <w:pPr>
        <w:pStyle w:val="norm"/>
        <w:spacing w:line="240" w:lineRule="auto"/>
        <w:ind w:firstLine="284"/>
        <w:jc w:val="right"/>
        <w:rPr>
          <w:rFonts w:ascii="GHEA Grapalat" w:hAnsi="GHEA Grapalat" w:cs="Sylfaen"/>
          <w:b/>
          <w:sz w:val="20"/>
          <w:lang w:val="es-ES"/>
        </w:rPr>
      </w:pPr>
    </w:p>
    <w:p w14:paraId="16299A1E" w14:textId="77777777" w:rsidR="000B5D64" w:rsidRDefault="000B5D64" w:rsidP="00BB2D31">
      <w:pPr>
        <w:pStyle w:val="norm"/>
        <w:spacing w:line="240" w:lineRule="auto"/>
        <w:ind w:firstLine="284"/>
        <w:jc w:val="right"/>
        <w:rPr>
          <w:rFonts w:ascii="GHEA Grapalat" w:hAnsi="GHEA Grapalat" w:cs="Sylfaen"/>
          <w:b/>
          <w:sz w:val="20"/>
          <w:lang w:val="es-ES"/>
        </w:rPr>
      </w:pPr>
    </w:p>
    <w:p w14:paraId="33F76467" w14:textId="4E3D065A" w:rsidR="00BB2D31" w:rsidRPr="005E1F72" w:rsidRDefault="00BB2D31" w:rsidP="00BB2D31">
      <w:pPr>
        <w:pStyle w:val="norm"/>
        <w:spacing w:line="240" w:lineRule="auto"/>
        <w:ind w:firstLine="284"/>
        <w:jc w:val="right"/>
        <w:rPr>
          <w:rFonts w:ascii="GHEA Grapalat" w:hAnsi="GHEA Grapalat" w:cs="Arial"/>
          <w:b/>
          <w:sz w:val="20"/>
          <w:lang w:val="es-ES"/>
        </w:rPr>
      </w:pPr>
      <w:proofErr w:type="spellStart"/>
      <w:r w:rsidRPr="005E1F72">
        <w:rPr>
          <w:rFonts w:ascii="GHEA Grapalat" w:hAnsi="GHEA Grapalat" w:cs="Sylfaen"/>
          <w:b/>
          <w:sz w:val="20"/>
          <w:lang w:val="es-ES"/>
        </w:rPr>
        <w:lastRenderedPageBreak/>
        <w:t>Հավելված</w:t>
      </w:r>
      <w:proofErr w:type="spellEnd"/>
      <w:r w:rsidRPr="005E1F72">
        <w:rPr>
          <w:rFonts w:ascii="GHEA Grapalat" w:hAnsi="GHEA Grapalat" w:cs="Arial"/>
          <w:b/>
          <w:sz w:val="20"/>
          <w:lang w:val="es-ES"/>
        </w:rPr>
        <w:t xml:space="preserve">  N 1</w:t>
      </w:r>
    </w:p>
    <w:p w14:paraId="34D39AC9" w14:textId="6FABF070" w:rsidR="00BB2D31" w:rsidRPr="005E1F72" w:rsidRDefault="00BB2D31" w:rsidP="00BB2D31">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w:t>
      </w:r>
      <w:r w:rsidR="00B56F16">
        <w:rPr>
          <w:rFonts w:ascii="GHEA Grapalat" w:hAnsi="GHEA Grapalat"/>
          <w:b/>
          <w:lang w:val="es-ES"/>
        </w:rPr>
        <w:t>ԲՄԱՇՁԲ-</w:t>
      </w:r>
      <w:r w:rsidR="00AE67EB">
        <w:rPr>
          <w:rFonts w:ascii="GHEA Grapalat" w:hAnsi="GHEA Grapalat"/>
          <w:b/>
          <w:lang w:val="es-ES"/>
        </w:rPr>
        <w:t>26/13</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34E5E2EB" w14:textId="7AB7E4F2" w:rsidR="00BB2D31" w:rsidRPr="005E1F72" w:rsidRDefault="00F57EA6" w:rsidP="00BB2D31">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բաց</w:t>
      </w:r>
      <w:proofErr w:type="spellEnd"/>
      <w:r>
        <w:rPr>
          <w:rFonts w:ascii="GHEA Grapalat" w:hAnsi="GHEA Grapalat" w:cs="Sylfaen"/>
          <w:b/>
          <w:lang w:val="es-ES"/>
        </w:rPr>
        <w:t xml:space="preserve"> </w:t>
      </w:r>
      <w:proofErr w:type="spellStart"/>
      <w:r>
        <w:rPr>
          <w:rFonts w:ascii="GHEA Grapalat" w:hAnsi="GHEA Grapalat" w:cs="Sylfaen"/>
          <w:b/>
          <w:lang w:val="es-ES"/>
        </w:rPr>
        <w:t>մրցույթ</w:t>
      </w:r>
      <w:r w:rsidR="00BB2D31" w:rsidRPr="005E1F72">
        <w:rPr>
          <w:rFonts w:ascii="GHEA Grapalat" w:hAnsi="GHEA Grapalat" w:cs="Sylfaen"/>
          <w:b/>
          <w:lang w:val="es-ES"/>
        </w:rPr>
        <w:t>ի</w:t>
      </w:r>
      <w:proofErr w:type="spellEnd"/>
      <w:r w:rsidR="00BB2D31" w:rsidRPr="005E1F72">
        <w:rPr>
          <w:rFonts w:ascii="GHEA Grapalat" w:hAnsi="GHEA Grapalat" w:cs="Arial"/>
          <w:b/>
          <w:lang w:val="es-ES"/>
        </w:rPr>
        <w:t xml:space="preserve"> </w:t>
      </w:r>
      <w:proofErr w:type="spellStart"/>
      <w:r w:rsidR="00BB2D31" w:rsidRPr="005E1F72">
        <w:rPr>
          <w:rFonts w:ascii="GHEA Grapalat" w:hAnsi="GHEA Grapalat" w:cs="Sylfaen"/>
          <w:b/>
          <w:lang w:val="es-ES"/>
        </w:rPr>
        <w:t>հրավերի</w:t>
      </w:r>
      <w:proofErr w:type="spellEnd"/>
    </w:p>
    <w:p w14:paraId="723F194D" w14:textId="77777777" w:rsidR="00BB2D31" w:rsidRPr="005E1F72" w:rsidRDefault="00BB2D31" w:rsidP="00BB2D31">
      <w:pPr>
        <w:jc w:val="center"/>
        <w:rPr>
          <w:rFonts w:ascii="GHEA Grapalat" w:hAnsi="GHEA Grapalat" w:cs="Sylfaen"/>
          <w:b/>
          <w:lang w:val="es-ES"/>
        </w:rPr>
      </w:pPr>
    </w:p>
    <w:p w14:paraId="79BA8732" w14:textId="77777777" w:rsidR="00BB2D31" w:rsidRPr="0093002B" w:rsidRDefault="00BB2D31" w:rsidP="00BB2D31">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03E17C7C" w14:textId="036C43C1" w:rsidR="00BB2D31" w:rsidRPr="0093002B" w:rsidRDefault="00F57EA6" w:rsidP="00BB2D31">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բաց</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մրցույթ</w:t>
      </w:r>
      <w:r w:rsidR="00BB2D31" w:rsidRPr="0093002B">
        <w:rPr>
          <w:rFonts w:ascii="GHEA Grapalat" w:hAnsi="GHEA Grapalat" w:cs="Sylfaen"/>
          <w:color w:val="auto"/>
          <w:sz w:val="24"/>
          <w:szCs w:val="24"/>
          <w:lang w:val="es-ES"/>
        </w:rPr>
        <w:t>ին</w:t>
      </w:r>
      <w:proofErr w:type="spellEnd"/>
      <w:r w:rsidR="00BB2D31" w:rsidRPr="0093002B">
        <w:rPr>
          <w:rFonts w:ascii="GHEA Grapalat" w:hAnsi="GHEA Grapalat" w:cs="Sylfaen"/>
          <w:color w:val="auto"/>
          <w:sz w:val="24"/>
          <w:szCs w:val="24"/>
          <w:lang w:val="es-ES"/>
        </w:rPr>
        <w:t xml:space="preserve"> </w:t>
      </w:r>
      <w:proofErr w:type="spellStart"/>
      <w:r w:rsidR="00BB2D31" w:rsidRPr="0093002B">
        <w:rPr>
          <w:rFonts w:ascii="GHEA Grapalat" w:hAnsi="GHEA Grapalat" w:cs="Sylfaen"/>
          <w:color w:val="auto"/>
          <w:sz w:val="24"/>
          <w:szCs w:val="24"/>
          <w:lang w:val="es-ES"/>
        </w:rPr>
        <w:t>մասնակցելու</w:t>
      </w:r>
      <w:proofErr w:type="spellEnd"/>
      <w:r w:rsidR="00BB2D31" w:rsidRPr="0093002B">
        <w:rPr>
          <w:rFonts w:ascii="GHEA Grapalat" w:hAnsi="GHEA Grapalat" w:cs="Arial"/>
          <w:color w:val="auto"/>
          <w:sz w:val="24"/>
          <w:szCs w:val="24"/>
          <w:lang w:val="es-ES"/>
        </w:rPr>
        <w:t xml:space="preserve">  </w:t>
      </w:r>
    </w:p>
    <w:p w14:paraId="7C714323" w14:textId="77777777" w:rsidR="00BB2D31" w:rsidRPr="0093002B" w:rsidRDefault="00BB2D31" w:rsidP="00BB2D31">
      <w:pPr>
        <w:rPr>
          <w:lang w:val="es-ES" w:eastAsia="ru-RU"/>
        </w:rPr>
      </w:pPr>
    </w:p>
    <w:p w14:paraId="2029885B" w14:textId="77777777" w:rsidR="00BB2D31" w:rsidRPr="0093002B" w:rsidRDefault="00BB2D31" w:rsidP="00BB2D31">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7460E199" w14:textId="77777777" w:rsidR="00BB2D31" w:rsidRPr="0093002B" w:rsidRDefault="00BB2D31" w:rsidP="00BB2D31">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43BBA2EB" w14:textId="0EB7D664" w:rsidR="00BB2D31" w:rsidRPr="0093002B" w:rsidRDefault="00BB2D31" w:rsidP="00BB2D31">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Pr>
          <w:rFonts w:ascii="GHEA Grapalat" w:hAnsi="GHEA Grapalat"/>
          <w:b/>
          <w:lang w:val="es-ES"/>
        </w:rPr>
        <w:t>ԵՔ-</w:t>
      </w:r>
      <w:r w:rsidR="00B56F16">
        <w:rPr>
          <w:rFonts w:ascii="GHEA Grapalat" w:hAnsi="GHEA Grapalat"/>
          <w:b/>
          <w:lang w:val="es-ES"/>
        </w:rPr>
        <w:t>ԲՄԱՇՁԲ-</w:t>
      </w:r>
      <w:r w:rsidR="00AE67EB">
        <w:rPr>
          <w:rFonts w:ascii="GHEA Grapalat" w:hAnsi="GHEA Grapalat"/>
          <w:b/>
          <w:lang w:val="es-ES"/>
        </w:rPr>
        <w:t>26/13</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1065E06C" w14:textId="77777777" w:rsidR="00BB2D31" w:rsidRPr="0093002B" w:rsidRDefault="00BB2D31" w:rsidP="00BB2D31">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պատվիրատուի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F5F5AEA" w14:textId="40345D76" w:rsidR="00BB2D31" w:rsidRPr="0093002B" w:rsidRDefault="00F57EA6" w:rsidP="00BB2D31">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w:t>
      </w:r>
      <w:r w:rsidR="00BB2D31" w:rsidRPr="0093002B">
        <w:rPr>
          <w:rFonts w:ascii="GHEA Grapalat" w:hAnsi="GHEA Grapalat" w:cs="Sylfaen"/>
          <w:sz w:val="20"/>
          <w:szCs w:val="20"/>
          <w:lang w:val="es-ES"/>
        </w:rPr>
        <w:t>ի</w:t>
      </w:r>
      <w:proofErr w:type="spellEnd"/>
      <w:r w:rsidR="00BB2D31" w:rsidRPr="0093002B">
        <w:rPr>
          <w:rFonts w:ascii="GHEA Grapalat" w:hAnsi="GHEA Grapalat" w:cs="Arial"/>
          <w:sz w:val="16"/>
          <w:szCs w:val="16"/>
          <w:lang w:val="es-ES"/>
        </w:rPr>
        <w:t xml:space="preserve"> </w:t>
      </w:r>
      <w:r w:rsidR="00BB2D31" w:rsidRPr="0093002B">
        <w:rPr>
          <w:rFonts w:ascii="GHEA Grapalat" w:hAnsi="GHEA Grapalat"/>
          <w:u w:val="single"/>
          <w:lang w:val="es-ES"/>
        </w:rPr>
        <w:tab/>
        <w:t xml:space="preserve">    </w:t>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t xml:space="preserve">     </w:t>
      </w:r>
      <w:r w:rsidR="00BB2D31" w:rsidRPr="0093002B">
        <w:rPr>
          <w:rFonts w:ascii="GHEA Grapalat" w:hAnsi="GHEA Grapalat" w:cs="Sylfaen"/>
          <w:sz w:val="20"/>
          <w:szCs w:val="20"/>
          <w:lang w:val="es-ES"/>
        </w:rPr>
        <w:t xml:space="preserve"> </w:t>
      </w:r>
      <w:proofErr w:type="spellStart"/>
      <w:r w:rsidR="00BB2D31" w:rsidRPr="0093002B">
        <w:rPr>
          <w:rFonts w:ascii="GHEA Grapalat" w:hAnsi="GHEA Grapalat" w:cs="Sylfaen"/>
          <w:sz w:val="20"/>
          <w:szCs w:val="20"/>
          <w:lang w:val="es-ES"/>
        </w:rPr>
        <w:t>չափաբաժնին</w:t>
      </w:r>
      <w:proofErr w:type="spellEnd"/>
      <w:r w:rsidR="00BB2D31" w:rsidRPr="0093002B">
        <w:rPr>
          <w:rFonts w:ascii="GHEA Grapalat" w:hAnsi="GHEA Grapalat" w:cs="Arial"/>
          <w:sz w:val="20"/>
          <w:szCs w:val="20"/>
          <w:lang w:val="es-ES"/>
        </w:rPr>
        <w:t xml:space="preserve">  (</w:t>
      </w:r>
      <w:proofErr w:type="spellStart"/>
      <w:r w:rsidR="00BB2D31" w:rsidRPr="0093002B">
        <w:rPr>
          <w:rFonts w:ascii="GHEA Grapalat" w:hAnsi="GHEA Grapalat" w:cs="Sylfaen"/>
          <w:sz w:val="20"/>
          <w:szCs w:val="20"/>
          <w:lang w:val="es-ES"/>
        </w:rPr>
        <w:t>չափաբաժիններին</w:t>
      </w:r>
      <w:proofErr w:type="spellEnd"/>
      <w:r w:rsidR="00BB2D31" w:rsidRPr="0093002B">
        <w:rPr>
          <w:rFonts w:ascii="GHEA Grapalat" w:hAnsi="GHEA Grapalat" w:cs="Arial"/>
          <w:sz w:val="20"/>
          <w:szCs w:val="20"/>
          <w:lang w:val="es-ES"/>
        </w:rPr>
        <w:t xml:space="preserve">) </w:t>
      </w:r>
      <w:r w:rsidR="00BB2D31" w:rsidRPr="0093002B">
        <w:rPr>
          <w:rFonts w:ascii="GHEA Grapalat" w:hAnsi="GHEA Grapalat" w:cs="Sylfaen"/>
          <w:sz w:val="20"/>
          <w:szCs w:val="20"/>
          <w:lang w:val="es-ES"/>
        </w:rPr>
        <w:t>և</w:t>
      </w:r>
      <w:r w:rsidR="00BB2D31" w:rsidRPr="0093002B">
        <w:rPr>
          <w:rFonts w:ascii="GHEA Grapalat" w:hAnsi="GHEA Grapalat" w:cs="Arial"/>
          <w:sz w:val="20"/>
          <w:szCs w:val="20"/>
          <w:lang w:val="es-ES"/>
        </w:rPr>
        <w:t xml:space="preserve"> </w:t>
      </w:r>
      <w:proofErr w:type="spellStart"/>
      <w:r w:rsidR="00BB2D31" w:rsidRPr="0093002B">
        <w:rPr>
          <w:rFonts w:ascii="GHEA Grapalat" w:hAnsi="GHEA Grapalat" w:cs="Sylfaen"/>
          <w:sz w:val="20"/>
          <w:szCs w:val="20"/>
          <w:lang w:val="es-ES"/>
        </w:rPr>
        <w:t>հրավերի</w:t>
      </w:r>
      <w:proofErr w:type="spellEnd"/>
      <w:r w:rsidR="00BB2D31" w:rsidRPr="0093002B">
        <w:rPr>
          <w:rFonts w:ascii="GHEA Grapalat" w:hAnsi="GHEA Grapalat" w:cs="Sylfaen"/>
          <w:sz w:val="20"/>
          <w:szCs w:val="20"/>
          <w:lang w:val="es-ES"/>
        </w:rPr>
        <w:t xml:space="preserve"> </w:t>
      </w:r>
    </w:p>
    <w:p w14:paraId="782F8803" w14:textId="77777777" w:rsidR="00BB2D31" w:rsidRPr="0093002B" w:rsidRDefault="00BB2D31" w:rsidP="00BB2D31">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5281E675" w14:textId="77777777" w:rsidR="00BB2D31" w:rsidRPr="0093002B" w:rsidRDefault="00BB2D31" w:rsidP="00BB2D31">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5C72EAA6" w14:textId="77777777" w:rsidR="00BB2D31" w:rsidRPr="0093002B" w:rsidRDefault="00BB2D31" w:rsidP="00BB2D31">
      <w:pPr>
        <w:jc w:val="both"/>
        <w:rPr>
          <w:rFonts w:ascii="GHEA Grapalat" w:hAnsi="GHEA Grapalat"/>
          <w:sz w:val="12"/>
          <w:szCs w:val="12"/>
          <w:u w:val="single"/>
          <w:lang w:val="es-ES"/>
        </w:rPr>
      </w:pPr>
    </w:p>
    <w:p w14:paraId="3FA0BB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հանդիսանում</w:t>
      </w:r>
      <w:proofErr w:type="spellEnd"/>
      <w:r w:rsidRPr="0093002B">
        <w:rPr>
          <w:rFonts w:ascii="GHEA Grapalat" w:hAnsi="GHEA Grapalat" w:cs="Sylfaen"/>
          <w:sz w:val="20"/>
          <w:szCs w:val="20"/>
          <w:lang w:val="es-ES"/>
        </w:rPr>
        <w:t xml:space="preserve"> է </w:t>
      </w:r>
    </w:p>
    <w:p w14:paraId="1444CA4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E10DDE9"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581DFE7F"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անվանումը</w:t>
      </w:r>
      <w:proofErr w:type="spellEnd"/>
    </w:p>
    <w:p w14:paraId="11B93996" w14:textId="77777777" w:rsidR="00BB2D31" w:rsidRPr="0093002B" w:rsidDel="00437CDB" w:rsidRDefault="00BB2D31" w:rsidP="00BB2D31">
      <w:pPr>
        <w:jc w:val="both"/>
        <w:rPr>
          <w:rFonts w:ascii="GHEA Grapalat" w:hAnsi="GHEA Grapalat" w:cs="Sylfaen"/>
          <w:sz w:val="20"/>
          <w:szCs w:val="20"/>
          <w:lang w:val="es-ES"/>
        </w:rPr>
      </w:pPr>
    </w:p>
    <w:p w14:paraId="09E2F51B"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62E1B6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0821F323"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9793B84" w14:textId="77777777" w:rsidR="00BB2D31" w:rsidRPr="0093002B" w:rsidRDefault="00BB2D31" w:rsidP="00BB2D31">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5AECFA76"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505173F5" w14:textId="77777777" w:rsidR="00BB2D31" w:rsidRPr="0093002B" w:rsidRDefault="00BB2D31" w:rsidP="00BB2D31">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5FDA57D7" w14:textId="77777777" w:rsidR="00BB2D31" w:rsidRPr="0093002B" w:rsidRDefault="00BB2D31" w:rsidP="00BB2D31">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5668CB24" w14:textId="77777777" w:rsidR="00BB2D31" w:rsidRPr="0093002B" w:rsidRDefault="00BB2D31" w:rsidP="00BB2D31">
      <w:pPr>
        <w:jc w:val="right"/>
        <w:rPr>
          <w:rFonts w:ascii="GHEA Grapalat" w:hAnsi="GHEA Grapalat"/>
          <w:sz w:val="10"/>
          <w:szCs w:val="10"/>
          <w:lang w:val="es-ES"/>
        </w:rPr>
      </w:pPr>
    </w:p>
    <w:p w14:paraId="0D45FD79" w14:textId="77777777" w:rsidR="00BB2D31" w:rsidRPr="0093002B" w:rsidRDefault="00BB2D31" w:rsidP="00BB2D31">
      <w:pPr>
        <w:jc w:val="right"/>
        <w:rPr>
          <w:rFonts w:ascii="GHEA Grapalat" w:hAnsi="GHEA Grapalat"/>
          <w:sz w:val="10"/>
          <w:szCs w:val="10"/>
          <w:lang w:val="es-ES"/>
        </w:rPr>
      </w:pPr>
    </w:p>
    <w:p w14:paraId="5119B2D1" w14:textId="77777777" w:rsidR="00BB2D31" w:rsidRPr="0093002B" w:rsidRDefault="00BB2D31" w:rsidP="00BB2D31">
      <w:pPr>
        <w:jc w:val="right"/>
        <w:rPr>
          <w:rFonts w:ascii="GHEA Grapalat" w:hAnsi="GHEA Grapalat"/>
          <w:sz w:val="10"/>
          <w:szCs w:val="10"/>
          <w:lang w:val="es-ES"/>
        </w:rPr>
      </w:pPr>
    </w:p>
    <w:p w14:paraId="61EDEE0A" w14:textId="77777777" w:rsidR="00BB2D31" w:rsidRPr="0093002B" w:rsidRDefault="00BB2D31" w:rsidP="00BB2D31">
      <w:pPr>
        <w:jc w:val="right"/>
        <w:rPr>
          <w:rFonts w:ascii="GHEA Grapalat" w:hAnsi="GHEA Grapalat"/>
          <w:sz w:val="10"/>
          <w:szCs w:val="10"/>
          <w:lang w:val="hy-AM"/>
        </w:rPr>
      </w:pPr>
    </w:p>
    <w:p w14:paraId="7FD1E7F8" w14:textId="77777777" w:rsidR="00BB2D31" w:rsidRPr="0093002B" w:rsidRDefault="00BB2D31" w:rsidP="00BB2D31">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32BD1C57"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1BF50A34" w14:textId="77777777" w:rsidR="00BB2D31" w:rsidRPr="0093002B" w:rsidRDefault="00BB2D31" w:rsidP="00BB2D31">
      <w:pPr>
        <w:jc w:val="right"/>
        <w:rPr>
          <w:rFonts w:ascii="GHEA Grapalat" w:hAnsi="GHEA Grapalat"/>
          <w:sz w:val="10"/>
          <w:szCs w:val="10"/>
          <w:lang w:val="hy-AM"/>
        </w:rPr>
      </w:pPr>
    </w:p>
    <w:p w14:paraId="22952324" w14:textId="77777777" w:rsidR="00BB2D31" w:rsidRPr="0093002B" w:rsidRDefault="00BB2D31" w:rsidP="00BB2D31">
      <w:pPr>
        <w:ind w:firstLine="708"/>
        <w:jc w:val="both"/>
        <w:rPr>
          <w:rFonts w:ascii="GHEA Grapalat" w:hAnsi="GHEA Grapalat" w:cs="Arial"/>
          <w:sz w:val="20"/>
          <w:szCs w:val="20"/>
          <w:lang w:val="hy-AM"/>
        </w:rPr>
      </w:pPr>
    </w:p>
    <w:p w14:paraId="4E71E309" w14:textId="77777777" w:rsidR="00BB2D31" w:rsidRPr="0093002B" w:rsidRDefault="00BB2D31" w:rsidP="00BB2D31">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21FAAA3"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13E1E4F1" w14:textId="77777777" w:rsidR="00BB2D31" w:rsidRPr="0093002B" w:rsidRDefault="00BB2D31" w:rsidP="00BB2D31">
      <w:pPr>
        <w:ind w:firstLine="709"/>
        <w:jc w:val="both"/>
        <w:rPr>
          <w:rFonts w:ascii="GHEA Grapalat" w:hAnsi="GHEA Grapalat" w:cs="Arial"/>
          <w:sz w:val="20"/>
          <w:szCs w:val="20"/>
          <w:lang w:val="hy-AM"/>
        </w:rPr>
      </w:pPr>
    </w:p>
    <w:p w14:paraId="5C18AE18" w14:textId="77777777" w:rsidR="00BB2D31" w:rsidRPr="0093002B" w:rsidRDefault="00BB2D31" w:rsidP="00BB2D31">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39DBB692"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3CF7CF70" w14:textId="77777777" w:rsidR="00BB2D31" w:rsidRPr="0093002B" w:rsidRDefault="00BB2D31" w:rsidP="00BB2D31">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9DDD1B5"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DC2D450" w14:textId="7FA93F1A" w:rsidR="00BB2D31" w:rsidRPr="0093002B" w:rsidRDefault="00BB2D31" w:rsidP="00BB2D31">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w:t>
      </w:r>
      <w:r w:rsidR="00B56F16">
        <w:rPr>
          <w:rFonts w:ascii="GHEA Grapalat" w:hAnsi="GHEA Grapalat"/>
          <w:b/>
          <w:lang w:val="es-ES"/>
        </w:rPr>
        <w:t>ԲՄԱՇՁԲ-</w:t>
      </w:r>
      <w:r w:rsidR="00AE67EB">
        <w:rPr>
          <w:rFonts w:ascii="GHEA Grapalat" w:hAnsi="GHEA Grapalat"/>
          <w:b/>
          <w:lang w:val="es-ES"/>
        </w:rPr>
        <w:t>26/13</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բաց</w:t>
      </w:r>
      <w:proofErr w:type="spellEnd"/>
      <w:r w:rsidR="00F57EA6">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մրցույթ</w:t>
      </w:r>
      <w:r w:rsidRPr="0093002B">
        <w:rPr>
          <w:rFonts w:ascii="GHEA Grapalat" w:hAnsi="GHEA Grapalat" w:cs="Arial"/>
          <w:sz w:val="20"/>
          <w:szCs w:val="20"/>
          <w:lang w:val="es-ES"/>
        </w:rPr>
        <w:t>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5657C672" w14:textId="77777777" w:rsidR="00BB2D31" w:rsidRPr="0093002B" w:rsidRDefault="00BB2D31" w:rsidP="00BB2D31">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0064E4E6" w14:textId="77777777" w:rsidR="00BB2D31" w:rsidRPr="0093002B" w:rsidRDefault="00BB2D31" w:rsidP="00BB2D31">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39AE0B18" w14:textId="2241FEEA" w:rsidR="00BB2D31" w:rsidRPr="0093002B" w:rsidRDefault="00BB2D31" w:rsidP="00BB2D31">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w:t>
      </w:r>
      <w:r w:rsidR="00B56F16">
        <w:rPr>
          <w:rFonts w:ascii="GHEA Grapalat" w:hAnsi="GHEA Grapalat"/>
          <w:b/>
          <w:lang w:val="es-ES"/>
        </w:rPr>
        <w:t>ԲՄԱՇՁԲ-</w:t>
      </w:r>
      <w:r w:rsidR="00AE67EB">
        <w:rPr>
          <w:rFonts w:ascii="GHEA Grapalat" w:hAnsi="GHEA Grapalat"/>
          <w:b/>
          <w:lang w:val="es-ES"/>
        </w:rPr>
        <w:t>26/13</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բաց</w:t>
      </w:r>
      <w:proofErr w:type="spellEnd"/>
      <w:r w:rsidR="00F57EA6">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մրցույթ</w:t>
      </w:r>
      <w:r w:rsidRPr="0093002B">
        <w:rPr>
          <w:rFonts w:ascii="GHEA Grapalat" w:hAnsi="GHEA Grapalat" w:cs="Arial"/>
          <w:sz w:val="20"/>
          <w:szCs w:val="20"/>
          <w:lang w:val="es-ES"/>
        </w:rPr>
        <w:t>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64EC72C2" w14:textId="77777777" w:rsidR="00BB2D31" w:rsidRPr="0093002B" w:rsidRDefault="00BB2D31" w:rsidP="00BB2D31">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5DFB58F0" w14:textId="77777777" w:rsidR="00BB2D31" w:rsidRPr="0093002B" w:rsidRDefault="00BB2D31" w:rsidP="00BB2D31">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0E8FCE93" w14:textId="77777777" w:rsidR="00BB2D31" w:rsidRPr="0093002B" w:rsidRDefault="00BB2D31" w:rsidP="00BB2D31">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3DF499A5" w14:textId="77777777" w:rsidR="00BB2D31" w:rsidRPr="0093002B" w:rsidRDefault="00BB2D31" w:rsidP="00BB2D31">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6BB72A47" w14:textId="77777777" w:rsidR="00BB2D31" w:rsidRPr="0093002B" w:rsidRDefault="00BB2D31" w:rsidP="00BB2D31">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CDDCFBD" w14:textId="77777777" w:rsidR="00BB2D31" w:rsidRPr="0093002B" w:rsidRDefault="00BB2D31" w:rsidP="00BB2D31">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հիսուն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տոկոս</w:t>
      </w:r>
      <w:proofErr w:type="spellEnd"/>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14777FDF"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lastRenderedPageBreak/>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7714B61" w14:textId="77777777" w:rsidR="00BB2D31" w:rsidRPr="0093002B" w:rsidRDefault="00BB2D31" w:rsidP="00BB2D31">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60659902" w14:textId="77777777" w:rsidR="00BB2D31" w:rsidRPr="0093002B" w:rsidRDefault="00BB2D31" w:rsidP="00BB2D31">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34ABDA96"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3FED85CF" w14:textId="77777777" w:rsidR="00BB2D31" w:rsidRPr="0093002B" w:rsidRDefault="00BB2D31" w:rsidP="00BB2D31">
      <w:pPr>
        <w:jc w:val="both"/>
        <w:rPr>
          <w:rFonts w:ascii="GHEA Grapalat" w:hAnsi="GHEA Grapalat" w:cs="Sylfaen"/>
          <w:sz w:val="20"/>
          <w:lang w:val="es-ES"/>
        </w:rPr>
      </w:pPr>
    </w:p>
    <w:p w14:paraId="16331D75" w14:textId="77777777" w:rsidR="00BB2D31" w:rsidRPr="0093002B" w:rsidRDefault="00BB2D31" w:rsidP="00BB2D31">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41FDE161" w14:textId="77777777" w:rsidR="00BB2D31" w:rsidRPr="0093002B" w:rsidRDefault="00BB2D31" w:rsidP="00BB2D31">
      <w:pPr>
        <w:jc w:val="right"/>
        <w:rPr>
          <w:rFonts w:ascii="GHEA Grapalat" w:hAnsi="GHEA Grapalat"/>
          <w:sz w:val="10"/>
          <w:szCs w:val="10"/>
          <w:lang w:val="es-ES"/>
        </w:rPr>
      </w:pPr>
    </w:p>
    <w:p w14:paraId="62E1E959" w14:textId="77777777" w:rsidR="00BB2D31" w:rsidRPr="0093002B" w:rsidRDefault="00BB2D31" w:rsidP="00BB2D31">
      <w:pPr>
        <w:ind w:firstLine="708"/>
        <w:jc w:val="both"/>
        <w:rPr>
          <w:rFonts w:ascii="GHEA Grapalat" w:hAnsi="GHEA Grapalat"/>
          <w:sz w:val="20"/>
          <w:lang w:val="es-ES"/>
        </w:rPr>
      </w:pPr>
    </w:p>
    <w:p w14:paraId="0FC1F578" w14:textId="77777777" w:rsidR="00BB2D31" w:rsidRPr="0093002B" w:rsidRDefault="00BB2D31" w:rsidP="00BB2D31">
      <w:pPr>
        <w:ind w:firstLine="708"/>
        <w:jc w:val="both"/>
        <w:rPr>
          <w:rFonts w:ascii="GHEA Grapalat" w:hAnsi="GHEA Grapalat"/>
          <w:sz w:val="20"/>
          <w:lang w:val="es-ES"/>
        </w:rPr>
      </w:pPr>
    </w:p>
    <w:p w14:paraId="1EF2B2EB" w14:textId="77777777" w:rsidR="00BB2D31" w:rsidRPr="0093002B" w:rsidRDefault="00BB2D31" w:rsidP="00BB2D31">
      <w:pPr>
        <w:jc w:val="both"/>
        <w:rPr>
          <w:rFonts w:ascii="GHEA Grapalat" w:hAnsi="GHEA Grapalat"/>
          <w:sz w:val="20"/>
          <w:lang w:val="es-ES"/>
        </w:rPr>
      </w:pPr>
    </w:p>
    <w:p w14:paraId="5FC6AF4B" w14:textId="77777777" w:rsidR="00BB2D31" w:rsidRPr="0093002B" w:rsidRDefault="00BB2D31" w:rsidP="00BB2D31">
      <w:pPr>
        <w:jc w:val="both"/>
        <w:rPr>
          <w:rFonts w:ascii="GHEA Grapalat" w:hAnsi="GHEA Grapalat"/>
          <w:sz w:val="20"/>
          <w:lang w:val="es-ES"/>
        </w:rPr>
      </w:pPr>
    </w:p>
    <w:p w14:paraId="643FCCDA" w14:textId="77777777" w:rsidR="00BB2D31" w:rsidRPr="0093002B" w:rsidRDefault="00BB2D31" w:rsidP="00BB2D31">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7F3FFA">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7F3FFA">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7EA2A3A7" w14:textId="77777777" w:rsidR="00BB2D31" w:rsidRPr="0093002B" w:rsidRDefault="00BB2D31" w:rsidP="00BB2D31">
      <w:pPr>
        <w:jc w:val="both"/>
        <w:rPr>
          <w:rFonts w:ascii="GHEA Grapalat" w:hAnsi="GHEA Grapalat" w:cs="Arial"/>
          <w:sz w:val="20"/>
          <w:vertAlign w:val="superscript"/>
          <w:lang w:val="es-ES"/>
        </w:rPr>
      </w:pPr>
    </w:p>
    <w:p w14:paraId="406D436A" w14:textId="77777777" w:rsidR="00BB2D31" w:rsidRPr="0093002B" w:rsidRDefault="00BB2D31" w:rsidP="00BB2D31">
      <w:pPr>
        <w:jc w:val="both"/>
        <w:rPr>
          <w:rFonts w:ascii="GHEA Grapalat" w:hAnsi="GHEA Grapalat"/>
          <w:sz w:val="20"/>
          <w:lang w:val="hy-AM"/>
        </w:rPr>
      </w:pPr>
      <w:r w:rsidRPr="0093002B">
        <w:rPr>
          <w:rFonts w:ascii="GHEA Grapalat" w:hAnsi="GHEA Grapalat"/>
          <w:sz w:val="20"/>
          <w:lang w:val="hy-AM"/>
        </w:rPr>
        <w:t xml:space="preserve">    </w:t>
      </w:r>
    </w:p>
    <w:p w14:paraId="3AC01C30" w14:textId="77777777" w:rsidR="00BB2D31" w:rsidRPr="0093002B" w:rsidRDefault="00BB2D31" w:rsidP="00BB2D31">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3FBE" w14:textId="77777777" w:rsidR="00BB2D31" w:rsidRPr="0093002B" w:rsidRDefault="00BB2D31" w:rsidP="00BB2D31">
      <w:pPr>
        <w:pStyle w:val="BodyTextIndent3"/>
        <w:spacing w:line="240" w:lineRule="auto"/>
        <w:jc w:val="right"/>
        <w:rPr>
          <w:rFonts w:ascii="GHEA Grapalat" w:hAnsi="GHEA Grapalat"/>
          <w:b/>
          <w:lang w:val="hy-AM"/>
        </w:rPr>
      </w:pPr>
    </w:p>
    <w:p w14:paraId="45C841DA" w14:textId="77777777" w:rsidR="00BB2D31" w:rsidRPr="0093002B" w:rsidRDefault="00BB2D31" w:rsidP="00BB2D31">
      <w:pPr>
        <w:pStyle w:val="BodyTextIndent3"/>
        <w:spacing w:line="240" w:lineRule="auto"/>
        <w:jc w:val="right"/>
        <w:rPr>
          <w:rFonts w:ascii="GHEA Grapalat" w:hAnsi="GHEA Grapalat"/>
          <w:b/>
          <w:sz w:val="18"/>
          <w:szCs w:val="18"/>
          <w:lang w:val="hy-AM"/>
        </w:rPr>
      </w:pPr>
    </w:p>
    <w:p w14:paraId="2E931C57" w14:textId="77777777" w:rsidR="00BB2D31" w:rsidRPr="0093002B"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CB30EC5" w14:textId="77777777" w:rsidR="00BB2D31" w:rsidRPr="00927C52"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5C4A7B40" w14:textId="77777777" w:rsidR="00BB2D31" w:rsidRPr="0093002B" w:rsidRDefault="00BB2D31" w:rsidP="00BB2D31">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30671E5E" w14:textId="77777777" w:rsidR="00BB2D31" w:rsidRPr="0093002B" w:rsidRDefault="00BB2D31" w:rsidP="00BB2D31">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76D8543D" w14:textId="77777777" w:rsidR="00BB2D31" w:rsidRDefault="00BB2D31" w:rsidP="00BB2D31">
      <w:pPr>
        <w:pStyle w:val="BodyTextIndent3"/>
        <w:spacing w:line="240" w:lineRule="auto"/>
        <w:jc w:val="right"/>
        <w:rPr>
          <w:rFonts w:ascii="GHEA Grapalat" w:hAnsi="GHEA Grapalat"/>
          <w:i/>
          <w:sz w:val="18"/>
          <w:szCs w:val="18"/>
          <w:lang w:val="hy-AM" w:eastAsia="ru-RU"/>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2A91C830" w14:textId="38502CED" w:rsidR="00CE3A99" w:rsidRPr="0093002B" w:rsidRDefault="00CE3A99" w:rsidP="00BB2D31">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 xml:space="preserve"> </w:t>
      </w:r>
    </w:p>
    <w:p w14:paraId="1E382B7A" w14:textId="5F095EFC" w:rsidR="00614AC6" w:rsidRPr="0093002B" w:rsidRDefault="000B1088" w:rsidP="000B1088">
      <w:pPr>
        <w:pStyle w:val="BodyTextIndent3"/>
        <w:spacing w:line="240" w:lineRule="auto"/>
        <w:ind w:firstLine="0"/>
        <w:jc w:val="right"/>
        <w:rPr>
          <w:rFonts w:ascii="GHEA Grapalat" w:hAnsi="GHEA Grapalat"/>
          <w:b/>
          <w:lang w:val="hy-AM"/>
        </w:rPr>
      </w:pPr>
      <w:r w:rsidRPr="0093002B">
        <w:rPr>
          <w:rFonts w:ascii="GHEA Grapalat" w:hAnsi="GHEA Grapalat"/>
          <w:b/>
          <w:lang w:val="hy-AM"/>
        </w:rPr>
        <w:br w:type="page"/>
      </w:r>
    </w:p>
    <w:p w14:paraId="6BE8B192" w14:textId="77777777" w:rsidR="00614AC6" w:rsidRPr="0093002B" w:rsidRDefault="00614AC6" w:rsidP="00614AC6">
      <w:pPr>
        <w:pStyle w:val="BodyTextIndent3"/>
        <w:spacing w:line="240" w:lineRule="auto"/>
        <w:ind w:firstLine="0"/>
        <w:jc w:val="right"/>
        <w:rPr>
          <w:rFonts w:ascii="GHEA Grapalat" w:hAnsi="GHEA Grapalat"/>
          <w:b/>
          <w:lang w:val="hy-AM"/>
        </w:rPr>
      </w:pPr>
    </w:p>
    <w:p w14:paraId="017AD867" w14:textId="77777777" w:rsidR="00BB2D31" w:rsidRPr="000B4CF4" w:rsidRDefault="00BB2D31" w:rsidP="00233035">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60CC969F" w14:textId="34C8131F" w:rsidR="00BB2D31" w:rsidRPr="005E1F72" w:rsidRDefault="00BB2D31" w:rsidP="00233035">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Pr>
          <w:rFonts w:ascii="GHEA Grapalat" w:hAnsi="GHEA Grapalat"/>
          <w:b/>
          <w:lang w:val="hy-AM"/>
        </w:rPr>
        <w:t>ԵՔ-</w:t>
      </w:r>
      <w:r w:rsidR="00B56F16">
        <w:rPr>
          <w:rFonts w:ascii="GHEA Grapalat" w:hAnsi="GHEA Grapalat"/>
          <w:b/>
          <w:lang w:val="hy-AM"/>
        </w:rPr>
        <w:t>ԲՄԱՇՁԲ-</w:t>
      </w:r>
      <w:r w:rsidR="00AE67EB">
        <w:rPr>
          <w:rFonts w:ascii="GHEA Grapalat" w:hAnsi="GHEA Grapalat"/>
          <w:b/>
          <w:lang w:val="hy-AM"/>
        </w:rPr>
        <w:t>26/13</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23BB3C3D" w14:textId="5EAE440E" w:rsidR="00BB2D31" w:rsidRDefault="00BB2D31" w:rsidP="00233035">
      <w:pPr>
        <w:pStyle w:val="BodyTextIndent3"/>
        <w:spacing w:line="240" w:lineRule="auto"/>
        <w:ind w:firstLine="0"/>
        <w:jc w:val="right"/>
        <w:rPr>
          <w:rFonts w:ascii="GHEA Grapalat" w:hAnsi="GHEA Grapalat" w:cs="Sylfaen"/>
          <w:b/>
          <w:lang w:val="hy-AM"/>
        </w:rPr>
      </w:pPr>
      <w:r>
        <w:rPr>
          <w:rFonts w:ascii="GHEA Grapalat" w:hAnsi="GHEA Grapalat" w:cs="Sylfaen"/>
          <w:b/>
          <w:lang w:val="hy-AM"/>
        </w:rPr>
        <w:t xml:space="preserve">                                                                                                                           </w:t>
      </w:r>
      <w:r w:rsidR="00F57EA6">
        <w:rPr>
          <w:rFonts w:ascii="GHEA Grapalat" w:hAnsi="GHEA Grapalat" w:cs="Sylfaen"/>
          <w:b/>
          <w:lang w:val="hy-AM"/>
        </w:rPr>
        <w:t>բաց մրցույթ</w:t>
      </w:r>
      <w:r w:rsidRPr="003D1A3B">
        <w:rPr>
          <w:rFonts w:ascii="GHEA Grapalat" w:hAnsi="GHEA Grapalat" w:cs="Arial"/>
          <w:b/>
          <w:lang w:val="hy-AM"/>
        </w:rPr>
        <w:t xml:space="preserve">ի </w:t>
      </w:r>
      <w:r w:rsidRPr="003D1A3B">
        <w:rPr>
          <w:rFonts w:ascii="GHEA Grapalat" w:hAnsi="GHEA Grapalat" w:cs="Sylfaen"/>
          <w:b/>
          <w:lang w:val="hy-AM"/>
        </w:rPr>
        <w:t>հրավերի</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74B7C4E7" w14:textId="77777777" w:rsidR="00C17342" w:rsidRPr="0093002B"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93002B" w:rsidRDefault="000E20A1" w:rsidP="000E20A1">
      <w:pPr>
        <w:ind w:left="360" w:hanging="360"/>
        <w:jc w:val="center"/>
        <w:rPr>
          <w:rFonts w:ascii="GHEA Grapalat" w:eastAsia="GHEA Grapalat" w:hAnsi="GHEA Grapalat" w:cs="GHEA Grapalat"/>
          <w:lang w:val="hy-AM"/>
        </w:rPr>
      </w:pPr>
    </w:p>
    <w:p w14:paraId="6B82C7D7"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93002B">
        <w:rPr>
          <w:rFonts w:ascii="GHEA Grapalat" w:eastAsia="GHEA Grapalat" w:hAnsi="GHEA Grapalat" w:cs="GHEA Grapalat"/>
          <w:b/>
        </w:rPr>
        <w:t>Կազմակերպությունը</w:t>
      </w:r>
      <w:proofErr w:type="spellEnd"/>
    </w:p>
    <w:p w14:paraId="13397BF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Հայտարարագիրը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ներկայացնող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պաշտոնը</w:t>
            </w:r>
            <w:proofErr w:type="spellEnd"/>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009B3784" w14:textId="77777777"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14:paraId="5DAD8244"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93002B">
        <w:rPr>
          <w:rFonts w:ascii="GHEA Grapalat" w:eastAsia="GHEA Grapalat" w:hAnsi="GHEA Grapalat" w:cs="GHEA Grapalat"/>
          <w:b/>
        </w:rPr>
        <w:lastRenderedPageBreak/>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b/>
        </w:rPr>
        <w:t>ցուցակման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646B57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վերահսկող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3002B">
        <w:rPr>
          <w:rFonts w:ascii="GHEA Grapalat" w:eastAsia="GHEA Grapalat" w:hAnsi="GHEA Grapalat" w:cs="GHEA Grapalat"/>
          <w:i/>
          <w:iCs/>
        </w:rPr>
        <w:t>Վերահսկողության</w:t>
      </w:r>
      <w:proofErr w:type="spellEnd"/>
      <w:r w:rsidRPr="0093002B">
        <w:rPr>
          <w:rFonts w:ascii="GHEA Grapalat" w:eastAsia="GHEA Grapalat" w:hAnsi="GHEA Grapalat" w:cs="GHEA Grapalat"/>
          <w:i/>
          <w:iCs/>
        </w:rPr>
        <w:t xml:space="preserve"> </w:t>
      </w:r>
      <w:proofErr w:type="spellStart"/>
      <w:r w:rsidRPr="0093002B">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20E3F964" w14:textId="73C98D9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4E331D7" w14:textId="50CF481A"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2DE68198"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7F0666FA"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Պետության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համայնքի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կամ</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միջազգային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կազմակերպության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մասնակցությունը</w:t>
      </w:r>
      <w:proofErr w:type="spellEnd"/>
    </w:p>
    <w:p w14:paraId="33A97EF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Պետության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համայնքի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454E26BC" w14:textId="2DB2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230D230" w14:textId="3F21B5A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3CBF32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Միջազգային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3925C667" w14:textId="457A6D09"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939359B" w14:textId="11FF912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4BBD9019" w14:textId="77777777"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14:paraId="424DFB6E"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Իրական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շահառուի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44B3777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ինքնությունը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հավաստող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Քաղաքացիությունը</w:t>
            </w:r>
            <w:proofErr w:type="spellEnd"/>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Ծննդյան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հաստատող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մարմինը</w:t>
            </w:r>
            <w:proofErr w:type="spellEnd"/>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 xml:space="preserve">ՀԾՀ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հաշվառման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բնակության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բացառությամբ</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15EB3616" w14:textId="6346598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B86A7E1" w14:textId="19963735"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1F2E7B14" w14:textId="77777777" w:rsidTr="007E39F5">
        <w:tc>
          <w:tcPr>
            <w:tcW w:w="9016" w:type="dxa"/>
            <w:gridSpan w:val="2"/>
            <w:vAlign w:val="center"/>
          </w:tcPr>
          <w:p w14:paraId="698B46F8" w14:textId="58F053C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5548EB30" w14:textId="77777777" w:rsidTr="007E39F5">
        <w:tc>
          <w:tcPr>
            <w:tcW w:w="9016" w:type="dxa"/>
            <w:gridSpan w:val="2"/>
            <w:vAlign w:val="center"/>
          </w:tcPr>
          <w:p w14:paraId="55345FB8" w14:textId="386FB6D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hAnsi="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 և «բ»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6973660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համար</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6D829DD0" w14:textId="51B5D2B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46ED2FF8" w14:textId="4FA4C2E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52C6C057" w14:textId="77777777" w:rsidTr="007E39F5">
        <w:tc>
          <w:tcPr>
            <w:tcW w:w="9016" w:type="dxa"/>
            <w:gridSpan w:val="2"/>
            <w:vAlign w:val="center"/>
          </w:tcPr>
          <w:p w14:paraId="46AC15A2" w14:textId="20A11C6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նշանակելու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հեռացնելու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կառավարման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մարմինների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անդամների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մեծամասնությանը</w:t>
            </w:r>
            <w:proofErr w:type="spellEnd"/>
          </w:p>
        </w:tc>
      </w:tr>
      <w:tr w:rsidR="000E20A1" w:rsidRPr="0093002B" w14:paraId="47FDDBD0" w14:textId="77777777" w:rsidTr="007E39F5">
        <w:tc>
          <w:tcPr>
            <w:tcW w:w="9016" w:type="dxa"/>
            <w:gridSpan w:val="2"/>
            <w:vAlign w:val="center"/>
          </w:tcPr>
          <w:p w14:paraId="2DCDB74D" w14:textId="1295A632"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անհատույց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ստացել</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հաշվետու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նախորդող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շահույթի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առնվազն</w:t>
            </w:r>
            <w:proofErr w:type="spellEnd"/>
            <w:r w:rsidR="000E20A1" w:rsidRPr="0093002B">
              <w:rPr>
                <w:rFonts w:ascii="GHEA Grapalat" w:eastAsia="GHEA Grapalat" w:hAnsi="GHEA Grapalat" w:cs="GHEA Grapalat"/>
              </w:rPr>
              <w:t xml:space="preserve"> 15 </w:t>
            </w:r>
            <w:proofErr w:type="spellStart"/>
            <w:r w:rsidR="000E20A1" w:rsidRPr="0093002B">
              <w:rPr>
                <w:rFonts w:ascii="GHEA Grapalat" w:eastAsia="GHEA Grapalat" w:hAnsi="GHEA Grapalat" w:cs="GHEA Grapalat"/>
              </w:rPr>
              <w:t>տոկոսի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չափով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օգուտ</w:t>
            </w:r>
            <w:proofErr w:type="spellEnd"/>
          </w:p>
        </w:tc>
      </w:tr>
      <w:tr w:rsidR="000E20A1" w:rsidRPr="0093002B" w14:paraId="5BD7828F" w14:textId="77777777" w:rsidTr="007E39F5">
        <w:tc>
          <w:tcPr>
            <w:tcW w:w="9016" w:type="dxa"/>
            <w:gridSpan w:val="2"/>
            <w:vAlign w:val="center"/>
          </w:tcPr>
          <w:p w14:paraId="70E6A868" w14:textId="0C78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441E1F9F" w14:textId="77777777" w:rsidTr="007E39F5">
        <w:tc>
          <w:tcPr>
            <w:tcW w:w="9016" w:type="dxa"/>
            <w:gridSpan w:val="2"/>
            <w:vAlign w:val="center"/>
          </w:tcPr>
          <w:p w14:paraId="75B88DA0" w14:textId="5BDCBCB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«ա»-«դ»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52AFF1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կարգավիճակի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վերաբերյալ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իրականացումը</w:t>
            </w:r>
            <w:proofErr w:type="spellEnd"/>
          </w:p>
        </w:tc>
        <w:tc>
          <w:tcPr>
            <w:tcW w:w="6180" w:type="dxa"/>
            <w:vAlign w:val="center"/>
          </w:tcPr>
          <w:p w14:paraId="04CCE2D5" w14:textId="18A0355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Առանձին</w:t>
            </w:r>
            <w:proofErr w:type="spellEnd"/>
            <w:r w:rsidR="000E20A1" w:rsidRPr="0093002B">
              <w:rPr>
                <w:rFonts w:ascii="GHEA Grapalat" w:eastAsia="GHEA Grapalat" w:hAnsi="GHEA Grapalat" w:cs="GHEA Grapalat"/>
              </w:rPr>
              <w:t xml:space="preserve"> </w:t>
            </w:r>
          </w:p>
          <w:p w14:paraId="4326A8AC" w14:textId="5B3EEF66" w:rsidR="000E20A1" w:rsidRPr="0093002B"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Փոխկապակցված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անձանց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հետ</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համատեղ</w:t>
            </w:r>
            <w:proofErr w:type="spellEnd"/>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p>
        </w:tc>
        <w:tc>
          <w:tcPr>
            <w:tcW w:w="6180" w:type="dxa"/>
            <w:vAlign w:val="center"/>
          </w:tcPr>
          <w:p w14:paraId="3E774415" w14:textId="6685ACA3"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Այո</w:t>
            </w:r>
            <w:proofErr w:type="spellEnd"/>
          </w:p>
          <w:p w14:paraId="007B9ECB" w14:textId="33F56EBD"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Ոչ</w:t>
            </w:r>
            <w:proofErr w:type="spellEnd"/>
          </w:p>
        </w:tc>
      </w:tr>
    </w:tbl>
    <w:p w14:paraId="6511E445"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կոնտակտային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Էլ</w:t>
            </w:r>
            <w:proofErr w:type="spellEnd"/>
            <w:r w:rsidRPr="0093002B">
              <w:rPr>
                <w:rFonts w:ascii="Cambria Math" w:eastAsia="Cambria Math" w:hAnsi="Cambria Math" w:cs="Cambria Math"/>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Հեռախոսահամարը</w:t>
            </w:r>
            <w:proofErr w:type="spellEnd"/>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77777777"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23C72ECB"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Միջանկյալ</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իրավաբանական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անձինք</w:t>
      </w:r>
      <w:proofErr w:type="spellEnd"/>
    </w:p>
    <w:p w14:paraId="2B5AF41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Միջանկյալ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041374B7"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i/>
        </w:rPr>
      </w:pPr>
      <w:r w:rsidRPr="0093002B">
        <w:rPr>
          <w:rFonts w:ascii="GHEA Grapalat" w:eastAsia="GHEA Grapalat" w:hAnsi="GHEA Grapalat" w:cs="GHEA Grapalat"/>
          <w:i/>
        </w:rPr>
        <w:lastRenderedPageBreak/>
        <w:br w:type="page"/>
      </w:r>
    </w:p>
    <w:p w14:paraId="79714B99"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Լրացուցիչ</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նշումներ</w:t>
      </w:r>
      <w:proofErr w:type="spellEnd"/>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Լրացուցիչ</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հավելյալ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պարզաբանումներ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որոնք</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առնչվում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հայտարարագրում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լրացված</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ենթակա</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տվյալներին</w:t>
            </w:r>
            <w:proofErr w:type="spellEnd"/>
          </w:p>
        </w:tc>
      </w:tr>
      <w:tr w:rsidR="000E20A1" w:rsidRPr="0093002B" w14:paraId="37647348" w14:textId="77777777" w:rsidTr="007E39F5">
        <w:trPr>
          <w:trHeight w:val="10187"/>
        </w:trPr>
        <w:tc>
          <w:tcPr>
            <w:tcW w:w="9016" w:type="dxa"/>
          </w:tcPr>
          <w:p w14:paraId="6D5A2C5A" w14:textId="77777777" w:rsidR="000E20A1" w:rsidRPr="0093002B" w:rsidRDefault="000E20A1" w:rsidP="007E39F5">
            <w:pPr>
              <w:rPr>
                <w:rFonts w:ascii="GHEA Grapalat" w:eastAsia="GHEA Grapalat" w:hAnsi="GHEA Grapalat" w:cs="GHEA Grapalat"/>
                <w:b/>
              </w:rPr>
            </w:pPr>
          </w:p>
        </w:tc>
      </w:tr>
    </w:tbl>
    <w:p w14:paraId="23A76202"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p w14:paraId="676799D3" w14:textId="77777777" w:rsidR="000E20A1" w:rsidRPr="0093002B" w:rsidRDefault="000E20A1" w:rsidP="000E20A1">
      <w:pPr>
        <w:pStyle w:val="BodyTextIndent3"/>
        <w:spacing w:line="240" w:lineRule="auto"/>
        <w:jc w:val="right"/>
        <w:rPr>
          <w:rFonts w:ascii="GHEA Grapalat" w:hAnsi="GHEA Grapalat" w:cs="Arial"/>
          <w:b/>
        </w:rPr>
      </w:pPr>
    </w:p>
    <w:p w14:paraId="0C852F36"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Pr="0093002B" w:rsidRDefault="000E20A1" w:rsidP="000E20A1">
      <w:pPr>
        <w:pStyle w:val="BodyTextIndent3"/>
        <w:spacing w:line="240" w:lineRule="auto"/>
        <w:ind w:firstLine="0"/>
        <w:jc w:val="left"/>
        <w:rPr>
          <w:rFonts w:ascii="GHEA Grapalat" w:hAnsi="GHEA Grapalat"/>
          <w:b/>
          <w:lang w:val="hy-AM"/>
        </w:rPr>
      </w:pPr>
    </w:p>
    <w:p w14:paraId="061E007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4803CF4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5532F98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1F9AC499" w14:textId="77777777" w:rsidR="000E20A1" w:rsidRPr="0093002B" w:rsidRDefault="000E20A1" w:rsidP="000E20A1">
      <w:pPr>
        <w:spacing w:line="360" w:lineRule="auto"/>
        <w:jc w:val="center"/>
        <w:rPr>
          <w:rFonts w:ascii="GHEA Grapalat" w:eastAsia="GHEA Grapalat" w:hAnsi="GHEA Grapalat" w:cs="GHEA Grapalat"/>
          <w:b/>
        </w:rPr>
      </w:pPr>
    </w:p>
    <w:p w14:paraId="0F74E94B" w14:textId="77777777" w:rsidR="000E20A1" w:rsidRPr="0093002B" w:rsidRDefault="000E20A1" w:rsidP="000E20A1">
      <w:pPr>
        <w:spacing w:line="360" w:lineRule="auto"/>
        <w:jc w:val="center"/>
        <w:rPr>
          <w:rFonts w:ascii="GHEA Grapalat" w:eastAsia="GHEA Grapalat" w:hAnsi="GHEA Grapalat" w:cs="GHEA Grapalat"/>
          <w:b/>
        </w:rPr>
      </w:pPr>
    </w:p>
    <w:p w14:paraId="13268F35" w14:textId="77777777" w:rsidR="000E20A1" w:rsidRPr="0093002B" w:rsidRDefault="000E20A1" w:rsidP="00ED36B6">
      <w:pPr>
        <w:jc w:val="center"/>
        <w:rPr>
          <w:rFonts w:ascii="GHEA Grapalat" w:eastAsia="GHEA Grapalat" w:hAnsi="GHEA Grapalat" w:cs="GHEA Grapalat"/>
          <w:b/>
        </w:rPr>
      </w:pPr>
      <w:r w:rsidRPr="0093002B">
        <w:rPr>
          <w:rFonts w:ascii="GHEA Grapalat" w:eastAsia="GHEA Grapalat" w:hAnsi="GHEA Grapalat" w:cs="GHEA Grapalat"/>
          <w:b/>
        </w:rPr>
        <w:lastRenderedPageBreak/>
        <w:t xml:space="preserve">I. </w:t>
      </w:r>
      <w:proofErr w:type="spellStart"/>
      <w:r w:rsidRPr="0093002B">
        <w:rPr>
          <w:rFonts w:ascii="GHEA Grapalat" w:eastAsia="GHEA Grapalat" w:hAnsi="GHEA Grapalat" w:cs="GHEA Grapalat"/>
          <w:b/>
        </w:rPr>
        <w:t>Հայտարարագրի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լրացման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կարգը</w:t>
      </w:r>
      <w:proofErr w:type="spellEnd"/>
    </w:p>
    <w:p w14:paraId="49509721" w14:textId="77777777" w:rsidR="000E20A1" w:rsidRPr="0093002B" w:rsidRDefault="000E20A1" w:rsidP="00ED36B6">
      <w:pPr>
        <w:pBdr>
          <w:top w:val="nil"/>
          <w:left w:val="nil"/>
          <w:bottom w:val="nil"/>
          <w:right w:val="nil"/>
          <w:between w:val="nil"/>
        </w:pBdr>
        <w:ind w:left="567"/>
        <w:jc w:val="center"/>
        <w:rPr>
          <w:rFonts w:ascii="GHEA Grapalat" w:eastAsia="GHEA Grapalat" w:hAnsi="GHEA Grapalat" w:cs="GHEA Grapalat"/>
        </w:rPr>
      </w:pPr>
    </w:p>
    <w:p w14:paraId="33C2B3A4"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այսուհետ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F726E92"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7408C8A1" w14:textId="77777777" w:rsidR="000E20A1" w:rsidRPr="0093002B" w:rsidRDefault="000E20A1" w:rsidP="00ED36B6">
      <w:pPr>
        <w:numPr>
          <w:ilvl w:val="1"/>
          <w:numId w:val="30"/>
        </w:numP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r w:rsidRPr="0093002B">
        <w:rPr>
          <w:rFonts w:ascii="GHEA Grapalat" w:eastAsia="GHEA Grapalat" w:hAnsi="GHEA Grapalat" w:cs="GHEA Grapalat"/>
          <w:lang w:val="hy-AM"/>
        </w:rPr>
        <w:t xml:space="preserve">սույն ընթացակարգի </w:t>
      </w:r>
      <w:proofErr w:type="spellStart"/>
      <w:r w:rsidRPr="0093002B">
        <w:rPr>
          <w:rFonts w:ascii="GHEA Grapalat" w:eastAsia="GHEA Grapalat" w:hAnsi="GHEA Grapalat" w:cs="GHEA Grapalat"/>
        </w:rPr>
        <w:t>հայտում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փաստաթղթերը</w:t>
      </w:r>
      <w:proofErr w:type="spellEnd"/>
      <w:r w:rsidRPr="0093002B">
        <w:rPr>
          <w:rFonts w:ascii="GHEA Grapalat" w:eastAsia="GHEA Grapalat" w:hAnsi="GHEA Grapalat" w:cs="GHEA Grapalat"/>
        </w:rPr>
        <w:t>.</w:t>
      </w:r>
    </w:p>
    <w:p w14:paraId="1005B06B" w14:textId="77777777" w:rsidR="000E20A1" w:rsidRPr="0093002B" w:rsidRDefault="000E20A1" w:rsidP="00ED36B6">
      <w:pPr>
        <w:numPr>
          <w:ilvl w:val="1"/>
          <w:numId w:val="30"/>
        </w:numP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r w:rsidRPr="0093002B">
        <w:rPr>
          <w:rFonts w:ascii="GHEA Grapalat" w:eastAsia="GHEA Grapalat" w:hAnsi="GHEA Grapalat" w:cs="GHEA Grapalat"/>
        </w:rPr>
        <w:t>:</w:t>
      </w:r>
    </w:p>
    <w:p w14:paraId="454DA9F3" w14:textId="77777777" w:rsidR="000E20A1" w:rsidRPr="0093002B" w:rsidRDefault="000E20A1" w:rsidP="00ED36B6">
      <w:pPr>
        <w:ind w:firstLine="567"/>
        <w:jc w:val="both"/>
        <w:rPr>
          <w:rFonts w:ascii="GHEA Grapalat" w:eastAsia="GHEA Grapalat" w:hAnsi="GHEA Grapalat" w:cs="GHEA Grapalat"/>
        </w:rPr>
      </w:pPr>
    </w:p>
    <w:p w14:paraId="4F7DA824"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Հայաստանի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արդարադատության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նախարարի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ցանկում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հաջորդ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22A85741"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պարունակում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սեփականատերերի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F281ADA"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w:t>
      </w:r>
    </w:p>
    <w:p w14:paraId="309AE68D"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մակարդակը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w:t>
      </w:r>
      <w:r w:rsidRPr="0093002B">
        <w:rPr>
          <w:rFonts w:ascii="Cambria Math" w:eastAsia="Cambria Math" w:hAnsi="Cambria Math" w:cs="Cambria Math"/>
        </w:rPr>
        <w:t>․</w:t>
      </w:r>
      <w:r w:rsidRPr="0093002B">
        <w:rPr>
          <w:rFonts w:ascii="GHEA Grapalat" w:eastAsia="GHEA Grapalat" w:hAnsi="GHEA Grapalat" w:cs="GHEA Grapalat"/>
        </w:rPr>
        <w:t xml:space="preserve">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418B8265"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p>
    <w:p w14:paraId="201627FF"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որևէ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անգամ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0D092A2C"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իսկ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33A386DE"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2379C4EC" w14:textId="77777777" w:rsidR="000E20A1" w:rsidRPr="0093002B" w:rsidRDefault="000E20A1" w:rsidP="00ED36B6">
      <w:pPr>
        <w:pBdr>
          <w:top w:val="nil"/>
          <w:left w:val="nil"/>
          <w:bottom w:val="nil"/>
          <w:right w:val="nil"/>
          <w:between w:val="nil"/>
        </w:pBdr>
        <w:ind w:left="1789" w:firstLine="567"/>
        <w:jc w:val="both"/>
        <w:rPr>
          <w:rFonts w:ascii="GHEA Grapalat" w:eastAsia="GHEA Grapalat" w:hAnsi="GHEA Grapalat" w:cs="GHEA Grapalat"/>
        </w:rPr>
      </w:pPr>
    </w:p>
    <w:p w14:paraId="11845626"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1CE99D10"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ինքնությունը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հավաստող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դրանք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հայերեն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ապա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դրանց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տառադարձությունը</w:t>
      </w:r>
      <w:proofErr w:type="spellEnd"/>
      <w:r w:rsidRPr="0093002B">
        <w:rPr>
          <w:rFonts w:ascii="GHEA Grapalat" w:eastAsia="GHEA Grapalat" w:hAnsi="GHEA Grapalat" w:cs="GHEA Grapalat"/>
        </w:rPr>
        <w:t>.</w:t>
      </w:r>
    </w:p>
    <w:p w14:paraId="493B3D90"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փաստաթուղթը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00B5937C"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50E7AB2D"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տարբերվում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629EC0DA"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Փողերի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լվացման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ահաբեկչության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ֆինանսավորման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պայքարի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նախատեսված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եր</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ներառվում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7F5958E3"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լինել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անկախ</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շղթայում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քանակից</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արդյունքում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հանրագումարը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բազմապատկելով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այդպես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շարունակ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մինչև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հասնելը</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լինելու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միաժամանակ</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1B3F9AC"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107E030B"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 և «բ»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4D478261"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bookmarkStart w:id="17" w:name="_heading=h.gjdgxs" w:colFirst="0" w:colLast="0"/>
      <w:bookmarkEnd w:id="17"/>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կարգի</w:t>
      </w:r>
      <w:proofErr w:type="spellEnd"/>
      <w:r w:rsidRPr="0093002B">
        <w:rPr>
          <w:rFonts w:ascii="GHEA Grapalat" w:eastAsia="GHEA Grapalat" w:hAnsi="GHEA Grapalat" w:cs="GHEA Grapalat"/>
        </w:rPr>
        <w:t xml:space="preserve"> 4</w:t>
      </w:r>
      <w:r w:rsidRPr="0093002B">
        <w:rPr>
          <w:rFonts w:ascii="Cambria Math" w:eastAsia="Cambria Math" w:hAnsi="Cambria Math" w:cs="Cambria Math"/>
        </w:rPr>
        <w:t>․</w:t>
      </w:r>
      <w:r w:rsidRPr="0093002B">
        <w:rPr>
          <w:rFonts w:ascii="GHEA Grapalat" w:eastAsia="GHEA Grapalat" w:hAnsi="GHEA Grapalat" w:cs="GHEA Grapalat"/>
        </w:rPr>
        <w:t xml:space="preserve">5-րդ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B61A4B8"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7BF90CBE"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նշանակելու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հեռացնելու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կառավարման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մեծամասնությանը</w:t>
      </w:r>
      <w:proofErr w:type="spellEnd"/>
      <w:r w:rsidRPr="0093002B">
        <w:rPr>
          <w:rFonts w:ascii="GHEA Grapalat" w:eastAsia="GHEA Grapalat" w:hAnsi="GHEA Grapalat" w:cs="GHEA Grapalat"/>
        </w:rPr>
        <w:t>.</w:t>
      </w:r>
    </w:p>
    <w:p w14:paraId="1C6AD66D"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անհատույց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ստացել</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առնվազն</w:t>
      </w:r>
      <w:proofErr w:type="spellEnd"/>
      <w:r w:rsidRPr="0093002B">
        <w:rPr>
          <w:rFonts w:ascii="GHEA Grapalat" w:eastAsia="GHEA Grapalat" w:hAnsi="GHEA Grapalat" w:cs="GHEA Grapalat"/>
        </w:rPr>
        <w:t xml:space="preserve"> 15 </w:t>
      </w:r>
      <w:proofErr w:type="spellStart"/>
      <w:r w:rsidRPr="0093002B">
        <w:rPr>
          <w:rFonts w:ascii="GHEA Grapalat" w:eastAsia="GHEA Grapalat" w:hAnsi="GHEA Grapalat" w:cs="GHEA Grapalat"/>
        </w:rPr>
        <w:t>տոկոսի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օգուտ</w:t>
      </w:r>
      <w:proofErr w:type="spellEnd"/>
      <w:r w:rsidRPr="0093002B">
        <w:rPr>
          <w:rFonts w:ascii="GHEA Grapalat" w:eastAsia="GHEA Grapalat" w:hAnsi="GHEA Grapalat" w:cs="GHEA Grapalat"/>
        </w:rPr>
        <w:t>.</w:t>
      </w:r>
    </w:p>
    <w:p w14:paraId="49B0E1BF"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«ա»-«գ»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21D14789"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ե</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«ա»-«դ»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74B222DD"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կարգավիճակի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հոդվածի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մասի</w:t>
      </w:r>
      <w:proofErr w:type="spellEnd"/>
      <w:r w:rsidRPr="0093002B">
        <w:rPr>
          <w:rFonts w:ascii="GHEA Grapalat" w:eastAsia="GHEA Grapalat" w:hAnsi="GHEA Grapalat" w:cs="GHEA Grapalat"/>
        </w:rPr>
        <w:t xml:space="preserve"> 53-րդ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70F07F27"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կոնտակտային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էլեկտրոնային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հեռախոսահամարը</w:t>
      </w:r>
      <w:proofErr w:type="spellEnd"/>
      <w:r w:rsidRPr="0093002B">
        <w:rPr>
          <w:rFonts w:ascii="GHEA Grapalat" w:eastAsia="GHEA Grapalat" w:hAnsi="GHEA Grapalat" w:cs="GHEA Grapalat"/>
        </w:rPr>
        <w:t>:</w:t>
      </w:r>
    </w:p>
    <w:p w14:paraId="554AF992" w14:textId="77777777" w:rsidR="000E20A1" w:rsidRPr="0093002B" w:rsidRDefault="000E20A1" w:rsidP="00ED36B6">
      <w:pPr>
        <w:pBdr>
          <w:top w:val="nil"/>
          <w:left w:val="nil"/>
          <w:bottom w:val="nil"/>
          <w:right w:val="nil"/>
          <w:between w:val="nil"/>
        </w:pBdr>
        <w:ind w:left="1789" w:firstLine="567"/>
        <w:jc w:val="both"/>
        <w:rPr>
          <w:rFonts w:ascii="GHEA Grapalat" w:eastAsia="GHEA Grapalat" w:hAnsi="GHEA Grapalat" w:cs="GHEA Grapalat"/>
        </w:rPr>
      </w:pPr>
    </w:p>
    <w:p w14:paraId="3855405D"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3992FFF6"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5772417B"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w:t>
      </w:r>
    </w:p>
    <w:p w14:paraId="5546DF9A"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w:t>
      </w:r>
    </w:p>
    <w:p w14:paraId="1AFD0192" w14:textId="77777777" w:rsidR="000E20A1" w:rsidRPr="0093002B" w:rsidRDefault="000E20A1" w:rsidP="00ED36B6">
      <w:pPr>
        <w:pBdr>
          <w:top w:val="nil"/>
          <w:left w:val="nil"/>
          <w:bottom w:val="nil"/>
          <w:right w:val="nil"/>
          <w:between w:val="nil"/>
        </w:pBdr>
        <w:ind w:left="1789" w:firstLine="567"/>
        <w:jc w:val="both"/>
        <w:rPr>
          <w:rFonts w:ascii="GHEA Grapalat" w:eastAsia="GHEA Grapalat" w:hAnsi="GHEA Grapalat" w:cs="GHEA Grapalat"/>
        </w:rPr>
      </w:pPr>
    </w:p>
    <w:p w14:paraId="773203B8"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6-րդ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պարազաբանումներ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w:t>
      </w:r>
    </w:p>
    <w:p w14:paraId="54C5A733"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համարակալումը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կատարելը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w:t>
      </w:r>
    </w:p>
    <w:p w14:paraId="3DAC2505"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0E20A1">
      <w:pPr>
        <w:pStyle w:val="BodyTextIndent3"/>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A89B867" w:rsidR="00D968C4" w:rsidRPr="00B3390B" w:rsidRDefault="000E20A1" w:rsidP="00D968C4">
      <w:pPr>
        <w:pStyle w:val="BodyTextIndent3"/>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1.3</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38DCE824" w14:textId="5C30D75A" w:rsidR="000E20A1" w:rsidRPr="0093002B" w:rsidRDefault="000E20A1" w:rsidP="000E20A1">
      <w:pPr>
        <w:pStyle w:val="BodyTextIndent3"/>
        <w:spacing w:line="240" w:lineRule="auto"/>
        <w:ind w:left="360" w:firstLine="0"/>
        <w:rPr>
          <w:rFonts w:ascii="GHEA Grapalat" w:hAnsi="GHEA Grapalat" w:cs="Sylfaen"/>
          <w:i/>
          <w:lang w:val="hy-AM" w:eastAsia="ru-RU"/>
        </w:rPr>
      </w:pPr>
    </w:p>
    <w:p w14:paraId="3E56553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32DA7A64" w14:textId="77777777" w:rsidR="00943E8E" w:rsidRDefault="00943E8E" w:rsidP="00B905FE">
      <w:pPr>
        <w:pStyle w:val="BodyTextIndent3"/>
        <w:spacing w:line="240" w:lineRule="auto"/>
        <w:ind w:firstLine="0"/>
        <w:jc w:val="right"/>
        <w:rPr>
          <w:rFonts w:ascii="GHEA Grapalat" w:hAnsi="GHEA Grapalat" w:cs="Sylfaen"/>
          <w:b/>
          <w:lang w:val="hy-AM"/>
        </w:rPr>
      </w:pPr>
    </w:p>
    <w:p w14:paraId="5EE36B36" w14:textId="77777777" w:rsidR="00ED36B6" w:rsidRDefault="00ED36B6" w:rsidP="00B905FE">
      <w:pPr>
        <w:pStyle w:val="BodyTextIndent3"/>
        <w:spacing w:line="240" w:lineRule="auto"/>
        <w:ind w:firstLine="0"/>
        <w:jc w:val="right"/>
        <w:rPr>
          <w:rFonts w:ascii="GHEA Grapalat" w:hAnsi="GHEA Grapalat" w:cs="Sylfaen"/>
          <w:b/>
          <w:lang w:val="hy-AM"/>
        </w:rPr>
      </w:pPr>
    </w:p>
    <w:p w14:paraId="4C2FE618" w14:textId="77777777" w:rsidR="00ED36B6" w:rsidRDefault="00ED36B6" w:rsidP="00B905FE">
      <w:pPr>
        <w:pStyle w:val="BodyTextIndent3"/>
        <w:spacing w:line="240" w:lineRule="auto"/>
        <w:ind w:firstLine="0"/>
        <w:jc w:val="right"/>
        <w:rPr>
          <w:rFonts w:ascii="GHEA Grapalat" w:hAnsi="GHEA Grapalat" w:cs="Sylfaen"/>
          <w:b/>
          <w:lang w:val="hy-AM"/>
        </w:rPr>
      </w:pPr>
    </w:p>
    <w:p w14:paraId="298B1E75" w14:textId="77777777" w:rsidR="00ED36B6" w:rsidRDefault="00ED36B6" w:rsidP="00B905FE">
      <w:pPr>
        <w:pStyle w:val="BodyTextIndent3"/>
        <w:spacing w:line="240" w:lineRule="auto"/>
        <w:ind w:firstLine="0"/>
        <w:jc w:val="right"/>
        <w:rPr>
          <w:rFonts w:ascii="GHEA Grapalat" w:hAnsi="GHEA Grapalat" w:cs="Sylfaen"/>
          <w:b/>
          <w:lang w:val="hy-AM"/>
        </w:rPr>
      </w:pPr>
    </w:p>
    <w:p w14:paraId="2D2FC838" w14:textId="77777777" w:rsidR="00ED36B6" w:rsidRDefault="00ED36B6" w:rsidP="00B905FE">
      <w:pPr>
        <w:pStyle w:val="BodyTextIndent3"/>
        <w:spacing w:line="240" w:lineRule="auto"/>
        <w:ind w:firstLine="0"/>
        <w:jc w:val="right"/>
        <w:rPr>
          <w:rFonts w:ascii="GHEA Grapalat" w:hAnsi="GHEA Grapalat" w:cs="Sylfaen"/>
          <w:b/>
          <w:lang w:val="hy-AM"/>
        </w:rPr>
      </w:pPr>
    </w:p>
    <w:p w14:paraId="110ED78D" w14:textId="77777777" w:rsidR="00ED36B6" w:rsidRDefault="00ED36B6" w:rsidP="00B905FE">
      <w:pPr>
        <w:pStyle w:val="BodyTextIndent3"/>
        <w:spacing w:line="240" w:lineRule="auto"/>
        <w:ind w:firstLine="0"/>
        <w:jc w:val="right"/>
        <w:rPr>
          <w:rFonts w:ascii="GHEA Grapalat" w:hAnsi="GHEA Grapalat" w:cs="Sylfaen"/>
          <w:b/>
          <w:lang w:val="hy-AM"/>
        </w:rPr>
      </w:pPr>
    </w:p>
    <w:p w14:paraId="41E06E72" w14:textId="77777777" w:rsidR="00ED36B6" w:rsidRDefault="00ED36B6" w:rsidP="00B905FE">
      <w:pPr>
        <w:pStyle w:val="BodyTextIndent3"/>
        <w:spacing w:line="240" w:lineRule="auto"/>
        <w:ind w:firstLine="0"/>
        <w:jc w:val="right"/>
        <w:rPr>
          <w:rFonts w:ascii="GHEA Grapalat" w:hAnsi="GHEA Grapalat" w:cs="Sylfaen"/>
          <w:b/>
          <w:lang w:val="hy-AM"/>
        </w:rPr>
      </w:pPr>
    </w:p>
    <w:p w14:paraId="6141BE3E" w14:textId="77777777" w:rsidR="00ED36B6" w:rsidRDefault="00ED36B6" w:rsidP="00B905FE">
      <w:pPr>
        <w:pStyle w:val="BodyTextIndent3"/>
        <w:spacing w:line="240" w:lineRule="auto"/>
        <w:ind w:firstLine="0"/>
        <w:jc w:val="right"/>
        <w:rPr>
          <w:rFonts w:ascii="GHEA Grapalat" w:hAnsi="GHEA Grapalat" w:cs="Sylfaen"/>
          <w:b/>
          <w:lang w:val="hy-AM"/>
        </w:rPr>
      </w:pPr>
    </w:p>
    <w:p w14:paraId="6430FA25" w14:textId="77777777" w:rsidR="00ED36B6" w:rsidRDefault="00ED36B6" w:rsidP="00B905FE">
      <w:pPr>
        <w:pStyle w:val="BodyTextIndent3"/>
        <w:spacing w:line="240" w:lineRule="auto"/>
        <w:ind w:firstLine="0"/>
        <w:jc w:val="right"/>
        <w:rPr>
          <w:rFonts w:ascii="GHEA Grapalat" w:hAnsi="GHEA Grapalat" w:cs="Sylfaen"/>
          <w:b/>
          <w:lang w:val="hy-AM"/>
        </w:rPr>
      </w:pPr>
    </w:p>
    <w:p w14:paraId="06404605" w14:textId="77777777" w:rsidR="00ED36B6" w:rsidRDefault="00ED36B6" w:rsidP="00B905FE">
      <w:pPr>
        <w:pStyle w:val="BodyTextIndent3"/>
        <w:spacing w:line="240" w:lineRule="auto"/>
        <w:ind w:firstLine="0"/>
        <w:jc w:val="right"/>
        <w:rPr>
          <w:rFonts w:ascii="GHEA Grapalat" w:hAnsi="GHEA Grapalat" w:cs="Sylfaen"/>
          <w:b/>
          <w:lang w:val="hy-AM"/>
        </w:rPr>
      </w:pPr>
    </w:p>
    <w:p w14:paraId="04544A5F" w14:textId="77777777" w:rsidR="00ED36B6" w:rsidRDefault="00ED36B6" w:rsidP="00B905FE">
      <w:pPr>
        <w:pStyle w:val="BodyTextIndent3"/>
        <w:spacing w:line="240" w:lineRule="auto"/>
        <w:ind w:firstLine="0"/>
        <w:jc w:val="right"/>
        <w:rPr>
          <w:rFonts w:ascii="GHEA Grapalat" w:hAnsi="GHEA Grapalat" w:cs="Sylfaen"/>
          <w:b/>
          <w:lang w:val="hy-AM"/>
        </w:rPr>
      </w:pPr>
    </w:p>
    <w:p w14:paraId="4890BC3D" w14:textId="77777777" w:rsidR="00ED36B6" w:rsidRDefault="00ED36B6" w:rsidP="00B905FE">
      <w:pPr>
        <w:pStyle w:val="BodyTextIndent3"/>
        <w:spacing w:line="240" w:lineRule="auto"/>
        <w:ind w:firstLine="0"/>
        <w:jc w:val="right"/>
        <w:rPr>
          <w:rFonts w:ascii="GHEA Grapalat" w:hAnsi="GHEA Grapalat" w:cs="Sylfaen"/>
          <w:b/>
          <w:lang w:val="hy-AM"/>
        </w:rPr>
      </w:pPr>
    </w:p>
    <w:p w14:paraId="4FFF5EB8" w14:textId="77777777" w:rsidR="00ED36B6" w:rsidRDefault="00ED36B6" w:rsidP="00B905FE">
      <w:pPr>
        <w:pStyle w:val="BodyTextIndent3"/>
        <w:spacing w:line="240" w:lineRule="auto"/>
        <w:ind w:firstLine="0"/>
        <w:jc w:val="right"/>
        <w:rPr>
          <w:rFonts w:ascii="GHEA Grapalat" w:hAnsi="GHEA Grapalat" w:cs="Sylfaen"/>
          <w:b/>
          <w:lang w:val="hy-AM"/>
        </w:rPr>
      </w:pPr>
    </w:p>
    <w:p w14:paraId="76236E72" w14:textId="77777777" w:rsidR="00ED36B6" w:rsidRDefault="00ED36B6" w:rsidP="00B905FE">
      <w:pPr>
        <w:pStyle w:val="BodyTextIndent3"/>
        <w:spacing w:line="240" w:lineRule="auto"/>
        <w:ind w:firstLine="0"/>
        <w:jc w:val="right"/>
        <w:rPr>
          <w:rFonts w:ascii="GHEA Grapalat" w:hAnsi="GHEA Grapalat" w:cs="Sylfaen"/>
          <w:b/>
          <w:lang w:val="hy-AM"/>
        </w:rPr>
      </w:pPr>
    </w:p>
    <w:p w14:paraId="15A46D4A" w14:textId="77777777" w:rsidR="00ED36B6" w:rsidRDefault="00ED36B6" w:rsidP="00B905FE">
      <w:pPr>
        <w:pStyle w:val="BodyTextIndent3"/>
        <w:spacing w:line="240" w:lineRule="auto"/>
        <w:ind w:firstLine="0"/>
        <w:jc w:val="right"/>
        <w:rPr>
          <w:rFonts w:ascii="GHEA Grapalat" w:hAnsi="GHEA Grapalat" w:cs="Sylfaen"/>
          <w:b/>
          <w:lang w:val="hy-AM"/>
        </w:rPr>
      </w:pPr>
    </w:p>
    <w:p w14:paraId="32BA7629" w14:textId="77777777" w:rsidR="00ED36B6" w:rsidRDefault="00ED36B6" w:rsidP="00B905FE">
      <w:pPr>
        <w:pStyle w:val="BodyTextIndent3"/>
        <w:spacing w:line="240" w:lineRule="auto"/>
        <w:ind w:firstLine="0"/>
        <w:jc w:val="right"/>
        <w:rPr>
          <w:rFonts w:ascii="GHEA Grapalat" w:hAnsi="GHEA Grapalat" w:cs="Sylfaen"/>
          <w:b/>
          <w:lang w:val="hy-AM"/>
        </w:rPr>
      </w:pPr>
    </w:p>
    <w:p w14:paraId="490BB832" w14:textId="77777777" w:rsidR="00ED36B6" w:rsidRDefault="00ED36B6" w:rsidP="00B905FE">
      <w:pPr>
        <w:pStyle w:val="BodyTextIndent3"/>
        <w:spacing w:line="240" w:lineRule="auto"/>
        <w:ind w:firstLine="0"/>
        <w:jc w:val="right"/>
        <w:rPr>
          <w:rFonts w:ascii="GHEA Grapalat" w:hAnsi="GHEA Grapalat" w:cs="Sylfaen"/>
          <w:b/>
          <w:lang w:val="hy-AM"/>
        </w:rPr>
      </w:pPr>
    </w:p>
    <w:p w14:paraId="2FD7C004" w14:textId="772DCB3A" w:rsidR="00B905FE" w:rsidRPr="004B2068" w:rsidRDefault="00B905FE" w:rsidP="00B905FE">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Pr="004B2068">
        <w:rPr>
          <w:rFonts w:ascii="GHEA Grapalat" w:hAnsi="GHEA Grapalat" w:cs="Arial"/>
          <w:b/>
          <w:lang w:val="hy-AM"/>
        </w:rPr>
        <w:t>2</w:t>
      </w:r>
    </w:p>
    <w:p w14:paraId="02EE3252" w14:textId="5DABA1E2" w:rsidR="00B905FE" w:rsidRPr="007320DA" w:rsidRDefault="00B905FE" w:rsidP="00B905FE">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Pr>
          <w:rFonts w:ascii="GHEA Grapalat" w:hAnsi="GHEA Grapalat"/>
          <w:b/>
          <w:lang w:val="hy-AM"/>
        </w:rPr>
        <w:t>ԵՔ-</w:t>
      </w:r>
      <w:r w:rsidR="00B56F16">
        <w:rPr>
          <w:rFonts w:ascii="GHEA Grapalat" w:hAnsi="GHEA Grapalat"/>
          <w:b/>
          <w:lang w:val="hy-AM"/>
        </w:rPr>
        <w:t>ԲՄԱՇՁԲ-</w:t>
      </w:r>
      <w:r w:rsidR="00AE67EB">
        <w:rPr>
          <w:rFonts w:ascii="GHEA Grapalat" w:hAnsi="GHEA Grapalat"/>
          <w:b/>
          <w:lang w:val="hy-AM"/>
        </w:rPr>
        <w:t>26/13</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070D379A" w14:textId="65210648" w:rsidR="00B905FE" w:rsidRPr="007320DA" w:rsidRDefault="00F57EA6" w:rsidP="00B905FE">
      <w:pPr>
        <w:pStyle w:val="BodyTextIndent3"/>
        <w:spacing w:line="240" w:lineRule="auto"/>
        <w:jc w:val="right"/>
        <w:rPr>
          <w:rFonts w:ascii="GHEA Grapalat" w:hAnsi="GHEA Grapalat" w:cs="Arial"/>
          <w:b/>
          <w:lang w:val="hy-AM"/>
        </w:rPr>
      </w:pPr>
      <w:r>
        <w:rPr>
          <w:rFonts w:ascii="GHEA Grapalat" w:hAnsi="GHEA Grapalat" w:cs="Sylfaen"/>
          <w:b/>
          <w:lang w:val="hy-AM"/>
        </w:rPr>
        <w:t>բաց մրցույթ</w:t>
      </w:r>
      <w:r w:rsidR="00B905FE" w:rsidRPr="007320DA">
        <w:rPr>
          <w:rFonts w:ascii="GHEA Grapalat" w:hAnsi="GHEA Grapalat" w:cs="Arial"/>
          <w:b/>
          <w:lang w:val="hy-AM"/>
        </w:rPr>
        <w:t xml:space="preserve">ի </w:t>
      </w:r>
      <w:r w:rsidR="00B905FE" w:rsidRPr="007320DA">
        <w:rPr>
          <w:rFonts w:ascii="GHEA Grapalat" w:hAnsi="GHEA Grapalat" w:cs="Sylfaen"/>
          <w:b/>
          <w:lang w:val="hy-AM"/>
        </w:rPr>
        <w:t>հրավերի</w:t>
      </w:r>
    </w:p>
    <w:p w14:paraId="211AD130" w14:textId="77777777" w:rsidR="00B905FE" w:rsidRPr="007320DA" w:rsidRDefault="00B905FE" w:rsidP="00B905FE">
      <w:pPr>
        <w:rPr>
          <w:rFonts w:ascii="GHEA Grapalat" w:hAnsi="GHEA Grapalat"/>
          <w:lang w:val="hy-AM"/>
        </w:rPr>
      </w:pPr>
    </w:p>
    <w:p w14:paraId="1CD7D86D" w14:textId="77777777" w:rsidR="00B905FE" w:rsidRPr="007320DA" w:rsidRDefault="00B905FE" w:rsidP="00B905FE">
      <w:pPr>
        <w:ind w:firstLine="567"/>
        <w:jc w:val="center"/>
        <w:rPr>
          <w:rFonts w:ascii="GHEA Grapalat" w:hAnsi="GHEA Grapalat"/>
          <w:sz w:val="20"/>
          <w:lang w:val="hy-AM"/>
        </w:rPr>
      </w:pPr>
    </w:p>
    <w:p w14:paraId="1F968875" w14:textId="77777777" w:rsidR="00B905FE" w:rsidRPr="007320DA" w:rsidRDefault="00B905FE" w:rsidP="00B905FE">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6CFDAAD5" w14:textId="77777777" w:rsidR="00B905FE" w:rsidRPr="007320DA" w:rsidRDefault="00B905FE" w:rsidP="00B905FE">
      <w:pPr>
        <w:ind w:firstLine="567"/>
        <w:rPr>
          <w:rFonts w:ascii="GHEA Grapalat" w:hAnsi="GHEA Grapalat"/>
          <w:lang w:val="hy-AM"/>
        </w:rPr>
      </w:pPr>
    </w:p>
    <w:p w14:paraId="5A8FAA05" w14:textId="4CB23F0C" w:rsidR="00B905FE" w:rsidRPr="007320DA" w:rsidRDefault="00B905FE" w:rsidP="00B905FE">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Pr>
          <w:rFonts w:ascii="GHEA Grapalat" w:hAnsi="GHEA Grapalat" w:cs="Arial"/>
          <w:sz w:val="20"/>
          <w:szCs w:val="20"/>
          <w:lang w:val="es-ES"/>
        </w:rPr>
        <w:t>ԵՔ-</w:t>
      </w:r>
      <w:r w:rsidR="00B56F16">
        <w:rPr>
          <w:rFonts w:ascii="GHEA Grapalat" w:hAnsi="GHEA Grapalat" w:cs="Arial"/>
          <w:sz w:val="20"/>
          <w:szCs w:val="20"/>
          <w:lang w:val="es-ES"/>
        </w:rPr>
        <w:t>ԲՄԱՇՁԲ-</w:t>
      </w:r>
      <w:r w:rsidR="00AE67EB">
        <w:rPr>
          <w:rFonts w:ascii="GHEA Grapalat" w:hAnsi="GHEA Grapalat" w:cs="Arial"/>
          <w:sz w:val="20"/>
          <w:szCs w:val="20"/>
          <w:lang w:val="es-ES"/>
        </w:rPr>
        <w:t>26/13</w:t>
      </w:r>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բաց</w:t>
      </w:r>
      <w:proofErr w:type="spellEnd"/>
      <w:r w:rsidR="00F57EA6">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մրցույթ</w:t>
      </w:r>
      <w:r w:rsidRPr="007320DA">
        <w:rPr>
          <w:rFonts w:ascii="GHEA Grapalat" w:hAnsi="GHEA Grapalat" w:cs="Arial"/>
          <w:sz w:val="20"/>
          <w:szCs w:val="20"/>
          <w:lang w:val="es-ES"/>
        </w:rPr>
        <w:t>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547A74FB" w14:textId="77777777" w:rsidR="00B905FE" w:rsidRPr="007320DA" w:rsidRDefault="00B905FE" w:rsidP="00B905FE">
      <w:pPr>
        <w:ind w:firstLine="567"/>
        <w:jc w:val="both"/>
        <w:rPr>
          <w:rFonts w:ascii="GHEA Grapalat" w:hAnsi="GHEA Grapalat" w:cs="Arial"/>
        </w:rPr>
      </w:pPr>
      <w:bookmarkStart w:id="18" w:name="_Hlk23147299"/>
      <w:r w:rsidRPr="007320DA">
        <w:rPr>
          <w:rFonts w:ascii="GHEA Grapalat" w:hAnsi="GHEA Grapalat" w:cs="Sylfaen"/>
          <w:vertAlign w:val="superscript"/>
          <w:lang w:val="hy-AM"/>
        </w:rPr>
        <w:t xml:space="preserve">                                                                                     մասնակցի անվանումը</w:t>
      </w:r>
    </w:p>
    <w:bookmarkEnd w:id="18"/>
    <w:p w14:paraId="78E6A1FD" w14:textId="77777777" w:rsidR="00B905FE" w:rsidRPr="007320DA" w:rsidRDefault="00B905FE" w:rsidP="00B905FE">
      <w:pPr>
        <w:jc w:val="both"/>
        <w:rPr>
          <w:rFonts w:ascii="GHEA Grapalat" w:hAnsi="GHEA Grapalat"/>
          <w:sz w:val="2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p>
    <w:p w14:paraId="42E15AD3" w14:textId="77777777" w:rsidR="00B905FE" w:rsidRPr="007320DA" w:rsidRDefault="00B905FE" w:rsidP="00B905FE">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 xml:space="preserve">ՀՀ </w:t>
      </w:r>
      <w:proofErr w:type="spellStart"/>
      <w:r w:rsidRPr="007320DA">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B905FE" w:rsidRPr="00CB3DE4" w14:paraId="296F2DF6" w14:textId="77777777" w:rsidTr="007759CD">
        <w:trPr>
          <w:cantSplit/>
          <w:trHeight w:val="916"/>
          <w:jc w:val="center"/>
        </w:trPr>
        <w:tc>
          <w:tcPr>
            <w:tcW w:w="1136" w:type="dxa"/>
            <w:tcBorders>
              <w:top w:val="single" w:sz="4" w:space="0" w:color="auto"/>
              <w:left w:val="single" w:sz="4" w:space="0" w:color="auto"/>
              <w:right w:val="single" w:sz="4" w:space="0" w:color="auto"/>
            </w:tcBorders>
            <w:vAlign w:val="center"/>
          </w:tcPr>
          <w:p w14:paraId="5A662A7D"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Չափա</w:t>
            </w:r>
            <w:proofErr w:type="spellEnd"/>
            <w:r w:rsidRPr="007320DA">
              <w:rPr>
                <w:rFonts w:ascii="GHEA Grapalat" w:hAnsi="GHEA Grapalat"/>
                <w:b/>
                <w:bCs/>
                <w:sz w:val="16"/>
                <w:szCs w:val="18"/>
                <w:lang w:val="es-ES"/>
              </w:rPr>
              <w:t>-</w:t>
            </w:r>
          </w:p>
          <w:p w14:paraId="1C78F573" w14:textId="77777777" w:rsidR="00B905FE" w:rsidRPr="007320DA" w:rsidRDefault="00B905FE" w:rsidP="007759CD">
            <w:pPr>
              <w:jc w:val="center"/>
              <w:rPr>
                <w:rFonts w:ascii="GHEA Grapalat" w:hAnsi="GHEA Grapalat"/>
                <w:b/>
                <w:bCs/>
                <w:sz w:val="16"/>
                <w:lang w:val="es-ES"/>
              </w:rPr>
            </w:pPr>
            <w:proofErr w:type="spellStart"/>
            <w:r w:rsidRPr="007320DA">
              <w:rPr>
                <w:rFonts w:ascii="GHEA Grapalat" w:hAnsi="GHEA Grapalat"/>
                <w:b/>
                <w:bCs/>
                <w:sz w:val="16"/>
                <w:szCs w:val="18"/>
                <w:lang w:val="es-ES"/>
              </w:rPr>
              <w:t>բաժինների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76CEFCD"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Աշխատանքի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5938800F" w14:textId="77777777" w:rsidR="00B905FE" w:rsidRDefault="00B905FE" w:rsidP="007759CD">
            <w:pPr>
              <w:jc w:val="center"/>
              <w:rPr>
                <w:rFonts w:ascii="GHEA Grapalat" w:hAnsi="GHEA Grapalat"/>
                <w:b/>
                <w:bCs/>
                <w:sz w:val="16"/>
                <w:szCs w:val="18"/>
                <w:lang w:val="hy-AM"/>
              </w:rPr>
            </w:pPr>
            <w:proofErr w:type="spellStart"/>
            <w:r>
              <w:rPr>
                <w:rFonts w:ascii="GHEA Grapalat" w:hAnsi="GHEA Grapalat"/>
                <w:b/>
                <w:bCs/>
                <w:sz w:val="16"/>
                <w:szCs w:val="18"/>
                <w:lang w:val="es-ES"/>
              </w:rPr>
              <w:t>Ա</w:t>
            </w:r>
            <w:r w:rsidRPr="007320DA">
              <w:rPr>
                <w:rFonts w:ascii="GHEA Grapalat" w:hAnsi="GHEA Grapalat"/>
                <w:b/>
                <w:bCs/>
                <w:sz w:val="16"/>
                <w:szCs w:val="18"/>
                <w:lang w:val="es-ES"/>
              </w:rPr>
              <w:t>րժեք</w:t>
            </w:r>
            <w:proofErr w:type="spellEnd"/>
            <w:r w:rsidRPr="00893E05">
              <w:rPr>
                <w:rFonts w:ascii="GHEA Grapalat" w:hAnsi="GHEA Grapalat"/>
                <w:b/>
                <w:bCs/>
                <w:sz w:val="16"/>
                <w:szCs w:val="18"/>
                <w:lang w:val="es-ES"/>
              </w:rPr>
              <w:t xml:space="preserve"> </w:t>
            </w:r>
          </w:p>
          <w:p w14:paraId="6795B190" w14:textId="77777777" w:rsidR="00B905FE" w:rsidRPr="007320DA" w:rsidRDefault="00B905FE" w:rsidP="007759CD">
            <w:pPr>
              <w:jc w:val="center"/>
              <w:rPr>
                <w:rFonts w:ascii="GHEA Grapalat" w:hAnsi="GHEA Grapalat"/>
                <w:b/>
                <w:bCs/>
                <w:sz w:val="16"/>
                <w:szCs w:val="18"/>
                <w:lang w:val="es-ES"/>
              </w:rPr>
            </w:pPr>
            <w:r w:rsidRPr="00D85759">
              <w:rPr>
                <w:rFonts w:ascii="GHEA Grapalat" w:hAnsi="GHEA Grapalat"/>
                <w:b/>
                <w:bCs/>
                <w:sz w:val="16"/>
                <w:szCs w:val="18"/>
                <w:lang w:val="es-ES"/>
              </w:rPr>
              <w:t>(</w:t>
            </w:r>
            <w:proofErr w:type="spellStart"/>
            <w:r w:rsidRPr="005370B6">
              <w:rPr>
                <w:rFonts w:ascii="GHEA Grapalat" w:hAnsi="GHEA Grapalat"/>
                <w:bCs/>
                <w:sz w:val="16"/>
                <w:szCs w:val="18"/>
                <w:lang w:val="es-ES"/>
              </w:rPr>
              <w:t>ինքնարժեքի</w:t>
            </w:r>
            <w:proofErr w:type="spellEnd"/>
            <w:r w:rsidRPr="005370B6">
              <w:rPr>
                <w:rFonts w:ascii="GHEA Grapalat" w:hAnsi="GHEA Grapalat"/>
                <w:bCs/>
                <w:sz w:val="16"/>
                <w:szCs w:val="18"/>
                <w:lang w:val="es-ES"/>
              </w:rPr>
              <w:t xml:space="preserve"> և </w:t>
            </w:r>
            <w:proofErr w:type="spellStart"/>
            <w:r w:rsidRPr="005370B6">
              <w:rPr>
                <w:rFonts w:ascii="GHEA Grapalat" w:hAnsi="GHEA Grapalat"/>
                <w:bCs/>
                <w:sz w:val="16"/>
                <w:szCs w:val="18"/>
                <w:lang w:val="es-ES"/>
              </w:rPr>
              <w:t>կանխատեսվող</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շահույթի</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հանրագումարը</w:t>
            </w:r>
            <w:proofErr w:type="spellEnd"/>
            <w:r w:rsidRPr="0064799A">
              <w:rPr>
                <w:rFonts w:ascii="GHEA Grapalat" w:hAnsi="GHEA Grapalat"/>
                <w:b/>
                <w:bCs/>
                <w:sz w:val="16"/>
                <w:szCs w:val="18"/>
                <w:lang w:val="es-ES"/>
              </w:rPr>
              <w:t>)</w:t>
            </w: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4C9D3A6"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7DC98E8C"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86E8BD1"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Ընդհանուր</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գինը</w:t>
            </w:r>
            <w:proofErr w:type="spellEnd"/>
          </w:p>
          <w:p w14:paraId="03F6AD9E"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r>
      <w:tr w:rsidR="00B905FE" w:rsidRPr="007320DA" w14:paraId="36325690" w14:textId="77777777" w:rsidTr="007759C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9430C9D"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C479923"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31CA8CBD" w14:textId="77777777" w:rsidR="00B905FE" w:rsidRPr="007320DA" w:rsidRDefault="00B905FE" w:rsidP="007759CD">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4285EAE7"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26917B42"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5</w:t>
            </w:r>
            <w:r w:rsidRPr="007320DA">
              <w:rPr>
                <w:rFonts w:ascii="GHEA Grapalat" w:hAnsi="GHEA Grapalat"/>
                <w:b/>
                <w:i/>
                <w:sz w:val="16"/>
                <w:lang w:val="es-ES"/>
              </w:rPr>
              <w:t>=3+4</w:t>
            </w:r>
          </w:p>
        </w:tc>
      </w:tr>
      <w:tr w:rsidR="000854D8" w:rsidRPr="00CB3DE4" w14:paraId="26F4D48C" w14:textId="77777777" w:rsidTr="007759C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42FA602" w14:textId="77777777" w:rsidR="000854D8" w:rsidRPr="00187A69" w:rsidRDefault="000854D8" w:rsidP="000854D8">
            <w:pPr>
              <w:jc w:val="center"/>
              <w:rPr>
                <w:rFonts w:ascii="GHEA Grapalat" w:hAnsi="GHEA Grapalat"/>
                <w:b/>
                <w:bCs/>
                <w:sz w:val="18"/>
                <w:lang w:val="hy-AM"/>
              </w:rPr>
            </w:pPr>
            <w:r>
              <w:rPr>
                <w:rFonts w:ascii="GHEA Grapalat" w:hAnsi="GHEA Grapalat"/>
                <w:b/>
                <w:bCs/>
                <w:sz w:val="18"/>
                <w:lang w:val="hy-AM"/>
              </w:rPr>
              <w:t>1</w:t>
            </w:r>
          </w:p>
        </w:tc>
        <w:tc>
          <w:tcPr>
            <w:tcW w:w="3259" w:type="dxa"/>
            <w:tcBorders>
              <w:top w:val="single" w:sz="4" w:space="0" w:color="auto"/>
              <w:left w:val="single" w:sz="4" w:space="0" w:color="auto"/>
              <w:bottom w:val="single" w:sz="4" w:space="0" w:color="auto"/>
              <w:right w:val="single" w:sz="4" w:space="0" w:color="auto"/>
            </w:tcBorders>
            <w:vAlign w:val="center"/>
          </w:tcPr>
          <w:p w14:paraId="73007071" w14:textId="7ED8B1C7" w:rsidR="000854D8" w:rsidRPr="0087345E" w:rsidRDefault="00222ED1" w:rsidP="000854D8">
            <w:pPr>
              <w:rPr>
                <w:rFonts w:ascii="GHEA Grapalat" w:hAnsi="GHEA Grapalat" w:cs="Arial"/>
                <w:sz w:val="18"/>
                <w:szCs w:val="18"/>
                <w:lang w:val="es-ES"/>
              </w:rPr>
            </w:pPr>
            <w:proofErr w:type="spellStart"/>
            <w:r w:rsidRPr="00222ED1">
              <w:rPr>
                <w:rFonts w:ascii="GHEA Grapalat" w:hAnsi="GHEA Grapalat" w:cs="Arial"/>
                <w:sz w:val="20"/>
                <w:szCs w:val="20"/>
                <w:lang w:val="es-ES"/>
              </w:rPr>
              <w:t>Երևան</w:t>
            </w:r>
            <w:proofErr w:type="spellEnd"/>
            <w:r w:rsidRPr="00222ED1">
              <w:rPr>
                <w:rFonts w:ascii="GHEA Grapalat" w:hAnsi="GHEA Grapalat" w:cs="Arial"/>
                <w:sz w:val="20"/>
                <w:szCs w:val="20"/>
                <w:lang w:val="es-ES"/>
              </w:rPr>
              <w:t xml:space="preserve"> </w:t>
            </w:r>
            <w:proofErr w:type="spellStart"/>
            <w:r w:rsidRPr="00222ED1">
              <w:rPr>
                <w:rFonts w:ascii="GHEA Grapalat" w:hAnsi="GHEA Grapalat" w:cs="Arial"/>
                <w:sz w:val="20"/>
                <w:szCs w:val="20"/>
                <w:lang w:val="es-ES"/>
              </w:rPr>
              <w:t>քաղաքի</w:t>
            </w:r>
            <w:proofErr w:type="spellEnd"/>
            <w:r w:rsidRPr="00222ED1">
              <w:rPr>
                <w:rFonts w:ascii="GHEA Grapalat" w:hAnsi="GHEA Grapalat" w:cs="Arial"/>
                <w:sz w:val="20"/>
                <w:szCs w:val="20"/>
                <w:lang w:val="es-ES"/>
              </w:rPr>
              <w:t xml:space="preserve"> </w:t>
            </w:r>
            <w:proofErr w:type="spellStart"/>
            <w:r w:rsidRPr="00222ED1">
              <w:rPr>
                <w:rFonts w:ascii="GHEA Grapalat" w:hAnsi="GHEA Grapalat" w:cs="Arial"/>
                <w:sz w:val="20"/>
                <w:szCs w:val="20"/>
                <w:lang w:val="es-ES"/>
              </w:rPr>
              <w:t>էրեբունի</w:t>
            </w:r>
            <w:proofErr w:type="spellEnd"/>
            <w:r w:rsidRPr="00222ED1">
              <w:rPr>
                <w:rFonts w:ascii="GHEA Grapalat" w:hAnsi="GHEA Grapalat" w:cs="Arial"/>
                <w:sz w:val="20"/>
                <w:szCs w:val="20"/>
                <w:lang w:val="es-ES"/>
              </w:rPr>
              <w:t xml:space="preserve"> </w:t>
            </w:r>
            <w:proofErr w:type="spellStart"/>
            <w:r w:rsidRPr="00222ED1">
              <w:rPr>
                <w:rFonts w:ascii="GHEA Grapalat" w:hAnsi="GHEA Grapalat" w:cs="Arial"/>
                <w:sz w:val="20"/>
                <w:szCs w:val="20"/>
                <w:lang w:val="es-ES"/>
              </w:rPr>
              <w:t>վարչական</w:t>
            </w:r>
            <w:proofErr w:type="spellEnd"/>
            <w:r w:rsidRPr="00222ED1">
              <w:rPr>
                <w:rFonts w:ascii="GHEA Grapalat" w:hAnsi="GHEA Grapalat" w:cs="Arial"/>
                <w:sz w:val="20"/>
                <w:szCs w:val="20"/>
                <w:lang w:val="es-ES"/>
              </w:rPr>
              <w:t xml:space="preserve"> </w:t>
            </w:r>
            <w:proofErr w:type="spellStart"/>
            <w:r w:rsidRPr="00222ED1">
              <w:rPr>
                <w:rFonts w:ascii="GHEA Grapalat" w:hAnsi="GHEA Grapalat" w:cs="Arial"/>
                <w:sz w:val="20"/>
                <w:szCs w:val="20"/>
                <w:lang w:val="es-ES"/>
              </w:rPr>
              <w:t>շրջանի</w:t>
            </w:r>
            <w:proofErr w:type="spellEnd"/>
            <w:r w:rsidRPr="00222ED1">
              <w:rPr>
                <w:rFonts w:ascii="GHEA Grapalat" w:hAnsi="GHEA Grapalat" w:cs="Arial"/>
                <w:sz w:val="20"/>
                <w:szCs w:val="20"/>
                <w:lang w:val="es-ES"/>
              </w:rPr>
              <w:t xml:space="preserve"> </w:t>
            </w:r>
            <w:proofErr w:type="spellStart"/>
            <w:r w:rsidR="009135D1">
              <w:rPr>
                <w:rFonts w:ascii="GHEA Grapalat" w:hAnsi="GHEA Grapalat" w:cs="Arial"/>
                <w:sz w:val="20"/>
                <w:szCs w:val="20"/>
                <w:lang w:val="es-ES"/>
              </w:rPr>
              <w:t>Տ</w:t>
            </w:r>
            <w:r w:rsidRPr="00222ED1">
              <w:rPr>
                <w:rFonts w:ascii="GHEA Grapalat" w:hAnsi="GHEA Grapalat" w:cs="Arial"/>
                <w:sz w:val="20"/>
                <w:szCs w:val="20"/>
                <w:lang w:val="es-ES"/>
              </w:rPr>
              <w:t>իտոգրադյան</w:t>
            </w:r>
            <w:proofErr w:type="spellEnd"/>
            <w:r w:rsidRPr="00222ED1">
              <w:rPr>
                <w:rFonts w:ascii="GHEA Grapalat" w:hAnsi="GHEA Grapalat" w:cs="Arial"/>
                <w:sz w:val="20"/>
                <w:szCs w:val="20"/>
                <w:lang w:val="es-ES"/>
              </w:rPr>
              <w:t xml:space="preserve"> </w:t>
            </w:r>
            <w:proofErr w:type="spellStart"/>
            <w:r w:rsidRPr="00222ED1">
              <w:rPr>
                <w:rFonts w:ascii="GHEA Grapalat" w:hAnsi="GHEA Grapalat" w:cs="Arial"/>
                <w:sz w:val="20"/>
                <w:szCs w:val="20"/>
                <w:lang w:val="es-ES"/>
              </w:rPr>
              <w:t>փողոցի</w:t>
            </w:r>
            <w:proofErr w:type="spellEnd"/>
            <w:r w:rsidRPr="00222ED1">
              <w:rPr>
                <w:rFonts w:ascii="GHEA Grapalat" w:hAnsi="GHEA Grapalat" w:cs="Arial"/>
                <w:sz w:val="20"/>
                <w:szCs w:val="20"/>
                <w:lang w:val="es-ES"/>
              </w:rPr>
              <w:t xml:space="preserve"> </w:t>
            </w:r>
            <w:proofErr w:type="spellStart"/>
            <w:r w:rsidRPr="00222ED1">
              <w:rPr>
                <w:rFonts w:ascii="GHEA Grapalat" w:hAnsi="GHEA Grapalat" w:cs="Arial"/>
                <w:sz w:val="20"/>
                <w:szCs w:val="20"/>
                <w:lang w:val="es-ES"/>
              </w:rPr>
              <w:t>միջին</w:t>
            </w:r>
            <w:proofErr w:type="spellEnd"/>
            <w:r w:rsidRPr="00222ED1">
              <w:rPr>
                <w:rFonts w:ascii="GHEA Grapalat" w:hAnsi="GHEA Grapalat" w:cs="Arial"/>
                <w:sz w:val="20"/>
                <w:szCs w:val="20"/>
                <w:lang w:val="es-ES"/>
              </w:rPr>
              <w:t xml:space="preserve"> </w:t>
            </w:r>
            <w:proofErr w:type="spellStart"/>
            <w:r w:rsidRPr="00222ED1">
              <w:rPr>
                <w:rFonts w:ascii="GHEA Grapalat" w:hAnsi="GHEA Grapalat" w:cs="Arial"/>
                <w:sz w:val="20"/>
                <w:szCs w:val="20"/>
                <w:lang w:val="es-ES"/>
              </w:rPr>
              <w:t>նորոգման</w:t>
            </w:r>
            <w:proofErr w:type="spellEnd"/>
            <w:r w:rsidRPr="00222ED1">
              <w:rPr>
                <w:rFonts w:ascii="GHEA Grapalat" w:hAnsi="GHEA Grapalat" w:cs="Arial"/>
                <w:sz w:val="20"/>
                <w:szCs w:val="20"/>
                <w:lang w:val="es-ES"/>
              </w:rPr>
              <w:t xml:space="preserve"> </w:t>
            </w:r>
            <w:proofErr w:type="spellStart"/>
            <w:r w:rsidRPr="00222ED1">
              <w:rPr>
                <w:rFonts w:ascii="GHEA Grapalat" w:hAnsi="GHEA Grapalat" w:cs="Arial"/>
                <w:sz w:val="20"/>
                <w:szCs w:val="20"/>
                <w:lang w:val="es-ES"/>
              </w:rPr>
              <w:t>աշխատանքներ</w:t>
            </w:r>
            <w:proofErr w:type="spellEnd"/>
          </w:p>
        </w:tc>
        <w:tc>
          <w:tcPr>
            <w:tcW w:w="2210" w:type="dxa"/>
            <w:tcBorders>
              <w:top w:val="single" w:sz="4" w:space="0" w:color="auto"/>
              <w:left w:val="single" w:sz="4" w:space="0" w:color="auto"/>
              <w:bottom w:val="single" w:sz="4" w:space="0" w:color="auto"/>
              <w:right w:val="single" w:sz="4" w:space="0" w:color="auto"/>
            </w:tcBorders>
          </w:tcPr>
          <w:p w14:paraId="72E69775" w14:textId="77777777" w:rsidR="000854D8" w:rsidRPr="007320DA" w:rsidRDefault="000854D8" w:rsidP="000854D8">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134D5FD0" w14:textId="77777777" w:rsidR="000854D8" w:rsidRPr="007320DA" w:rsidRDefault="000854D8" w:rsidP="000854D8">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A616F3A" w14:textId="77777777" w:rsidR="000854D8" w:rsidRPr="007320DA" w:rsidRDefault="000854D8" w:rsidP="000854D8">
            <w:pPr>
              <w:jc w:val="center"/>
              <w:rPr>
                <w:rFonts w:ascii="GHEA Grapalat" w:hAnsi="GHEA Grapalat"/>
                <w:lang w:val="es-ES"/>
              </w:rPr>
            </w:pPr>
          </w:p>
        </w:tc>
      </w:tr>
    </w:tbl>
    <w:p w14:paraId="198AB57C" w14:textId="77777777" w:rsidR="00B905FE" w:rsidRPr="005E1F72" w:rsidRDefault="00B905FE" w:rsidP="00B905FE">
      <w:pPr>
        <w:rPr>
          <w:rFonts w:ascii="GHEA Grapalat" w:hAnsi="GHEA Grapalat"/>
          <w:sz w:val="18"/>
          <w:szCs w:val="18"/>
          <w:lang w:val="es-ES"/>
        </w:rPr>
      </w:pPr>
    </w:p>
    <w:p w14:paraId="1D1B6FCF" w14:textId="77777777" w:rsidR="00B905FE" w:rsidRPr="005E1F72" w:rsidRDefault="00B905FE" w:rsidP="00B905FE">
      <w:pPr>
        <w:rPr>
          <w:rFonts w:ascii="GHEA Grapalat" w:hAnsi="GHEA Grapalat"/>
          <w:sz w:val="18"/>
          <w:szCs w:val="18"/>
          <w:lang w:val="hy-AM"/>
        </w:rPr>
      </w:pPr>
    </w:p>
    <w:p w14:paraId="409D0FDF" w14:textId="77777777" w:rsidR="00B905FE" w:rsidRPr="005E1F72" w:rsidRDefault="00B905FE" w:rsidP="00B905FE">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476B646" w14:textId="77777777" w:rsidR="00B905FE" w:rsidRPr="005E1F72" w:rsidRDefault="00B905FE" w:rsidP="00B905FE">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3B9A95"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 xml:space="preserve">    </w:t>
      </w:r>
    </w:p>
    <w:p w14:paraId="3EA62956"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8"/>
      </w:r>
      <w:r w:rsidRPr="005E1F72">
        <w:rPr>
          <w:rFonts w:ascii="GHEA Grapalat" w:hAnsi="GHEA Grapalat"/>
          <w:sz w:val="20"/>
          <w:lang w:val="hy-AM"/>
        </w:rPr>
        <w:tab/>
      </w:r>
      <w:r w:rsidRPr="005E1F72">
        <w:rPr>
          <w:rFonts w:ascii="GHEA Grapalat" w:hAnsi="GHEA Grapalat"/>
          <w:sz w:val="20"/>
          <w:lang w:val="hy-AM"/>
        </w:rPr>
        <w:tab/>
        <w:t xml:space="preserve"> </w:t>
      </w:r>
    </w:p>
    <w:p w14:paraId="2F3023D5" w14:textId="77777777" w:rsidR="00B2572B" w:rsidRPr="0093002B" w:rsidRDefault="00B2572B"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BodyTextIndent3"/>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4611055" w14:textId="77777777"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proofErr w:type="spellStart"/>
      <w:r w:rsidRPr="0093002B">
        <w:rPr>
          <w:rFonts w:ascii="GHEA Grapalat" w:hAnsi="GHEA Grapalat"/>
          <w:i/>
          <w:sz w:val="16"/>
          <w:szCs w:val="16"/>
        </w:rPr>
        <w:t>եթե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մասնակիցն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վճարող</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ապա</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տվյալ</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պայմանագրի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գծով</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Հայաստանի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Հանրապետության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պետական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բյուջե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վճարվելիք</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գումարը</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նշվում</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proofErr w:type="spellStart"/>
      <w:r w:rsidRPr="0093002B">
        <w:rPr>
          <w:rFonts w:ascii="GHEA Grapalat" w:hAnsi="GHEA Grapalat"/>
          <w:i/>
          <w:sz w:val="16"/>
          <w:szCs w:val="16"/>
        </w:rPr>
        <w:t>րդ</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սյունակում</w:t>
      </w:r>
      <w:proofErr w:type="spellEnd"/>
      <w:r w:rsidRPr="0093002B">
        <w:rPr>
          <w:rFonts w:ascii="GHEA Grapalat" w:hAnsi="GHEA Grapalat"/>
          <w:i/>
          <w:sz w:val="16"/>
          <w:szCs w:val="16"/>
        </w:rPr>
        <w:t>։</w:t>
      </w:r>
    </w:p>
    <w:p w14:paraId="242D4872" w14:textId="411DA66A" w:rsidR="00B2572B" w:rsidRPr="0093002B" w:rsidRDefault="00B2572B" w:rsidP="0093002B">
      <w:pPr>
        <w:pStyle w:val="BodyTextIndent3"/>
        <w:spacing w:line="240" w:lineRule="auto"/>
        <w:ind w:firstLine="0"/>
        <w:rPr>
          <w:rFonts w:ascii="GHEA Grapalat" w:hAnsi="GHEA Grapalat"/>
          <w:i/>
          <w:lang w:val="hy-AM"/>
        </w:rPr>
      </w:pPr>
    </w:p>
    <w:p w14:paraId="784114B4" w14:textId="02960DCC" w:rsidR="00B2572B" w:rsidRDefault="00B2572B" w:rsidP="00EF3662">
      <w:pPr>
        <w:pStyle w:val="BodyTextIndent3"/>
        <w:spacing w:line="240" w:lineRule="auto"/>
        <w:jc w:val="right"/>
        <w:rPr>
          <w:rFonts w:ascii="GHEA Grapalat" w:hAnsi="GHEA Grapalat"/>
          <w:i/>
          <w:lang w:val="hy-AM"/>
        </w:rPr>
      </w:pPr>
    </w:p>
    <w:p w14:paraId="519BF8D1" w14:textId="67A53C1F" w:rsidR="00943E8E" w:rsidRDefault="00943E8E" w:rsidP="00EF3662">
      <w:pPr>
        <w:pStyle w:val="BodyTextIndent3"/>
        <w:spacing w:line="240" w:lineRule="auto"/>
        <w:jc w:val="right"/>
        <w:rPr>
          <w:rFonts w:ascii="GHEA Grapalat" w:hAnsi="GHEA Grapalat"/>
          <w:i/>
          <w:lang w:val="hy-AM"/>
        </w:rPr>
      </w:pPr>
    </w:p>
    <w:p w14:paraId="49006C12" w14:textId="4772DC53" w:rsidR="00943E8E" w:rsidRDefault="00943E8E" w:rsidP="00EF3662">
      <w:pPr>
        <w:pStyle w:val="BodyTextIndent3"/>
        <w:spacing w:line="240" w:lineRule="auto"/>
        <w:jc w:val="right"/>
        <w:rPr>
          <w:rFonts w:ascii="GHEA Grapalat" w:hAnsi="GHEA Grapalat"/>
          <w:i/>
          <w:lang w:val="hy-AM"/>
        </w:rPr>
      </w:pPr>
    </w:p>
    <w:p w14:paraId="1C7B3F49" w14:textId="281492B5" w:rsidR="00943E8E" w:rsidRDefault="00943E8E" w:rsidP="00EF3662">
      <w:pPr>
        <w:pStyle w:val="BodyTextIndent3"/>
        <w:spacing w:line="240" w:lineRule="auto"/>
        <w:jc w:val="right"/>
        <w:rPr>
          <w:rFonts w:ascii="GHEA Grapalat" w:hAnsi="GHEA Grapalat"/>
          <w:i/>
          <w:lang w:val="hy-AM"/>
        </w:rPr>
      </w:pPr>
    </w:p>
    <w:p w14:paraId="384CE6D2" w14:textId="3E4CBFC8" w:rsidR="00943E8E" w:rsidRDefault="00943E8E" w:rsidP="00EF3662">
      <w:pPr>
        <w:pStyle w:val="BodyTextIndent3"/>
        <w:spacing w:line="240" w:lineRule="auto"/>
        <w:jc w:val="right"/>
        <w:rPr>
          <w:rFonts w:ascii="GHEA Grapalat" w:hAnsi="GHEA Grapalat"/>
          <w:i/>
          <w:lang w:val="hy-AM"/>
        </w:rPr>
      </w:pPr>
    </w:p>
    <w:p w14:paraId="216637F8" w14:textId="4F7AD5C5" w:rsidR="00943E8E" w:rsidRDefault="00943E8E" w:rsidP="00EF3662">
      <w:pPr>
        <w:pStyle w:val="BodyTextIndent3"/>
        <w:spacing w:line="240" w:lineRule="auto"/>
        <w:jc w:val="right"/>
        <w:rPr>
          <w:rFonts w:ascii="GHEA Grapalat" w:hAnsi="GHEA Grapalat"/>
          <w:i/>
          <w:lang w:val="hy-AM"/>
        </w:rPr>
      </w:pPr>
    </w:p>
    <w:p w14:paraId="3667D78F" w14:textId="655A0C49" w:rsidR="00943E8E" w:rsidRDefault="00943E8E" w:rsidP="00EF3662">
      <w:pPr>
        <w:pStyle w:val="BodyTextIndent3"/>
        <w:spacing w:line="240" w:lineRule="auto"/>
        <w:jc w:val="right"/>
        <w:rPr>
          <w:rFonts w:ascii="GHEA Grapalat" w:hAnsi="GHEA Grapalat"/>
          <w:i/>
          <w:lang w:val="hy-AM"/>
        </w:rPr>
      </w:pPr>
    </w:p>
    <w:p w14:paraId="4A9630A0" w14:textId="4ABEC753" w:rsidR="00943E8E" w:rsidRDefault="00943E8E" w:rsidP="00EF3662">
      <w:pPr>
        <w:pStyle w:val="BodyTextIndent3"/>
        <w:spacing w:line="240" w:lineRule="auto"/>
        <w:jc w:val="right"/>
        <w:rPr>
          <w:rFonts w:ascii="GHEA Grapalat" w:hAnsi="GHEA Grapalat"/>
          <w:i/>
          <w:lang w:val="hy-AM"/>
        </w:rPr>
      </w:pPr>
    </w:p>
    <w:p w14:paraId="13F1A51B" w14:textId="70BCF027" w:rsidR="00943E8E" w:rsidRDefault="00943E8E" w:rsidP="00EF3662">
      <w:pPr>
        <w:pStyle w:val="BodyTextIndent3"/>
        <w:spacing w:line="240" w:lineRule="auto"/>
        <w:jc w:val="right"/>
        <w:rPr>
          <w:rFonts w:ascii="GHEA Grapalat" w:hAnsi="GHEA Grapalat"/>
          <w:i/>
          <w:lang w:val="hy-AM"/>
        </w:rPr>
      </w:pPr>
    </w:p>
    <w:p w14:paraId="1B560467" w14:textId="1D72D67E" w:rsidR="00943E8E" w:rsidRDefault="00943E8E" w:rsidP="00EF3662">
      <w:pPr>
        <w:pStyle w:val="BodyTextIndent3"/>
        <w:spacing w:line="240" w:lineRule="auto"/>
        <w:jc w:val="right"/>
        <w:rPr>
          <w:rFonts w:ascii="GHEA Grapalat" w:hAnsi="GHEA Grapalat"/>
          <w:i/>
          <w:lang w:val="hy-AM"/>
        </w:rPr>
      </w:pPr>
    </w:p>
    <w:p w14:paraId="599B671B" w14:textId="76FEE195" w:rsidR="00943E8E" w:rsidRDefault="00943E8E" w:rsidP="00EF3662">
      <w:pPr>
        <w:pStyle w:val="BodyTextIndent3"/>
        <w:spacing w:line="240" w:lineRule="auto"/>
        <w:jc w:val="right"/>
        <w:rPr>
          <w:rFonts w:ascii="GHEA Grapalat" w:hAnsi="GHEA Grapalat"/>
          <w:i/>
          <w:lang w:val="hy-AM"/>
        </w:rPr>
      </w:pPr>
    </w:p>
    <w:p w14:paraId="2B20F6BC" w14:textId="3598C247" w:rsidR="00943E8E" w:rsidRDefault="00943E8E" w:rsidP="00EF3662">
      <w:pPr>
        <w:pStyle w:val="BodyTextIndent3"/>
        <w:spacing w:line="240" w:lineRule="auto"/>
        <w:jc w:val="right"/>
        <w:rPr>
          <w:rFonts w:ascii="GHEA Grapalat" w:hAnsi="GHEA Grapalat"/>
          <w:i/>
          <w:lang w:val="hy-AM"/>
        </w:rPr>
      </w:pPr>
    </w:p>
    <w:p w14:paraId="40620019" w14:textId="48C308AD" w:rsidR="00943E8E" w:rsidRDefault="00943E8E" w:rsidP="00EF3662">
      <w:pPr>
        <w:pStyle w:val="BodyTextIndent3"/>
        <w:spacing w:line="240" w:lineRule="auto"/>
        <w:jc w:val="right"/>
        <w:rPr>
          <w:rFonts w:ascii="GHEA Grapalat" w:hAnsi="GHEA Grapalat"/>
          <w:i/>
          <w:lang w:val="hy-AM"/>
        </w:rPr>
      </w:pPr>
    </w:p>
    <w:p w14:paraId="7D30B8A6" w14:textId="4252AFE0" w:rsidR="00943E8E" w:rsidRDefault="00943E8E" w:rsidP="00EF3662">
      <w:pPr>
        <w:pStyle w:val="BodyTextIndent3"/>
        <w:spacing w:line="240" w:lineRule="auto"/>
        <w:jc w:val="right"/>
        <w:rPr>
          <w:rFonts w:ascii="GHEA Grapalat" w:hAnsi="GHEA Grapalat"/>
          <w:i/>
          <w:lang w:val="hy-AM"/>
        </w:rPr>
      </w:pPr>
    </w:p>
    <w:p w14:paraId="79320A59" w14:textId="7461EB85" w:rsidR="00943E8E" w:rsidRDefault="00943E8E" w:rsidP="00EF3662">
      <w:pPr>
        <w:pStyle w:val="BodyTextIndent3"/>
        <w:spacing w:line="240" w:lineRule="auto"/>
        <w:jc w:val="right"/>
        <w:rPr>
          <w:rFonts w:ascii="GHEA Grapalat" w:hAnsi="GHEA Grapalat"/>
          <w:i/>
          <w:lang w:val="hy-AM"/>
        </w:rPr>
      </w:pPr>
    </w:p>
    <w:p w14:paraId="341926BC" w14:textId="77777777" w:rsidR="00F972BA" w:rsidRDefault="00F972BA" w:rsidP="00090A7B">
      <w:pPr>
        <w:pStyle w:val="BodyTextIndent3"/>
        <w:spacing w:line="240" w:lineRule="auto"/>
        <w:jc w:val="right"/>
        <w:rPr>
          <w:rFonts w:ascii="GHEA Grapalat" w:hAnsi="GHEA Grapalat" w:cs="Sylfaen"/>
          <w:b/>
          <w:lang w:val="hy-AM"/>
        </w:rPr>
      </w:pPr>
      <w:bookmarkStart w:id="20" w:name="_Hlk143768341"/>
    </w:p>
    <w:p w14:paraId="617F21D6" w14:textId="77777777" w:rsidR="00F972BA" w:rsidRDefault="00F972BA" w:rsidP="00090A7B">
      <w:pPr>
        <w:pStyle w:val="BodyTextIndent3"/>
        <w:spacing w:line="240" w:lineRule="auto"/>
        <w:jc w:val="right"/>
        <w:rPr>
          <w:rFonts w:ascii="GHEA Grapalat" w:hAnsi="GHEA Grapalat" w:cs="Sylfaen"/>
          <w:b/>
          <w:lang w:val="hy-AM"/>
        </w:rPr>
      </w:pPr>
    </w:p>
    <w:p w14:paraId="2D702333" w14:textId="77777777" w:rsidR="00F972BA" w:rsidRDefault="00F972BA" w:rsidP="00090A7B">
      <w:pPr>
        <w:pStyle w:val="BodyTextIndent3"/>
        <w:spacing w:line="240" w:lineRule="auto"/>
        <w:jc w:val="right"/>
        <w:rPr>
          <w:rFonts w:ascii="GHEA Grapalat" w:hAnsi="GHEA Grapalat" w:cs="Sylfaen"/>
          <w:b/>
          <w:lang w:val="hy-AM"/>
        </w:rPr>
      </w:pPr>
    </w:p>
    <w:p w14:paraId="49FFA334" w14:textId="6541EEB9" w:rsidR="00090A7B" w:rsidRPr="0093002B" w:rsidRDefault="00090A7B" w:rsidP="00090A7B">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3</w:t>
      </w:r>
    </w:p>
    <w:p w14:paraId="6F24CB8B" w14:textId="6ED46BF0" w:rsidR="00090A7B" w:rsidRPr="0093002B" w:rsidRDefault="00090A7B" w:rsidP="00090A7B">
      <w:pPr>
        <w:pStyle w:val="BodyTextIndent3"/>
        <w:spacing w:line="240" w:lineRule="auto"/>
        <w:jc w:val="right"/>
        <w:rPr>
          <w:rFonts w:ascii="GHEA Grapalat" w:hAnsi="GHEA Grapalat" w:cs="Arial"/>
          <w:b/>
          <w:lang w:val="hy-AM"/>
        </w:rPr>
      </w:pPr>
      <w:r>
        <w:rPr>
          <w:rFonts w:ascii="GHEA Grapalat" w:hAnsi="GHEA Grapalat"/>
          <w:b/>
          <w:lang w:val="hy-AM"/>
        </w:rPr>
        <w:t>ԵՔ-</w:t>
      </w:r>
      <w:r w:rsidR="00B56F16">
        <w:rPr>
          <w:rFonts w:ascii="GHEA Grapalat" w:hAnsi="GHEA Grapalat"/>
          <w:b/>
          <w:lang w:val="hy-AM"/>
        </w:rPr>
        <w:t>ԲՄԱՇՁԲ-</w:t>
      </w:r>
      <w:r w:rsidR="00AE67EB">
        <w:rPr>
          <w:rFonts w:ascii="GHEA Grapalat" w:hAnsi="GHEA Grapalat"/>
          <w:b/>
          <w:lang w:val="hy-AM"/>
        </w:rPr>
        <w:t>26/13</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71A1828A" w14:textId="54072115" w:rsidR="00090A7B" w:rsidRDefault="00F57EA6" w:rsidP="00090A7B">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090A7B" w:rsidRPr="005E1F72">
        <w:rPr>
          <w:rFonts w:ascii="GHEA Grapalat" w:hAnsi="GHEA Grapalat" w:cs="Arial"/>
          <w:b/>
          <w:lang w:val="hy-AM"/>
        </w:rPr>
        <w:t xml:space="preserve">ի </w:t>
      </w:r>
      <w:r w:rsidR="00090A7B" w:rsidRPr="005E1F72">
        <w:rPr>
          <w:rFonts w:ascii="GHEA Grapalat" w:hAnsi="GHEA Grapalat" w:cs="Sylfaen"/>
          <w:b/>
          <w:lang w:val="hy-AM"/>
        </w:rPr>
        <w:t>հրավերի</w:t>
      </w:r>
    </w:p>
    <w:p w14:paraId="01739611" w14:textId="77777777" w:rsidR="00755612" w:rsidRDefault="00755612"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p>
    <w:p w14:paraId="77100683" w14:textId="0E558247" w:rsidR="001557AE" w:rsidRPr="0093002B"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CD6D44A" w14:textId="77777777" w:rsidR="007154FC" w:rsidRPr="0093002B" w:rsidRDefault="007154FC" w:rsidP="007154FC">
      <w:pPr>
        <w:pStyle w:val="NormalWeb"/>
        <w:shd w:val="clear" w:color="auto" w:fill="FFFFFF"/>
        <w:spacing w:before="0" w:beforeAutospacing="0" w:after="0" w:afterAutospacing="0"/>
        <w:ind w:firstLine="375"/>
        <w:rPr>
          <w:rStyle w:val="Strong"/>
          <w:lang w:val="hy-AM"/>
        </w:rPr>
      </w:pPr>
    </w:p>
    <w:p w14:paraId="189AE8BC" w14:textId="49138F3F" w:rsidR="007154FC" w:rsidRPr="0093002B"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w:t>
      </w:r>
      <w:r w:rsidR="00894405">
        <w:rPr>
          <w:rStyle w:val="Strong"/>
          <w:rFonts w:ascii="GHEA Grapalat" w:hAnsi="GHEA Grapalat"/>
          <w:b w:val="0"/>
          <w:bCs w:val="0"/>
          <w:sz w:val="20"/>
          <w:szCs w:val="20"/>
          <w:lang w:val="hy-AM"/>
        </w:rPr>
        <w:t xml:space="preserve">, ինչպես նաև սույն երաշխիքի բնօրինակից արտատպված </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սկանավորված</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 xml:space="preserve"> տարբերակը</w:t>
      </w:r>
      <w:r w:rsidR="00894405" w:rsidRPr="000B4CF4">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(այսուհետ՝ երաշխիք) հանդիսանում </w:t>
      </w:r>
      <w:r w:rsidR="00894405">
        <w:rPr>
          <w:rStyle w:val="Strong"/>
          <w:rFonts w:ascii="GHEA Grapalat" w:hAnsi="GHEA Grapalat"/>
          <w:b w:val="0"/>
          <w:bCs w:val="0"/>
          <w:sz w:val="20"/>
          <w:szCs w:val="20"/>
          <w:lang w:val="hy-AM"/>
        </w:rPr>
        <w:t>են</w:t>
      </w:r>
      <w:r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09DF4393" w14:textId="77777777" w:rsidR="007154FC" w:rsidRPr="0093002B" w:rsidRDefault="007154FC" w:rsidP="007154F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w:t>
      </w:r>
      <w:r w:rsidR="009E1525" w:rsidRPr="0093002B">
        <w:rPr>
          <w:rFonts w:ascii="GHEA Grapalat" w:hAnsi="GHEA Grapalat" w:cs="Sylfaen"/>
          <w:vertAlign w:val="superscript"/>
          <w:lang w:val="hy-AM"/>
        </w:rPr>
        <w:t>պատվիրատուի անվանումը</w:t>
      </w:r>
    </w:p>
    <w:p w14:paraId="312D6AC6" w14:textId="6962B998" w:rsidR="006A0F27" w:rsidRPr="00755612" w:rsidRDefault="007154FC" w:rsidP="006E4901">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w:t>
      </w:r>
      <w:r w:rsidR="009E1525" w:rsidRPr="0093002B">
        <w:rPr>
          <w:rStyle w:val="Strong"/>
          <w:rFonts w:ascii="GHEA Grapalat" w:hAnsi="GHEA Grapalat"/>
          <w:b w:val="0"/>
          <w:bCs w:val="0"/>
          <w:sz w:val="20"/>
          <w:szCs w:val="20"/>
          <w:lang w:val="hy-AM"/>
        </w:rPr>
        <w:t>բենեֆիցիար</w:t>
      </w:r>
      <w:r w:rsidRPr="0093002B">
        <w:rPr>
          <w:rStyle w:val="Strong"/>
          <w:rFonts w:ascii="GHEA Grapalat" w:hAnsi="GHEA Grapalat"/>
          <w:b w:val="0"/>
          <w:bCs w:val="0"/>
          <w:sz w:val="20"/>
          <w:szCs w:val="20"/>
          <w:lang w:val="hy-AM"/>
        </w:rPr>
        <w:t xml:space="preserve">) </w:t>
      </w:r>
      <w:r w:rsidR="009E1525" w:rsidRPr="0093002B">
        <w:rPr>
          <w:rStyle w:val="Strong"/>
          <w:rFonts w:ascii="GHEA Grapalat" w:hAnsi="GHEA Grapalat"/>
          <w:b w:val="0"/>
          <w:bCs w:val="0"/>
          <w:sz w:val="20"/>
          <w:szCs w:val="20"/>
          <w:lang w:val="hy-AM"/>
        </w:rPr>
        <w:t xml:space="preserve">կողմից </w:t>
      </w:r>
      <w:r w:rsidR="00755612" w:rsidRPr="00166F43">
        <w:rPr>
          <w:rFonts w:ascii="GHEA Grapalat" w:hAnsi="GHEA Grapalat" w:cs="Arial"/>
          <w:b/>
          <w:sz w:val="20"/>
          <w:szCs w:val="20"/>
          <w:lang w:val="hy-AM"/>
        </w:rPr>
        <w:t>ԵՔ-</w:t>
      </w:r>
      <w:r w:rsidR="00B56F16">
        <w:rPr>
          <w:rFonts w:ascii="GHEA Grapalat" w:hAnsi="GHEA Grapalat" w:cs="Arial"/>
          <w:b/>
          <w:sz w:val="20"/>
          <w:szCs w:val="20"/>
          <w:lang w:val="hy-AM"/>
        </w:rPr>
        <w:t>ԲՄԱՇՁԲ-</w:t>
      </w:r>
      <w:r w:rsidR="00AE67EB">
        <w:rPr>
          <w:rFonts w:ascii="GHEA Grapalat" w:hAnsi="GHEA Grapalat" w:cs="Arial"/>
          <w:b/>
          <w:sz w:val="20"/>
          <w:szCs w:val="20"/>
          <w:lang w:val="hy-AM"/>
        </w:rPr>
        <w:t>26/13</w:t>
      </w:r>
      <w:r w:rsidR="009E1525" w:rsidRPr="0093002B">
        <w:rPr>
          <w:rStyle w:val="Strong"/>
          <w:rFonts w:ascii="GHEA Grapalat" w:hAnsi="GHEA Grapalat"/>
          <w:b w:val="0"/>
          <w:bCs w:val="0"/>
          <w:sz w:val="20"/>
          <w:szCs w:val="20"/>
          <w:lang w:val="hy-AM"/>
        </w:rPr>
        <w:t xml:space="preserve"> ծածկագրով կազմակերպված</w:t>
      </w:r>
      <w:r w:rsidR="009E1525" w:rsidRPr="0093002B">
        <w:rPr>
          <w:rFonts w:cs="Sylfaen"/>
          <w:vertAlign w:val="superscript"/>
          <w:lang w:val="hy-AM"/>
        </w:rPr>
        <w:t xml:space="preserve">   </w:t>
      </w:r>
      <w:r w:rsidR="006A0F27" w:rsidRPr="0093002B">
        <w:rPr>
          <w:rStyle w:val="Strong"/>
          <w:rFonts w:ascii="GHEA Grapalat" w:hAnsi="GHEA Grapalat"/>
          <w:b w:val="0"/>
          <w:bCs w:val="0"/>
          <w:sz w:val="20"/>
          <w:szCs w:val="20"/>
          <w:lang w:val="hy-AM"/>
        </w:rPr>
        <w:t xml:space="preserve">գնման </w:t>
      </w:r>
      <w:r w:rsidR="009E1525" w:rsidRPr="0093002B">
        <w:rPr>
          <w:rStyle w:val="Strong"/>
          <w:rFonts w:ascii="GHEA Grapalat" w:hAnsi="GHEA Grapalat"/>
          <w:b w:val="0"/>
          <w:bCs w:val="0"/>
          <w:sz w:val="20"/>
          <w:szCs w:val="20"/>
          <w:lang w:val="hy-AM"/>
        </w:rPr>
        <w:t xml:space="preserve">ընթացակարգին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lang w:val="hy-AM"/>
        </w:rPr>
        <w:t xml:space="preserve"> </w:t>
      </w:r>
      <w:r w:rsidR="006A0F27"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006A0F27" w:rsidRPr="0093002B">
        <w:rPr>
          <w:rStyle w:val="Strong"/>
          <w:rFonts w:ascii="GHEA Grapalat" w:hAnsi="GHEA Grapalat"/>
          <w:b w:val="0"/>
          <w:bCs w:val="0"/>
          <w:sz w:val="20"/>
          <w:szCs w:val="20"/>
          <w:lang w:val="hy-AM"/>
        </w:rPr>
        <w:t xml:space="preserve">ցիպալ) </w:t>
      </w:r>
      <w:r w:rsidR="009E1525" w:rsidRPr="0093002B">
        <w:rPr>
          <w:rStyle w:val="Strong"/>
          <w:rFonts w:ascii="GHEA Grapalat" w:hAnsi="GHEA Grapalat"/>
          <w:b w:val="0"/>
          <w:bCs w:val="0"/>
          <w:sz w:val="20"/>
          <w:szCs w:val="20"/>
          <w:lang w:val="hy-AM"/>
        </w:rPr>
        <w:t>մասնակցելու</w:t>
      </w:r>
      <w:r w:rsidR="006A0F27" w:rsidRPr="0093002B">
        <w:rPr>
          <w:rStyle w:val="Strong"/>
          <w:rFonts w:ascii="GHEA Grapalat" w:hAnsi="GHEA Grapalat"/>
          <w:b w:val="0"/>
          <w:bCs w:val="0"/>
          <w:sz w:val="20"/>
          <w:szCs w:val="20"/>
          <w:lang w:val="hy-AM"/>
        </w:rPr>
        <w:t>ց</w:t>
      </w:r>
      <w:r w:rsidR="009E1525" w:rsidRPr="0093002B">
        <w:rPr>
          <w:rStyle w:val="Strong"/>
          <w:rFonts w:ascii="GHEA Grapalat" w:hAnsi="GHEA Grapalat"/>
          <w:b w:val="0"/>
          <w:bCs w:val="0"/>
          <w:sz w:val="20"/>
          <w:szCs w:val="20"/>
          <w:lang w:val="hy-AM"/>
        </w:rPr>
        <w:t xml:space="preserve"> </w:t>
      </w:r>
    </w:p>
    <w:p w14:paraId="3665EDB2" w14:textId="77777777" w:rsidR="006A0F27" w:rsidRPr="0093002B"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7F5C8F3D" w14:textId="77777777" w:rsidR="007154FC" w:rsidRPr="0093002B"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006A0F27" w:rsidRPr="0093002B">
        <w:rPr>
          <w:rStyle w:val="Strong"/>
          <w:rFonts w:ascii="GHEA Grapalat" w:hAnsi="GHEA Grapalat"/>
          <w:b w:val="0"/>
          <w:bCs w:val="0"/>
          <w:sz w:val="20"/>
          <w:szCs w:val="20"/>
          <w:lang w:val="hy-AM"/>
        </w:rPr>
        <w:t>:</w:t>
      </w:r>
      <w:r w:rsidR="007154FC" w:rsidRPr="0093002B">
        <w:rPr>
          <w:rStyle w:val="Strong"/>
          <w:rFonts w:ascii="GHEA Grapalat" w:hAnsi="GHEA Grapalat"/>
          <w:b w:val="0"/>
          <w:bCs w:val="0"/>
          <w:sz w:val="20"/>
          <w:szCs w:val="20"/>
          <w:lang w:val="hy-AM"/>
        </w:rPr>
        <w:t xml:space="preserve"> </w:t>
      </w:r>
    </w:p>
    <w:p w14:paraId="1CF0259A" w14:textId="77777777" w:rsidR="009E1525" w:rsidRPr="0093002B"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43DF43F6" w14:textId="77777777" w:rsidR="009E1525" w:rsidRPr="0093002B"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673F04FD" w14:textId="77777777" w:rsidR="00961895" w:rsidRPr="0093002B"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93002B">
        <w:rPr>
          <w:rStyle w:val="Strong"/>
          <w:rFonts w:ascii="GHEA Grapalat" w:hAnsi="GHEA Grapalat"/>
          <w:b w:val="0"/>
          <w:bCs w:val="0"/>
          <w:sz w:val="20"/>
          <w:szCs w:val="20"/>
          <w:lang w:val="hy-AM"/>
        </w:rPr>
        <w:t xml:space="preserve">ներկայացված պահանջով (այսուհետ՝ պահանջ) </w:t>
      </w:r>
      <w:r w:rsidR="006A0F27" w:rsidRPr="0093002B">
        <w:rPr>
          <w:rStyle w:val="Strong"/>
          <w:rFonts w:ascii="GHEA Grapalat" w:hAnsi="GHEA Grapalat"/>
          <w:b w:val="0"/>
          <w:bCs w:val="0"/>
          <w:sz w:val="20"/>
          <w:szCs w:val="20"/>
          <w:lang w:val="hy-AM"/>
        </w:rPr>
        <w:t xml:space="preserve">բենեֆիցիարին վճարել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p>
    <w:p w14:paraId="77AF48D4" w14:textId="77777777" w:rsidR="00961895" w:rsidRPr="0093002B"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A89F4F0" w14:textId="7684C726" w:rsidR="00961895" w:rsidRPr="0093002B"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երաշխիքի գումար)՝</w:t>
      </w:r>
      <w:r w:rsidR="007154F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պահանջն ստանալուց </w:t>
      </w:r>
      <w:r w:rsidR="005853D6" w:rsidRPr="0093002B">
        <w:rPr>
          <w:rStyle w:val="Strong"/>
          <w:rFonts w:ascii="GHEA Grapalat" w:hAnsi="GHEA Grapalat"/>
          <w:b w:val="0"/>
          <w:bCs w:val="0"/>
          <w:sz w:val="20"/>
          <w:szCs w:val="20"/>
          <w:lang w:val="hy-AM"/>
        </w:rPr>
        <w:t>հինգ</w:t>
      </w:r>
      <w:r w:rsidR="009D3747" w:rsidRPr="0093002B">
        <w:rPr>
          <w:rStyle w:val="Strong"/>
          <w:rFonts w:ascii="GHEA Grapalat" w:hAnsi="GHEA Grapalat"/>
          <w:b w:val="0"/>
          <w:bCs w:val="0"/>
          <w:sz w:val="20"/>
          <w:szCs w:val="20"/>
          <w:lang w:val="hy-AM"/>
        </w:rPr>
        <w:t xml:space="preserve"> աշխատանքային օրվա ընթացքում:</w:t>
      </w:r>
      <w:r w:rsidR="004C77DB"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4C77DB" w:rsidRPr="0093002B">
        <w:rPr>
          <w:rStyle w:val="Strong"/>
          <w:rFonts w:ascii="GHEA Grapalat" w:hAnsi="GHEA Grapalat"/>
          <w:b w:val="0"/>
          <w:bCs w:val="0"/>
          <w:sz w:val="20"/>
          <w:szCs w:val="20"/>
          <w:lang w:val="hy-AM"/>
        </w:rPr>
        <w:t>Վճարումը</w:t>
      </w:r>
      <w:r w:rsidR="00244642"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962585" w:rsidRPr="0093002B">
        <w:rPr>
          <w:rStyle w:val="Strong"/>
          <w:rFonts w:ascii="GHEA Grapalat" w:hAnsi="GHEA Grapalat"/>
          <w:b w:val="0"/>
          <w:bCs w:val="0"/>
          <w:sz w:val="20"/>
          <w:szCs w:val="20"/>
          <w:lang w:val="hy-AM"/>
        </w:rPr>
        <w:t>կատարվում է բենեֆիցիարի</w:t>
      </w:r>
      <w:r w:rsidR="000C0396" w:rsidRPr="0093002B">
        <w:rPr>
          <w:rStyle w:val="Strong"/>
          <w:rFonts w:ascii="GHEA Grapalat" w:hAnsi="GHEA Grapalat"/>
          <w:b w:val="0"/>
          <w:bCs w:val="0"/>
          <w:sz w:val="20"/>
          <w:szCs w:val="20"/>
          <w:lang w:val="hy-AM"/>
        </w:rPr>
        <w:t xml:space="preserve"> </w:t>
      </w:r>
      <w:r w:rsidR="00090A7B" w:rsidRPr="0016373D">
        <w:rPr>
          <w:rFonts w:ascii="GHEA Grapalat" w:hAnsi="GHEA Grapalat" w:cs="Arial"/>
          <w:b/>
          <w:sz w:val="20"/>
          <w:szCs w:val="20"/>
          <w:lang w:val="hy-AM"/>
        </w:rPr>
        <w:t>900015211429</w:t>
      </w:r>
      <w:r w:rsidR="00961895" w:rsidRPr="0093002B">
        <w:rPr>
          <w:rStyle w:val="Strong"/>
          <w:rFonts w:ascii="GHEA Grapalat" w:hAnsi="GHEA Grapalat"/>
          <w:b w:val="0"/>
          <w:bCs w:val="0"/>
          <w:sz w:val="20"/>
          <w:szCs w:val="20"/>
          <w:lang w:val="hy-AM"/>
        </w:rPr>
        <w:t xml:space="preserve"> հ</w:t>
      </w:r>
      <w:r w:rsidR="000C0396" w:rsidRPr="0093002B">
        <w:rPr>
          <w:rStyle w:val="Strong"/>
          <w:rFonts w:ascii="GHEA Grapalat" w:hAnsi="GHEA Grapalat"/>
          <w:b w:val="0"/>
          <w:bCs w:val="0"/>
          <w:sz w:val="20"/>
          <w:szCs w:val="20"/>
          <w:lang w:val="hy-AM"/>
        </w:rPr>
        <w:t xml:space="preserve">աշվեհամարին </w:t>
      </w:r>
      <w:r w:rsidR="00961895" w:rsidRPr="0093002B">
        <w:rPr>
          <w:rStyle w:val="Strong"/>
          <w:rFonts w:ascii="GHEA Grapalat" w:hAnsi="GHEA Grapalat"/>
          <w:b w:val="0"/>
          <w:bCs w:val="0"/>
          <w:sz w:val="20"/>
          <w:szCs w:val="20"/>
          <w:lang w:val="hy-AM"/>
        </w:rPr>
        <w:t>փոխանցման միջոցով:</w:t>
      </w:r>
    </w:p>
    <w:p w14:paraId="73648052"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19BB65C" w14:textId="77777777" w:rsidR="001557AE" w:rsidRPr="00965EF3"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7DAFC8E6" w14:textId="6EA4AE11" w:rsidR="000C0396" w:rsidRPr="00965EF3" w:rsidRDefault="001557AE"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w:t>
      </w:r>
      <w:r w:rsidR="00965EF3" w:rsidRPr="00651C76">
        <w:rPr>
          <w:rFonts w:ascii="GHEA Grapalat" w:hAnsi="GHEA Grapalat"/>
          <w:sz w:val="20"/>
          <w:szCs w:val="20"/>
          <w:lang w:val="hy-AM"/>
        </w:rPr>
        <w:t xml:space="preserve"> թողարկման պահից և ուժի մեջ է</w:t>
      </w:r>
      <w:r w:rsidRPr="00920C62">
        <w:rPr>
          <w:rFonts w:ascii="GHEA Grapalat" w:hAnsi="GHEA Grapalat"/>
          <w:sz w:val="20"/>
          <w:szCs w:val="20"/>
          <w:lang w:val="hy-AM"/>
        </w:rPr>
        <w:t xml:space="preserve"> </w:t>
      </w:r>
      <w:r w:rsidR="000C0396" w:rsidRPr="00965EF3">
        <w:rPr>
          <w:rFonts w:ascii="GHEA Grapalat" w:hAnsi="GHEA Grapalat"/>
          <w:sz w:val="20"/>
          <w:szCs w:val="20"/>
          <w:lang w:val="hy-AM"/>
        </w:rPr>
        <w:t xml:space="preserve">բենեֆիցիարի կողմից </w:t>
      </w:r>
      <w:r w:rsidR="000C0396" w:rsidRPr="00965EF3">
        <w:rPr>
          <w:rFonts w:ascii="GHEA Grapalat" w:hAnsi="GHEA Grapalat"/>
          <w:sz w:val="20"/>
          <w:szCs w:val="20"/>
          <w:u w:val="single"/>
          <w:lang w:val="hy-AM"/>
        </w:rPr>
        <w:tab/>
      </w:r>
      <w:r w:rsidR="00090A7B" w:rsidRPr="00166F43">
        <w:rPr>
          <w:rFonts w:ascii="GHEA Grapalat" w:hAnsi="GHEA Grapalat" w:cs="Arial"/>
          <w:b/>
          <w:sz w:val="20"/>
          <w:szCs w:val="20"/>
          <w:lang w:val="hy-AM"/>
        </w:rPr>
        <w:t>ԵՔ-</w:t>
      </w:r>
      <w:r w:rsidR="00B56F16">
        <w:rPr>
          <w:rFonts w:ascii="GHEA Grapalat" w:hAnsi="GHEA Grapalat" w:cs="Arial"/>
          <w:b/>
          <w:sz w:val="20"/>
          <w:szCs w:val="20"/>
          <w:lang w:val="hy-AM"/>
        </w:rPr>
        <w:t>ԲՄԱՇՁԲ-</w:t>
      </w:r>
      <w:r w:rsidR="00AE67EB">
        <w:rPr>
          <w:rFonts w:ascii="GHEA Grapalat" w:hAnsi="GHEA Grapalat" w:cs="Arial"/>
          <w:b/>
          <w:sz w:val="20"/>
          <w:szCs w:val="20"/>
          <w:lang w:val="hy-AM"/>
        </w:rPr>
        <w:t>26/13</w:t>
      </w:r>
      <w:r w:rsidR="000C0396" w:rsidRPr="00965EF3">
        <w:rPr>
          <w:rFonts w:ascii="GHEA Grapalat" w:hAnsi="GHEA Grapalat"/>
          <w:sz w:val="20"/>
          <w:szCs w:val="20"/>
          <w:lang w:val="hy-AM"/>
        </w:rPr>
        <w:t xml:space="preserve"> ծածկագրով </w:t>
      </w:r>
    </w:p>
    <w:p w14:paraId="368FD246" w14:textId="20190D0A" w:rsidR="00B01CA2" w:rsidRPr="0093002B" w:rsidRDefault="000C0396" w:rsidP="00076F99">
      <w:pPr>
        <w:pStyle w:val="ListParagraph"/>
        <w:tabs>
          <w:tab w:val="left" w:pos="0"/>
        </w:tabs>
        <w:ind w:left="142" w:firstLine="153"/>
        <w:mirrorIndents/>
        <w:jc w:val="both"/>
        <w:rPr>
          <w:rFonts w:ascii="GHEA Grapalat" w:eastAsia="Calibri" w:hAnsi="GHEA Grapalat"/>
          <w:sz w:val="20"/>
          <w:szCs w:val="20"/>
          <w:lang w:val="hy-AM"/>
        </w:rPr>
      </w:pPr>
      <w:r w:rsidRPr="00965EF3">
        <w:rPr>
          <w:rFonts w:ascii="GHEA Grapalat" w:hAnsi="GHEA Grapalat"/>
          <w:sz w:val="20"/>
          <w:szCs w:val="20"/>
          <w:lang w:val="hy-AM"/>
        </w:rPr>
        <w:t>կազմակերպված գնման ընթացակագին մասնակցելու նպատակով պրինցիպալի կողմից հայտ</w:t>
      </w:r>
      <w:r w:rsidR="00965EF3" w:rsidRPr="00B57BD6">
        <w:rPr>
          <w:rFonts w:ascii="GHEA Grapalat" w:hAnsi="GHEA Grapalat"/>
          <w:sz w:val="20"/>
          <w:szCs w:val="20"/>
          <w:lang w:val="hy-AM"/>
        </w:rPr>
        <w:t>երի</w:t>
      </w:r>
      <w:r w:rsidRPr="00AB37ED">
        <w:rPr>
          <w:rFonts w:ascii="GHEA Grapalat" w:hAnsi="GHEA Grapalat"/>
          <w:sz w:val="20"/>
          <w:szCs w:val="20"/>
          <w:lang w:val="hy-AM"/>
        </w:rPr>
        <w:t xml:space="preserve"> </w:t>
      </w:r>
      <w:r w:rsidR="00965EF3" w:rsidRPr="00B57BD6">
        <w:rPr>
          <w:rFonts w:ascii="GHEA Grapalat" w:hAnsi="GHEA Grapalat"/>
          <w:sz w:val="20"/>
          <w:szCs w:val="20"/>
          <w:lang w:val="hy-AM"/>
        </w:rPr>
        <w:t>ներկայացման վերջնաժամկետը լրանալու</w:t>
      </w:r>
      <w:r w:rsidR="00965EF3" w:rsidRPr="00965EF3">
        <w:rPr>
          <w:rFonts w:ascii="GHEA Grapalat" w:hAnsi="GHEA Grapalat"/>
          <w:sz w:val="20"/>
          <w:szCs w:val="20"/>
          <w:lang w:val="hy-AM"/>
        </w:rPr>
        <w:t xml:space="preserve"> </w:t>
      </w:r>
      <w:r w:rsidRPr="00AB37ED">
        <w:rPr>
          <w:rFonts w:ascii="GHEA Grapalat" w:hAnsi="GHEA Grapalat"/>
          <w:sz w:val="20"/>
          <w:szCs w:val="20"/>
          <w:lang w:val="hy-AM"/>
        </w:rPr>
        <w:t xml:space="preserve">օրվանից հաշված </w:t>
      </w:r>
      <w:r w:rsidR="004639BD">
        <w:rPr>
          <w:rFonts w:ascii="GHEA Grapalat" w:hAnsi="GHEA Grapalat" w:cs="Sylfaen"/>
          <w:b/>
          <w:bCs/>
          <w:sz w:val="20"/>
          <w:lang w:val="hy-AM"/>
        </w:rPr>
        <w:t>12</w:t>
      </w:r>
      <w:r w:rsidR="00FE426D" w:rsidRPr="00FE426D">
        <w:rPr>
          <w:rFonts w:ascii="GHEA Grapalat" w:hAnsi="GHEA Grapalat" w:cs="Sylfaen"/>
          <w:b/>
          <w:bCs/>
          <w:sz w:val="20"/>
          <w:lang w:val="hy-AM"/>
        </w:rPr>
        <w:t>0 (</w:t>
      </w:r>
      <w:r w:rsidR="004639BD" w:rsidRPr="004639BD">
        <w:rPr>
          <w:rFonts w:ascii="GHEA Grapalat" w:hAnsi="GHEA Grapalat" w:cs="Sylfaen"/>
          <w:b/>
          <w:bCs/>
          <w:sz w:val="20"/>
          <w:lang w:val="hy-AM"/>
        </w:rPr>
        <w:t>մեկ հարյուր քսան աշխատանքային  օր</w:t>
      </w:r>
      <w:r w:rsidR="00090A7B" w:rsidRPr="0018472B">
        <w:rPr>
          <w:rFonts w:ascii="GHEA Grapalat" w:hAnsi="GHEA Grapalat" w:cs="Sylfaen"/>
          <w:b/>
          <w:bCs/>
          <w:sz w:val="20"/>
          <w:lang w:val="hy-AM"/>
        </w:rPr>
        <w:t>)</w:t>
      </w:r>
      <w:r w:rsidRPr="004639BD">
        <w:rPr>
          <w:rFonts w:ascii="GHEA Grapalat" w:hAnsi="GHEA Grapalat" w:cs="Sylfaen"/>
          <w:b/>
          <w:bCs/>
          <w:sz w:val="20"/>
          <w:lang w:val="hy-AM"/>
        </w:rPr>
        <w:t>:</w:t>
      </w:r>
      <w:r w:rsidR="00460310" w:rsidRPr="00651C76">
        <w:rPr>
          <w:rFonts w:ascii="GHEA Grapalat" w:hAnsi="GHEA Grapalat"/>
          <w:sz w:val="20"/>
          <w:szCs w:val="20"/>
          <w:vertAlign w:val="superscript"/>
          <w:lang w:val="hy-AM"/>
        </w:rPr>
        <w:t>**</w:t>
      </w:r>
      <w:r w:rsidR="00B01CA2" w:rsidRPr="00651C76">
        <w:rPr>
          <w:rFonts w:ascii="GHEA Grapalat" w:hAnsi="GHEA Grapalat"/>
          <w:sz w:val="20"/>
          <w:szCs w:val="20"/>
          <w:lang w:val="hy-AM"/>
        </w:rPr>
        <w:t xml:space="preserve"> </w:t>
      </w:r>
      <w:r w:rsidR="00072A83" w:rsidRPr="00965EF3">
        <w:rPr>
          <w:rFonts w:ascii="GHEA Grapalat" w:hAnsi="GHEA Grapalat"/>
          <w:sz w:val="20"/>
          <w:szCs w:val="20"/>
          <w:lang w:val="hy-AM"/>
        </w:rPr>
        <w:t>Սույն երաշխիքի տրամադրման փաստի վերաբերյալ տեղեկատվությունը</w:t>
      </w:r>
      <w:r w:rsidR="0078375F" w:rsidRPr="00965EF3">
        <w:rPr>
          <w:rFonts w:ascii="GHEA Grapalat" w:hAnsi="GHEA Grapalat"/>
          <w:sz w:val="20"/>
          <w:szCs w:val="20"/>
          <w:lang w:val="hy-AM"/>
        </w:rPr>
        <w:t>՝ երաշխիքի համարը, տրամադրող բանկի անվանումը և սույն երաշխիքի 1-ին կետում նշված ծածկագիրը</w:t>
      </w:r>
      <w:r w:rsidR="00072A83"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72A83" w:rsidRPr="0093002B">
        <w:rPr>
          <w:rFonts w:ascii="GHEA Grapalat" w:eastAsia="Calibri" w:hAnsi="GHEA Grapalat"/>
          <w:sz w:val="20"/>
          <w:szCs w:val="20"/>
          <w:lang w:val="hy-AM"/>
        </w:rPr>
        <w:t xml:space="preserve">գնահատող հանձնաժողովի </w:t>
      </w:r>
      <w:r w:rsidR="00072A83" w:rsidRPr="0093002B">
        <w:rPr>
          <w:rFonts w:ascii="GHEA Grapalat" w:hAnsi="GHEA Grapalat"/>
          <w:sz w:val="20"/>
          <w:szCs w:val="20"/>
          <w:lang w:val="hy-AM"/>
        </w:rPr>
        <w:t>քարտուղարի</w:t>
      </w:r>
      <w:r w:rsidR="00894405">
        <w:rPr>
          <w:rFonts w:ascii="GHEA Grapalat" w:hAnsi="GHEA Grapalat"/>
          <w:sz w:val="20"/>
          <w:szCs w:val="20"/>
          <w:lang w:val="hy-AM"/>
        </w:rPr>
        <w:t xml:space="preserve">՝ </w:t>
      </w:r>
      <w:hyperlink r:id="rId12" w:history="1">
        <w:r w:rsidR="007B3CEF">
          <w:rPr>
            <w:rStyle w:val="Hyperlink"/>
            <w:rFonts w:ascii="GHEA Grapalat" w:hAnsi="GHEA Grapalat"/>
            <w:sz w:val="20"/>
            <w:szCs w:val="20"/>
            <w:lang w:val="hy-AM"/>
          </w:rPr>
          <w:t>gor.muradyan@yerevan.am</w:t>
        </w:r>
      </w:hyperlink>
      <w:r w:rsidR="00B57BD6">
        <w:rPr>
          <w:rFonts w:ascii="GHEA Grapalat" w:hAnsi="GHEA Grapalat"/>
          <w:sz w:val="20"/>
          <w:szCs w:val="20"/>
          <w:lang w:val="hy-AM"/>
        </w:rPr>
        <w:t xml:space="preserve">  </w:t>
      </w:r>
      <w:r w:rsidR="00072A83" w:rsidRPr="0093002B">
        <w:rPr>
          <w:rFonts w:ascii="GHEA Grapalat" w:hAnsi="GHEA Grapalat"/>
          <w:sz w:val="20"/>
          <w:szCs w:val="20"/>
          <w:lang w:val="hy-AM"/>
        </w:rPr>
        <w:t xml:space="preserve">էլեկտրոնային փոստի հասցեին։     </w:t>
      </w:r>
    </w:p>
    <w:p w14:paraId="4682985A" w14:textId="46A50BD8" w:rsidR="000C0396" w:rsidRPr="0093002B" w:rsidRDefault="001557AE" w:rsidP="002F4AE5">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AC4A7E" w:rsidRPr="0093002B">
        <w:rPr>
          <w:rFonts w:ascii="GHEA Grapalat" w:hAnsi="GHEA Grapalat"/>
          <w:sz w:val="20"/>
          <w:szCs w:val="20"/>
          <w:lang w:val="hy-AM"/>
        </w:rPr>
        <w:t>է</w:t>
      </w:r>
      <w:r w:rsidR="004F53E2" w:rsidRPr="0093002B">
        <w:rPr>
          <w:rFonts w:ascii="GHEA Grapalat" w:hAnsi="GHEA Grapalat"/>
          <w:sz w:val="20"/>
          <w:szCs w:val="20"/>
          <w:lang w:val="hy-AM"/>
        </w:rPr>
        <w:t xml:space="preserve"> </w:t>
      </w:r>
      <w:r w:rsidR="009C370D" w:rsidRPr="0093002B">
        <w:rPr>
          <w:rFonts w:ascii="GHEA Grapalat" w:hAnsi="GHEA Grapalat"/>
          <w:sz w:val="20"/>
          <w:szCs w:val="20"/>
          <w:lang w:val="hy-AM"/>
        </w:rPr>
        <w:t xml:space="preserve"> </w:t>
      </w:r>
      <w:r w:rsidR="000C0396" w:rsidRPr="0093002B">
        <w:rPr>
          <w:rFonts w:ascii="GHEA Grapalat" w:hAnsi="GHEA Grapalat"/>
          <w:sz w:val="20"/>
          <w:szCs w:val="20"/>
          <w:lang w:val="hy-AM"/>
        </w:rPr>
        <w:t>հայտը մերժելու մասին գնահատող հանձնաժողովի նիստի արձանագրության պատճենը</w:t>
      </w:r>
      <w:r w:rsidR="00894405">
        <w:rPr>
          <w:rFonts w:ascii="GHEA Grapalat" w:hAnsi="GHEA Grapalat"/>
          <w:sz w:val="20"/>
          <w:szCs w:val="20"/>
          <w:lang w:val="hy-AM"/>
        </w:rPr>
        <w:t xml:space="preserve"> և երաշխիքը</w:t>
      </w:r>
      <w:r w:rsidR="001C2F9F" w:rsidRPr="0093002B">
        <w:rPr>
          <w:rFonts w:ascii="GHEA Grapalat" w:hAnsi="GHEA Grapalat"/>
          <w:sz w:val="20"/>
          <w:szCs w:val="20"/>
          <w:lang w:val="hy-AM"/>
        </w:rPr>
        <w:t>:</w:t>
      </w:r>
    </w:p>
    <w:p w14:paraId="1B1B9521" w14:textId="77777777" w:rsidR="009C370D" w:rsidRPr="0093002B"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93002B">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0C34E410" w14:textId="77777777" w:rsidR="001557AE" w:rsidRPr="0093002B" w:rsidRDefault="000265BD"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1557AE" w:rsidRPr="0093002B">
        <w:rPr>
          <w:rFonts w:ascii="GHEA Grapalat" w:hAnsi="GHEA Grapalat"/>
          <w:sz w:val="20"/>
          <w:szCs w:val="20"/>
          <w:lang w:val="hy-AM"/>
        </w:rPr>
        <w:t>. Երաշխիք տվող անձը մերժում է բենեֆիցիարի պահանջը, եթե`</w:t>
      </w:r>
    </w:p>
    <w:p w14:paraId="641E01D1"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6E389E1E"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0D16D405" w14:textId="77777777" w:rsidR="001557AE" w:rsidRPr="0093002B" w:rsidRDefault="000265B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1557AE"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FD085AE"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DA53116"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055900C6"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7F4EFF"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290666C7"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5A1A77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5A2BC3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F1BCCDE" w14:textId="5C7ED861" w:rsidR="009C370D" w:rsidRPr="0093002B"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bookmarkEnd w:id="20"/>
    <w:p w14:paraId="4E3F705F" w14:textId="77777777" w:rsidR="005C432A" w:rsidRDefault="005C432A" w:rsidP="00460310">
      <w:pPr>
        <w:pStyle w:val="BodyTextIndent3"/>
        <w:spacing w:line="240" w:lineRule="auto"/>
        <w:jc w:val="left"/>
        <w:rPr>
          <w:rFonts w:ascii="GHEA Grapalat" w:hAnsi="GHEA Grapalat" w:cs="Sylfaen"/>
          <w:vertAlign w:val="superscript"/>
          <w:lang w:val="hy-AM"/>
        </w:rPr>
      </w:pPr>
    </w:p>
    <w:p w14:paraId="72C6B9C3" w14:textId="20378858" w:rsidR="005C432A" w:rsidRPr="0093002B" w:rsidRDefault="005C432A" w:rsidP="005C432A">
      <w:pPr>
        <w:pStyle w:val="FootnoteText"/>
        <w:jc w:val="both"/>
        <w:rPr>
          <w:rFonts w:ascii="GHEA Grapalat" w:hAnsi="GHEA Grapalat"/>
          <w:i/>
          <w:sz w:val="18"/>
          <w:szCs w:val="18"/>
          <w:lang w:val="hy-AM"/>
        </w:rPr>
      </w:pPr>
      <w:bookmarkStart w:id="21" w:name="_Hlk143768520"/>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42B4C0C" w14:textId="763AF114" w:rsidR="00460310" w:rsidRPr="0093002B" w:rsidRDefault="00460310" w:rsidP="00460310">
      <w:pPr>
        <w:pStyle w:val="BodyTextIndent3"/>
        <w:spacing w:line="240" w:lineRule="auto"/>
        <w:jc w:val="left"/>
        <w:rPr>
          <w:rFonts w:ascii="GHEA Grapalat" w:hAnsi="GHEA Grapalat" w:cs="Arial"/>
          <w:b/>
          <w:lang w:val="hy-AM"/>
        </w:rPr>
      </w:pPr>
      <w:r w:rsidRPr="0093002B">
        <w:rPr>
          <w:rFonts w:ascii="GHEA Grapalat" w:hAnsi="GHEA Grapalat" w:cs="Sylfaen"/>
          <w:vertAlign w:val="superscript"/>
          <w:lang w:val="hy-AM"/>
        </w:rPr>
        <w:lastRenderedPageBreak/>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bookmarkEnd w:id="21"/>
    <w:p w14:paraId="093FF30F" w14:textId="6DA5B096" w:rsidR="00460310" w:rsidRPr="0093002B" w:rsidRDefault="00460310" w:rsidP="009C370D">
      <w:pPr>
        <w:pStyle w:val="NormalWeb"/>
        <w:shd w:val="clear" w:color="auto" w:fill="FFFFFF"/>
        <w:spacing w:before="0" w:beforeAutospacing="0" w:after="0" w:afterAutospacing="0"/>
        <w:rPr>
          <w:rFonts w:ascii="GHEA Grapalat" w:hAnsi="GHEA Grapalat" w:cs="Sylfaen"/>
          <w:vertAlign w:val="superscript"/>
          <w:lang w:val="hy-AM"/>
        </w:rPr>
      </w:pPr>
    </w:p>
    <w:p w14:paraId="488F4BA5" w14:textId="77777777" w:rsidR="001557AE" w:rsidRPr="0093002B" w:rsidRDefault="001557AE" w:rsidP="009C370D">
      <w:pPr>
        <w:pStyle w:val="BodyTextIndent3"/>
        <w:spacing w:line="240" w:lineRule="auto"/>
        <w:jc w:val="center"/>
        <w:rPr>
          <w:rFonts w:ascii="GHEA Grapalat" w:hAnsi="GHEA Grapalat" w:cs="Arial"/>
          <w:b/>
          <w:lang w:val="hy-AM"/>
        </w:rPr>
      </w:pPr>
    </w:p>
    <w:p w14:paraId="3C55E178" w14:textId="77777777" w:rsidR="00B2572B" w:rsidRPr="0093002B" w:rsidRDefault="00B2572B" w:rsidP="00ED36CA">
      <w:pPr>
        <w:pStyle w:val="BodyTextIndent3"/>
        <w:spacing w:line="240" w:lineRule="auto"/>
        <w:jc w:val="right"/>
        <w:rPr>
          <w:rFonts w:ascii="GHEA Grapalat" w:hAnsi="GHEA Grapalat"/>
          <w:szCs w:val="24"/>
          <w:lang w:val="hy-AM"/>
        </w:rPr>
      </w:pPr>
    </w:p>
    <w:p w14:paraId="45B77AFB" w14:textId="77777777" w:rsidR="009C370D" w:rsidRPr="0093002B" w:rsidRDefault="005F5280" w:rsidP="009C370D">
      <w:pPr>
        <w:pStyle w:val="BodyTextIndent3"/>
        <w:spacing w:line="240" w:lineRule="auto"/>
        <w:jc w:val="right"/>
        <w:rPr>
          <w:rFonts w:ascii="GHEA Grapalat" w:hAnsi="GHEA Grapalat" w:cs="Arial"/>
          <w:b/>
          <w:lang w:val="hy-AM"/>
        </w:rPr>
      </w:pPr>
      <w:r w:rsidRPr="0093002B">
        <w:rPr>
          <w:rFonts w:ascii="GHEA Grapalat" w:hAnsi="GHEA Grapalat" w:cs="Sylfaen"/>
          <w:b/>
          <w:lang w:val="hy-AM"/>
        </w:rPr>
        <w:br w:type="page"/>
      </w:r>
      <w:r w:rsidR="009C370D" w:rsidRPr="0093002B">
        <w:rPr>
          <w:rFonts w:ascii="GHEA Grapalat" w:hAnsi="GHEA Grapalat" w:cs="Sylfaen"/>
          <w:b/>
          <w:lang w:val="hy-AM"/>
        </w:rPr>
        <w:lastRenderedPageBreak/>
        <w:t>Հավելված</w:t>
      </w:r>
      <w:r w:rsidR="009C370D" w:rsidRPr="0093002B">
        <w:rPr>
          <w:rFonts w:ascii="GHEA Grapalat" w:hAnsi="GHEA Grapalat" w:cs="Arial"/>
          <w:b/>
          <w:lang w:val="hy-AM"/>
        </w:rPr>
        <w:t xml:space="preserve"> 4</w:t>
      </w:r>
    </w:p>
    <w:p w14:paraId="68C940E4" w14:textId="284B77A3" w:rsidR="00755612" w:rsidRPr="0093002B" w:rsidRDefault="00755612" w:rsidP="00755612">
      <w:pPr>
        <w:pStyle w:val="BodyTextIndent3"/>
        <w:spacing w:line="240" w:lineRule="auto"/>
        <w:jc w:val="right"/>
        <w:rPr>
          <w:rFonts w:ascii="GHEA Grapalat" w:hAnsi="GHEA Grapalat" w:cs="Arial"/>
          <w:b/>
          <w:lang w:val="hy-AM"/>
        </w:rPr>
      </w:pPr>
      <w:r>
        <w:rPr>
          <w:rFonts w:ascii="GHEA Grapalat" w:hAnsi="GHEA Grapalat"/>
          <w:b/>
          <w:lang w:val="hy-AM"/>
        </w:rPr>
        <w:t>ԵՔ-</w:t>
      </w:r>
      <w:r w:rsidR="00B56F16">
        <w:rPr>
          <w:rFonts w:ascii="GHEA Grapalat" w:hAnsi="GHEA Grapalat"/>
          <w:b/>
          <w:lang w:val="hy-AM"/>
        </w:rPr>
        <w:t>ԲՄԱՇՁԲ-</w:t>
      </w:r>
      <w:r w:rsidR="00AE67EB">
        <w:rPr>
          <w:rFonts w:ascii="GHEA Grapalat" w:hAnsi="GHEA Grapalat"/>
          <w:b/>
          <w:lang w:val="hy-AM"/>
        </w:rPr>
        <w:t>26/13</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0BCB559B" w14:textId="06AC7E52" w:rsidR="00755612" w:rsidRDefault="00F57EA6" w:rsidP="00755612">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755612" w:rsidRPr="005E1F72">
        <w:rPr>
          <w:rFonts w:ascii="GHEA Grapalat" w:hAnsi="GHEA Grapalat" w:cs="Arial"/>
          <w:b/>
          <w:lang w:val="hy-AM"/>
        </w:rPr>
        <w:t xml:space="preserve">ի </w:t>
      </w:r>
      <w:r w:rsidR="00755612" w:rsidRPr="005E1F72">
        <w:rPr>
          <w:rFonts w:ascii="GHEA Grapalat" w:hAnsi="GHEA Grapalat" w:cs="Sylfaen"/>
          <w:b/>
          <w:lang w:val="hy-AM"/>
        </w:rPr>
        <w:t>հրավերի</w:t>
      </w:r>
    </w:p>
    <w:p w14:paraId="7A58C04D"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9D631D3" w14:textId="77777777" w:rsidR="007A5E2D" w:rsidRPr="0093002B"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69423C33"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2D0C547C"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11D85C"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40A62DEB" w14:textId="77777777" w:rsidR="00091EBC" w:rsidRPr="0093002B"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423C6ACF" w14:textId="77777777" w:rsidR="00F27778" w:rsidRPr="0093002B"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lang w:val="hy-AM"/>
        </w:rPr>
        <w:t>գնման ընթացակարգի</w:t>
      </w:r>
      <w:r w:rsidRPr="0093002B">
        <w:rPr>
          <w:rStyle w:val="Strong"/>
          <w:rFonts w:ascii="GHEA Grapalat" w:hAnsi="GHEA Grapalat"/>
          <w:b w:val="0"/>
          <w:bCs w:val="0"/>
          <w:sz w:val="20"/>
          <w:szCs w:val="20"/>
          <w:lang w:val="hy-AM"/>
        </w:rPr>
        <w:t xml:space="preserve"> արդյունքում</w:t>
      </w:r>
      <w:r w:rsidR="00091EBC"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lang w:val="hy-AM"/>
        </w:rPr>
        <w:t xml:space="preserve"> </w:t>
      </w:r>
    </w:p>
    <w:p w14:paraId="22DA6A42" w14:textId="77777777" w:rsidR="00F27778" w:rsidRPr="0093002B" w:rsidRDefault="00F27778" w:rsidP="00091EBC">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302B1E66" w14:textId="2A32878A" w:rsidR="00F27778"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Pr="0093002B">
        <w:rPr>
          <w:rStyle w:val="Strong"/>
          <w:rFonts w:ascii="GHEA Grapalat" w:hAnsi="GHEA Grapalat"/>
          <w:b w:val="0"/>
          <w:bCs w:val="0"/>
          <w:sz w:val="20"/>
          <w:szCs w:val="20"/>
          <w:lang w:val="hy-AM"/>
        </w:rPr>
        <w:t xml:space="preserve">ցիպալ) </w:t>
      </w:r>
      <w:r w:rsidR="00F27778" w:rsidRPr="0093002B">
        <w:rPr>
          <w:rStyle w:val="Strong"/>
          <w:rFonts w:ascii="GHEA Grapalat" w:hAnsi="GHEA Grapalat"/>
          <w:b w:val="0"/>
          <w:bCs w:val="0"/>
          <w:sz w:val="20"/>
          <w:szCs w:val="20"/>
          <w:lang w:val="hy-AM"/>
        </w:rPr>
        <w:t xml:space="preserve">կողմից կնքվելիք </w:t>
      </w:r>
      <w:r w:rsidR="007A5E2D" w:rsidRPr="0093002B">
        <w:rPr>
          <w:rStyle w:val="Strong"/>
          <w:rFonts w:ascii="GHEA Grapalat" w:hAnsi="GHEA Grapalat"/>
          <w:b w:val="0"/>
          <w:bCs w:val="0"/>
          <w:sz w:val="20"/>
          <w:szCs w:val="20"/>
          <w:lang w:val="hy-AM"/>
        </w:rPr>
        <w:t>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t xml:space="preserve">           </w:t>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t xml:space="preserve">  </w:t>
      </w:r>
      <w:r w:rsidR="00F27778"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 xml:space="preserve"> </w:t>
      </w:r>
      <w:r w:rsidR="00F27778" w:rsidRPr="0093002B">
        <w:rPr>
          <w:rStyle w:val="Strong"/>
          <w:rFonts w:ascii="GHEA Grapalat" w:hAnsi="GHEA Grapalat"/>
          <w:b w:val="0"/>
          <w:bCs w:val="0"/>
          <w:sz w:val="20"/>
          <w:szCs w:val="20"/>
          <w:lang w:val="hy-AM"/>
        </w:rPr>
        <w:tab/>
        <w:t xml:space="preserve">            </w:t>
      </w:r>
      <w:r w:rsidR="00E23921"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013A0048" w14:textId="77777777" w:rsidR="00091EBC" w:rsidRPr="0093002B"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w:t>
      </w:r>
      <w:r w:rsidR="00091EB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93002B">
        <w:rPr>
          <w:rStyle w:val="Strong"/>
          <w:rFonts w:ascii="GHEA Grapalat" w:hAnsi="GHEA Grapalat"/>
          <w:b w:val="0"/>
          <w:bCs w:val="0"/>
          <w:sz w:val="20"/>
          <w:szCs w:val="20"/>
          <w:lang w:val="hy-AM"/>
        </w:rPr>
        <w:t xml:space="preserve">ման ապահովում </w:t>
      </w:r>
      <w:r w:rsidR="00091EBC" w:rsidRPr="0093002B">
        <w:rPr>
          <w:rStyle w:val="Strong"/>
          <w:rFonts w:ascii="GHEA Grapalat" w:hAnsi="GHEA Grapalat"/>
          <w:b w:val="0"/>
          <w:bCs w:val="0"/>
          <w:sz w:val="20"/>
          <w:szCs w:val="20"/>
          <w:lang w:val="hy-AM"/>
        </w:rPr>
        <w:t>(այսուհետ՝ երաշխավորված պարտավորություններ</w:t>
      </w:r>
      <w:r w:rsidR="007A5E2D" w:rsidRPr="0093002B">
        <w:rPr>
          <w:rStyle w:val="Strong"/>
          <w:rFonts w:ascii="GHEA Grapalat" w:hAnsi="GHEA Grapalat"/>
          <w:b w:val="0"/>
          <w:bCs w:val="0"/>
          <w:sz w:val="20"/>
          <w:szCs w:val="20"/>
          <w:lang w:val="hy-AM"/>
        </w:rPr>
        <w:t>)</w:t>
      </w:r>
      <w:r w:rsidR="00091EBC" w:rsidRPr="0093002B">
        <w:rPr>
          <w:rStyle w:val="Strong"/>
          <w:rFonts w:ascii="GHEA Grapalat" w:hAnsi="GHEA Grapalat"/>
          <w:b w:val="0"/>
          <w:bCs w:val="0"/>
          <w:sz w:val="20"/>
          <w:szCs w:val="20"/>
          <w:lang w:val="hy-AM"/>
        </w:rPr>
        <w:t xml:space="preserve">: </w:t>
      </w:r>
    </w:p>
    <w:p w14:paraId="292979BD"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37300840" w14:textId="1D3E5286" w:rsidR="00091EBC" w:rsidRPr="0093002B" w:rsidRDefault="00F5285F"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00091EBC" w:rsidRPr="0093002B">
        <w:rPr>
          <w:rStyle w:val="Strong"/>
          <w:rFonts w:ascii="GHEA Grapalat" w:hAnsi="GHEA Grapalat"/>
          <w:b w:val="0"/>
          <w:bCs w:val="0"/>
          <w:sz w:val="20"/>
          <w:szCs w:val="20"/>
          <w:lang w:val="hy-AM"/>
        </w:rPr>
        <w:t xml:space="preserve"> </w:t>
      </w:r>
      <w:r w:rsidR="00091EBC" w:rsidRPr="0093002B">
        <w:rPr>
          <w:rFonts w:ascii="GHEA Grapalat" w:hAnsi="GHEA Grapalat" w:cs="Sylfaen"/>
          <w:vertAlign w:val="superscript"/>
          <w:lang w:val="hy-AM"/>
        </w:rPr>
        <w:t xml:space="preserve">երաշխիքը տվող բանկի </w:t>
      </w:r>
      <w:r w:rsidR="00101A56" w:rsidRPr="0093002B">
        <w:rPr>
          <w:rFonts w:ascii="GHEA Grapalat" w:hAnsi="GHEA Grapalat" w:cs="Sylfaen"/>
          <w:vertAlign w:val="superscript"/>
          <w:lang w:val="hy-AM"/>
        </w:rPr>
        <w:t xml:space="preserve"> </w:t>
      </w:r>
      <w:r w:rsidR="00091EBC" w:rsidRPr="0093002B">
        <w:rPr>
          <w:rFonts w:ascii="GHEA Grapalat" w:hAnsi="GHEA Grapalat" w:cs="Sylfaen"/>
          <w:vertAlign w:val="superscript"/>
          <w:lang w:val="hy-AM"/>
        </w:rPr>
        <w:t>անվանումը</w:t>
      </w:r>
    </w:p>
    <w:p w14:paraId="48B95442" w14:textId="77777777" w:rsidR="00091EBC"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6E4901" w:rsidRPr="0093002B">
        <w:rPr>
          <w:rStyle w:val="Strong"/>
          <w:rFonts w:ascii="GHEA Grapalat" w:hAnsi="GHEA Grapalat"/>
          <w:b w:val="0"/>
          <w:bCs w:val="0"/>
          <w:sz w:val="20"/>
          <w:szCs w:val="20"/>
          <w:u w:val="single"/>
          <w:lang w:val="hy-AM"/>
        </w:rPr>
        <w:tab/>
        <w:t xml:space="preserve">  </w:t>
      </w:r>
    </w:p>
    <w:p w14:paraId="08E2316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w:t>
      </w:r>
      <w:r w:rsidR="006E4901"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գումարը թվերով և տառերով</w:t>
      </w:r>
    </w:p>
    <w:p w14:paraId="688E3CEB" w14:textId="773E308C" w:rsidR="006E4901"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C65633"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w:t>
      </w:r>
      <w:r w:rsidR="006E4901" w:rsidRPr="0093002B">
        <w:rPr>
          <w:rStyle w:val="Strong"/>
          <w:rFonts w:ascii="GHEA Grapalat" w:hAnsi="GHEA Grapalat"/>
          <w:b w:val="0"/>
          <w:bCs w:val="0"/>
          <w:sz w:val="20"/>
          <w:szCs w:val="20"/>
          <w:lang w:val="hy-AM"/>
        </w:rPr>
        <w:t>փոխանցման միջոցով:</w:t>
      </w:r>
    </w:p>
    <w:p w14:paraId="7EFE3046"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88EE383"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CBB22FC" w14:textId="2A520DA3" w:rsidR="00B01CA2" w:rsidRPr="0093002B" w:rsidRDefault="00091EBC"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AB37ED">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պրինցիպալի միջև 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5239E3E7"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11E90444"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ծածկագրով կնքվելիք պայմանագիրն ուժի մեջ մտնելու օրվանից մինչև</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3555508"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w:t>
      </w:r>
      <w:r w:rsidR="004823CC"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պայմանագրո</w:t>
      </w:r>
      <w:r w:rsidR="004823CC" w:rsidRPr="0093002B">
        <w:rPr>
          <w:rFonts w:ascii="GHEA Grapalat" w:hAnsi="GHEA Grapalat" w:cs="Sylfaen"/>
          <w:vertAlign w:val="superscript"/>
          <w:lang w:val="hy-AM"/>
        </w:rPr>
        <w:t xml:space="preserve">վ նախատեսված </w:t>
      </w:r>
    </w:p>
    <w:p w14:paraId="6BABF3D0" w14:textId="77777777" w:rsidR="00B01CA2" w:rsidRPr="0093002B" w:rsidRDefault="00B01CA2" w:rsidP="00B01CA2">
      <w:pPr>
        <w:pStyle w:val="ListParagraph"/>
        <w:tabs>
          <w:tab w:val="left" w:pos="0"/>
        </w:tabs>
        <w:ind w:left="0"/>
        <w:mirrorIndents/>
        <w:jc w:val="both"/>
        <w:rPr>
          <w:rFonts w:ascii="GHEA Grapalat" w:hAnsi="GHEA Grapalat" w:cs="Sylfaen"/>
          <w:vertAlign w:val="superscript"/>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EB55F95"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աշխատանքի կատ</w:t>
      </w:r>
      <w:r w:rsidR="004823CC" w:rsidRPr="0093002B">
        <w:rPr>
          <w:rFonts w:ascii="GHEA Grapalat" w:hAnsi="GHEA Grapalat" w:cs="Sylfaen"/>
          <w:vertAlign w:val="superscript"/>
          <w:lang w:val="hy-AM"/>
        </w:rPr>
        <w:t xml:space="preserve">արման </w:t>
      </w:r>
      <w:r w:rsidRPr="0093002B">
        <w:rPr>
          <w:rFonts w:ascii="GHEA Grapalat" w:hAnsi="GHEA Grapalat" w:cs="Sylfaen"/>
          <w:vertAlign w:val="superscript"/>
          <w:lang w:val="hy-AM"/>
        </w:rPr>
        <w:t xml:space="preserve">վերջնաժամկետը  </w:t>
      </w:r>
    </w:p>
    <w:p w14:paraId="55AE9ADC" w14:textId="59798F19" w:rsidR="00AB37ED" w:rsidRPr="003750DF" w:rsidRDefault="00B01CA2" w:rsidP="00AB37ED">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AB37ED">
        <w:rPr>
          <w:rFonts w:ascii="GHEA Grapalat" w:hAnsi="GHEA Grapalat"/>
          <w:sz w:val="20"/>
          <w:szCs w:val="20"/>
          <w:lang w:val="hy-AM"/>
        </w:rPr>
        <w:t>՝</w:t>
      </w:r>
      <w:r w:rsidRPr="0093002B">
        <w:rPr>
          <w:rFonts w:ascii="GHEA Grapalat" w:hAnsi="GHEA Grapalat"/>
          <w:sz w:val="20"/>
          <w:szCs w:val="20"/>
          <w:lang w:val="hy-AM"/>
        </w:rPr>
        <w:t xml:space="preserve"> </w:t>
      </w:r>
      <w:r w:rsidR="00AB37ED">
        <w:rPr>
          <w:rFonts w:ascii="GHEA Grapalat" w:hAnsi="GHEA Grapalat"/>
          <w:sz w:val="20"/>
          <w:szCs w:val="20"/>
          <w:lang w:val="hy-AM"/>
        </w:rPr>
        <w:t xml:space="preserve"> </w:t>
      </w:r>
      <w:hyperlink r:id="rId13" w:history="1">
        <w:r w:rsidR="007B3CEF">
          <w:rPr>
            <w:rStyle w:val="Hyperlink"/>
            <w:rFonts w:ascii="GHEA Grapalat" w:hAnsi="GHEA Grapalat"/>
            <w:sz w:val="20"/>
            <w:szCs w:val="20"/>
            <w:lang w:val="hy-AM"/>
          </w:rPr>
          <w:t>gor.muradyan@yerevan.am</w:t>
        </w:r>
      </w:hyperlink>
      <w:r w:rsidR="00AB37ED" w:rsidRPr="008242F8">
        <w:rPr>
          <w:rFonts w:ascii="GHEA Grapalat" w:hAnsi="GHEA Grapalat"/>
          <w:color w:val="000000"/>
          <w:sz w:val="20"/>
          <w:szCs w:val="20"/>
          <w:lang w:val="hy-AM"/>
        </w:rPr>
        <w:t xml:space="preserve">  էլեկտրոնային փոստի</w:t>
      </w:r>
      <w:r w:rsidR="00AB37ED">
        <w:rPr>
          <w:rFonts w:ascii="GHEA Grapalat" w:hAnsi="GHEA Grapalat"/>
          <w:color w:val="000000"/>
          <w:sz w:val="20"/>
          <w:szCs w:val="20"/>
          <w:lang w:val="hy-AM"/>
        </w:rPr>
        <w:t xml:space="preserve">        </w:t>
      </w:r>
      <w:r w:rsidR="00AB37ED" w:rsidRPr="008242F8">
        <w:rPr>
          <w:rFonts w:ascii="GHEA Grapalat" w:hAnsi="GHEA Grapalat"/>
          <w:color w:val="000000"/>
          <w:sz w:val="20"/>
          <w:szCs w:val="20"/>
          <w:lang w:val="hy-AM"/>
        </w:rPr>
        <w:t xml:space="preserve">   </w:t>
      </w:r>
    </w:p>
    <w:p w14:paraId="4F20BC0F" w14:textId="155CD15A" w:rsidR="00B01CA2" w:rsidRPr="0093002B" w:rsidRDefault="00B01CA2" w:rsidP="00B01CA2">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35DB58A0" w14:textId="77777777" w:rsidR="00091EBC" w:rsidRPr="0093002B" w:rsidRDefault="00091EBC"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AE3CF69" w14:textId="77777777" w:rsidR="007B3D9D" w:rsidRPr="0093002B"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1</w:t>
      </w:r>
      <w:r w:rsidR="00091EBC" w:rsidRPr="0093002B">
        <w:rPr>
          <w:rFonts w:ascii="GHEA Grapalat" w:hAnsi="GHEA Grapalat"/>
          <w:sz w:val="20"/>
          <w:szCs w:val="20"/>
          <w:lang w:val="hy-AM"/>
        </w:rPr>
        <w:t xml:space="preserve">) </w:t>
      </w:r>
      <w:r w:rsidR="007A5E2D"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24041A"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5098CE74" w14:textId="77777777" w:rsidR="007B3D9D" w:rsidRPr="0093002B"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w:t>
      </w:r>
      <w:r w:rsidR="0024041A"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պայմանագրի </w:t>
      </w:r>
      <w:r w:rsidR="007A5E2D" w:rsidRPr="0093002B">
        <w:rPr>
          <w:rFonts w:ascii="GHEA Grapalat" w:hAnsi="GHEA Grapalat" w:cs="Sylfaen"/>
          <w:vertAlign w:val="superscript"/>
          <w:lang w:val="hy-AM"/>
        </w:rPr>
        <w:t>համարը</w:t>
      </w:r>
    </w:p>
    <w:p w14:paraId="113513C8" w14:textId="77777777" w:rsidR="00091EBC" w:rsidRPr="0093002B"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r w:rsidR="00091EBC" w:rsidRPr="0093002B">
        <w:rPr>
          <w:rFonts w:ascii="GHEA Grapalat" w:hAnsi="GHEA Grapalat"/>
          <w:sz w:val="20"/>
          <w:szCs w:val="20"/>
          <w:lang w:val="hy-AM"/>
        </w:rPr>
        <w:t>.</w:t>
      </w:r>
    </w:p>
    <w:p w14:paraId="3C4498C1" w14:textId="77777777" w:rsidR="007B3D9D" w:rsidRPr="0093002B"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2</w:t>
      </w:r>
      <w:r w:rsidR="00091EBC" w:rsidRPr="0093002B">
        <w:rPr>
          <w:rFonts w:ascii="GHEA Grapalat" w:hAnsi="GHEA Grapalat"/>
          <w:sz w:val="20"/>
          <w:szCs w:val="20"/>
          <w:lang w:val="hy-AM"/>
        </w:rPr>
        <w:t xml:space="preserve">) </w:t>
      </w:r>
      <w:r w:rsidRPr="0093002B">
        <w:rPr>
          <w:rFonts w:ascii="GHEA Grapalat" w:hAnsi="GHEA Grapalat"/>
          <w:sz w:val="20"/>
          <w:szCs w:val="20"/>
          <w:lang w:val="hy-AM"/>
        </w:rPr>
        <w:t xml:space="preserve">բենեֆիցիարի կողմից պայմանագիրը միակողմանի լուծելու մասին </w:t>
      </w:r>
      <w:r>
        <w:fldChar w:fldCharType="begin"/>
      </w:r>
      <w:r w:rsidRPr="00CB3DE4">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fldChar w:fldCharType="end"/>
      </w:r>
      <w:r w:rsidRPr="0093002B">
        <w:rPr>
          <w:rFonts w:ascii="GHEA Grapalat" w:hAnsi="GHEA Grapalat"/>
          <w:sz w:val="20"/>
          <w:szCs w:val="20"/>
          <w:lang w:val="hy-AM"/>
        </w:rPr>
        <w:t xml:space="preserve"> հասց</w:t>
      </w:r>
      <w:r w:rsidR="00101A56"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E038A0" w:rsidRPr="0093002B">
        <w:rPr>
          <w:rFonts w:ascii="GHEA Grapalat" w:hAnsi="GHEA Grapalat"/>
          <w:sz w:val="20"/>
          <w:szCs w:val="20"/>
          <w:lang w:val="hy-AM"/>
        </w:rPr>
        <w:t>:</w:t>
      </w:r>
    </w:p>
    <w:p w14:paraId="2EA4E75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74B325F" w14:textId="77777777" w:rsidR="00091EBC" w:rsidRPr="0093002B" w:rsidRDefault="000265B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6AD82A7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01E23422"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DF6BD9D" w14:textId="77777777" w:rsidR="00091EBC" w:rsidRPr="0093002B" w:rsidRDefault="000265BD"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DD511E4"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1C5136"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364685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E03EF1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7F8B14E"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250CCAC8" w14:textId="77777777" w:rsidR="005C432A" w:rsidRDefault="005C432A" w:rsidP="005C432A">
      <w:pPr>
        <w:pStyle w:val="FootnoteText"/>
        <w:jc w:val="both"/>
        <w:rPr>
          <w:rFonts w:ascii="GHEA Grapalat" w:hAnsi="GHEA Grapalat"/>
          <w:i/>
          <w:sz w:val="18"/>
          <w:szCs w:val="18"/>
          <w:lang w:val="hy-AM"/>
        </w:rPr>
      </w:pPr>
    </w:p>
    <w:p w14:paraId="0E9750E5" w14:textId="77777777" w:rsidR="005C432A" w:rsidRDefault="005C432A" w:rsidP="005C432A">
      <w:pPr>
        <w:pStyle w:val="FootnoteText"/>
        <w:jc w:val="both"/>
        <w:rPr>
          <w:rFonts w:ascii="GHEA Grapalat" w:hAnsi="GHEA Grapalat"/>
          <w:i/>
          <w:sz w:val="18"/>
          <w:szCs w:val="18"/>
          <w:lang w:val="hy-AM"/>
        </w:rPr>
      </w:pPr>
    </w:p>
    <w:p w14:paraId="531D99DC" w14:textId="77777777" w:rsidR="005C432A" w:rsidRDefault="005C432A" w:rsidP="005C432A">
      <w:pPr>
        <w:pStyle w:val="FootnoteText"/>
        <w:jc w:val="both"/>
        <w:rPr>
          <w:rFonts w:ascii="GHEA Grapalat" w:hAnsi="GHEA Grapalat"/>
          <w:i/>
          <w:sz w:val="18"/>
          <w:szCs w:val="18"/>
          <w:lang w:val="hy-AM"/>
        </w:rPr>
      </w:pPr>
    </w:p>
    <w:p w14:paraId="09CAE6BE" w14:textId="77777777" w:rsidR="005C432A" w:rsidRDefault="005C432A" w:rsidP="005C432A">
      <w:pPr>
        <w:pStyle w:val="FootnoteText"/>
        <w:jc w:val="both"/>
        <w:rPr>
          <w:rFonts w:ascii="GHEA Grapalat" w:hAnsi="GHEA Grapalat"/>
          <w:i/>
          <w:sz w:val="18"/>
          <w:szCs w:val="18"/>
          <w:lang w:val="hy-AM"/>
        </w:rPr>
      </w:pPr>
    </w:p>
    <w:p w14:paraId="2A9A1F1B" w14:textId="77777777" w:rsidR="005C432A" w:rsidRDefault="005C432A" w:rsidP="005C432A">
      <w:pPr>
        <w:pStyle w:val="FootnoteText"/>
        <w:jc w:val="both"/>
        <w:rPr>
          <w:rFonts w:ascii="GHEA Grapalat" w:hAnsi="GHEA Grapalat"/>
          <w:i/>
          <w:sz w:val="18"/>
          <w:szCs w:val="18"/>
          <w:lang w:val="hy-AM"/>
        </w:rPr>
      </w:pPr>
    </w:p>
    <w:p w14:paraId="4D9F8BD3" w14:textId="77777777" w:rsidR="005C432A" w:rsidRDefault="005C432A" w:rsidP="005C432A">
      <w:pPr>
        <w:pStyle w:val="FootnoteText"/>
        <w:jc w:val="both"/>
        <w:rPr>
          <w:rFonts w:ascii="GHEA Grapalat" w:hAnsi="GHEA Grapalat"/>
          <w:i/>
          <w:sz w:val="18"/>
          <w:szCs w:val="18"/>
          <w:lang w:val="hy-AM"/>
        </w:rPr>
      </w:pPr>
    </w:p>
    <w:p w14:paraId="03E67ADD" w14:textId="77777777" w:rsidR="005C432A" w:rsidRDefault="005C432A" w:rsidP="005C432A">
      <w:pPr>
        <w:pStyle w:val="FootnoteText"/>
        <w:jc w:val="both"/>
        <w:rPr>
          <w:rFonts w:ascii="GHEA Grapalat" w:hAnsi="GHEA Grapalat"/>
          <w:i/>
          <w:sz w:val="18"/>
          <w:szCs w:val="18"/>
          <w:lang w:val="hy-AM"/>
        </w:rPr>
      </w:pPr>
    </w:p>
    <w:p w14:paraId="0D76559A" w14:textId="7CC3F04B"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C69ECAA" w14:textId="77777777" w:rsidR="008D2826" w:rsidRDefault="009C370D" w:rsidP="005326E7">
      <w:pPr>
        <w:pStyle w:val="BodyTextIndent3"/>
        <w:spacing w:line="240" w:lineRule="auto"/>
        <w:jc w:val="right"/>
        <w:rPr>
          <w:rFonts w:ascii="GHEA Grapalat" w:hAnsi="GHEA Grapalat"/>
          <w:b/>
          <w:lang w:val="hy-AM"/>
        </w:rPr>
      </w:pPr>
      <w:r w:rsidRPr="0093002B">
        <w:rPr>
          <w:rFonts w:ascii="GHEA Grapalat" w:hAnsi="GHEA Grapalat"/>
          <w:b/>
          <w:lang w:val="hy-AM"/>
        </w:rPr>
        <w:br w:type="page"/>
      </w:r>
    </w:p>
    <w:p w14:paraId="06B8CD4D" w14:textId="77777777" w:rsidR="008D2826" w:rsidRPr="004B2068" w:rsidRDefault="008D2826" w:rsidP="008D2826">
      <w:pPr>
        <w:pStyle w:val="BodyTextIndent3"/>
        <w:spacing w:line="240" w:lineRule="auto"/>
        <w:jc w:val="right"/>
        <w:rPr>
          <w:rFonts w:ascii="GHEA Grapalat" w:hAnsi="GHEA Grapalat" w:cs="Arial"/>
          <w:b/>
          <w:lang w:val="hy-AM"/>
        </w:rPr>
      </w:pPr>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w:t>
      </w:r>
      <w:r w:rsidRPr="004B2068">
        <w:rPr>
          <w:rFonts w:ascii="GHEA Grapalat" w:hAnsi="GHEA Grapalat" w:cs="Arial"/>
          <w:b/>
          <w:lang w:val="hy-AM"/>
        </w:rPr>
        <w:t>4.</w:t>
      </w:r>
      <w:r>
        <w:rPr>
          <w:rFonts w:ascii="GHEA Grapalat" w:hAnsi="GHEA Grapalat" w:cs="Arial"/>
          <w:b/>
          <w:lang w:val="hy-AM"/>
        </w:rPr>
        <w:t>2</w:t>
      </w:r>
    </w:p>
    <w:p w14:paraId="7AA8C6C8" w14:textId="1E991A4D" w:rsidR="008D2826" w:rsidRPr="005E1F72" w:rsidRDefault="008D2826" w:rsidP="008D2826">
      <w:pPr>
        <w:pStyle w:val="BodyTextIndent3"/>
        <w:spacing w:line="240" w:lineRule="auto"/>
        <w:jc w:val="right"/>
        <w:rPr>
          <w:rFonts w:ascii="GHEA Grapalat" w:hAnsi="GHEA Grapalat" w:cs="Arial"/>
          <w:b/>
          <w:lang w:val="hy-AM"/>
        </w:rPr>
      </w:pPr>
      <w:r w:rsidRPr="00EF1E0E">
        <w:rPr>
          <w:rFonts w:ascii="GHEA Grapalat" w:hAnsi="GHEA Grapalat"/>
          <w:sz w:val="24"/>
          <w:szCs w:val="24"/>
          <w:lang w:val="hy-AM"/>
        </w:rPr>
        <w:t>«</w:t>
      </w:r>
      <w:r>
        <w:rPr>
          <w:rFonts w:ascii="GHEA Grapalat" w:hAnsi="GHEA Grapalat"/>
          <w:b/>
          <w:lang w:val="hy-AM"/>
        </w:rPr>
        <w:t>ԵՔ-ԲՄԱՇՁԲ-</w:t>
      </w:r>
      <w:r w:rsidR="00AE67EB">
        <w:rPr>
          <w:rFonts w:ascii="GHEA Grapalat" w:hAnsi="GHEA Grapalat"/>
          <w:b/>
          <w:lang w:val="hy-AM"/>
        </w:rPr>
        <w:t>26/13</w:t>
      </w:r>
      <w:r w:rsidRPr="00EF1E0E">
        <w:rPr>
          <w:rFonts w:ascii="GHEA Grapalat" w:hAnsi="GHEA Grapalat"/>
          <w:sz w:val="24"/>
          <w:szCs w:val="24"/>
          <w:lang w:val="hy-AM"/>
        </w:rPr>
        <w:t>»</w:t>
      </w:r>
      <w:r w:rsidRPr="00EF1E0E">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37DECF42" w14:textId="77777777" w:rsidR="008D2826" w:rsidRDefault="008D2826" w:rsidP="008D2826">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Pr="005E1F72">
        <w:rPr>
          <w:rFonts w:ascii="GHEA Grapalat" w:hAnsi="GHEA Grapalat" w:cs="Arial"/>
          <w:b/>
          <w:lang w:val="hy-AM"/>
        </w:rPr>
        <w:t xml:space="preserve">ի </w:t>
      </w:r>
      <w:r w:rsidRPr="005E1F72">
        <w:rPr>
          <w:rFonts w:ascii="GHEA Grapalat" w:hAnsi="GHEA Grapalat" w:cs="Sylfaen"/>
          <w:b/>
          <w:lang w:val="hy-AM"/>
        </w:rPr>
        <w:t>հրավերի</w:t>
      </w:r>
    </w:p>
    <w:p w14:paraId="79C1E054" w14:textId="77777777" w:rsidR="008D2826" w:rsidRPr="0093002B" w:rsidRDefault="008D2826" w:rsidP="008D2826">
      <w:pPr>
        <w:pStyle w:val="BodyTextIndent3"/>
        <w:spacing w:line="240" w:lineRule="auto"/>
        <w:jc w:val="right"/>
        <w:rPr>
          <w:rFonts w:ascii="GHEA Grapalat" w:hAnsi="GHEA Grapalat" w:cs="Sylfaen"/>
          <w:b/>
          <w:lang w:val="hy-AM"/>
        </w:rPr>
      </w:pPr>
    </w:p>
    <w:p w14:paraId="1DC7F00D"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1A50EE2E"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(որակավորման ապահովում)</w:t>
      </w:r>
    </w:p>
    <w:p w14:paraId="2DCE0AD1" w14:textId="77777777" w:rsidR="008D2826" w:rsidRPr="0093002B" w:rsidRDefault="008D2826" w:rsidP="008D2826">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14:paraId="5481BEEE" w14:textId="77777777" w:rsidR="008D2826" w:rsidRPr="0093002B" w:rsidRDefault="008D2826" w:rsidP="008D2826">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086837C" w14:textId="77777777" w:rsidR="008D2826" w:rsidRPr="0093002B" w:rsidRDefault="008D2826" w:rsidP="008D2826">
      <w:pPr>
        <w:rPr>
          <w:rFonts w:ascii="GHEA Grapalat" w:hAnsi="GHEA Grapalat" w:cs="GHEA Grapalat"/>
          <w:sz w:val="20"/>
          <w:szCs w:val="20"/>
          <w:lang w:val="hy-AM"/>
        </w:rPr>
      </w:pPr>
    </w:p>
    <w:p w14:paraId="136EE96B" w14:textId="77777777" w:rsidR="008D2826" w:rsidRPr="0093002B" w:rsidRDefault="008D2826" w:rsidP="008D2826">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20FD5848" w14:textId="77777777" w:rsidR="008D2826" w:rsidRPr="0093002B" w:rsidRDefault="008D2826" w:rsidP="008D2826">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23094A7" w14:textId="77777777" w:rsidR="008D2826" w:rsidRPr="0093002B" w:rsidRDefault="008D2826" w:rsidP="008D2826">
      <w:pPr>
        <w:ind w:firstLine="708"/>
        <w:jc w:val="both"/>
        <w:rPr>
          <w:rFonts w:ascii="GHEA Grapalat" w:hAnsi="GHEA Grapalat" w:cs="GHEA Grapalat"/>
          <w:sz w:val="20"/>
          <w:szCs w:val="20"/>
          <w:lang w:val="hy-AM"/>
        </w:rPr>
      </w:pPr>
    </w:p>
    <w:p w14:paraId="0CC3A3FC" w14:textId="77777777" w:rsidR="008D2826" w:rsidRPr="0093002B" w:rsidRDefault="008D2826" w:rsidP="008D2826">
      <w:pPr>
        <w:numPr>
          <w:ilvl w:val="0"/>
          <w:numId w:val="6"/>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proofErr w:type="spellStart"/>
      <w:r w:rsidRPr="0093002B">
        <w:rPr>
          <w:rFonts w:ascii="GHEA Grapalat" w:hAnsi="GHEA Grapalat" w:cs="GHEA Grapalat"/>
          <w:b/>
          <w:sz w:val="20"/>
          <w:szCs w:val="20"/>
        </w:rPr>
        <w:t>ամաձայնության</w:t>
      </w:r>
      <w:proofErr w:type="spellEnd"/>
      <w:r w:rsidRPr="0093002B">
        <w:rPr>
          <w:rFonts w:ascii="GHEA Grapalat" w:hAnsi="GHEA Grapalat" w:cs="GHEA Grapalat"/>
          <w:b/>
          <w:sz w:val="20"/>
          <w:szCs w:val="20"/>
        </w:rPr>
        <w:t xml:space="preserve"> </w:t>
      </w:r>
      <w:proofErr w:type="spellStart"/>
      <w:r w:rsidRPr="0093002B">
        <w:rPr>
          <w:rFonts w:ascii="GHEA Grapalat" w:hAnsi="GHEA Grapalat" w:cs="GHEA Grapalat"/>
          <w:b/>
          <w:sz w:val="20"/>
          <w:szCs w:val="20"/>
        </w:rPr>
        <w:t>առարկան</w:t>
      </w:r>
      <w:proofErr w:type="spellEnd"/>
    </w:p>
    <w:p w14:paraId="4876C1CE" w14:textId="77777777" w:rsidR="008D2826" w:rsidRPr="0093002B" w:rsidRDefault="008D2826" w:rsidP="008D2826">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0EF5CBB6" w14:textId="77777777" w:rsidR="008D2826" w:rsidRPr="0093002B" w:rsidRDefault="008D2826" w:rsidP="008D2826">
      <w:pPr>
        <w:numPr>
          <w:ilvl w:val="1"/>
          <w:numId w:val="7"/>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0694D0B9"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16180740" w14:textId="77777777" w:rsidR="008D2826" w:rsidRPr="0093002B" w:rsidRDefault="008D2826" w:rsidP="008D2826">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32DAE503"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129077DD" w14:textId="77777777" w:rsidR="008D2826" w:rsidRPr="0093002B" w:rsidRDefault="008D2826" w:rsidP="008D2826">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B530F9C" w14:textId="77777777" w:rsidR="008D2826" w:rsidRPr="0093002B" w:rsidRDefault="008D2826" w:rsidP="008D2826">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C8AA199"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D6640D2"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56D1BB1D"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7042712" w14:textId="77777777" w:rsidR="008D2826" w:rsidRPr="0093002B" w:rsidRDefault="008D2826" w:rsidP="008D2826">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55BA7B9"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83E10F1"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r w:rsidRPr="0093002B">
        <w:rPr>
          <w:rFonts w:ascii="GHEA Grapalat" w:hAnsi="GHEA Grapalat" w:cs="GHEA Grapalat"/>
          <w:sz w:val="20"/>
          <w:szCs w:val="20"/>
          <w:lang w:val="pt-BR"/>
        </w:rPr>
        <w:t>:</w:t>
      </w:r>
    </w:p>
    <w:p w14:paraId="701CB1E2" w14:textId="77777777" w:rsidR="008D2826" w:rsidRPr="0093002B" w:rsidRDefault="008D2826" w:rsidP="008D2826">
      <w:pPr>
        <w:numPr>
          <w:ilvl w:val="1"/>
          <w:numId w:val="25"/>
        </w:numPr>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14:paraId="17E11E1F"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1.6 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24D37D8"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Վճարող</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բանկը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վճարման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պահանջագիրը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ստանալուց</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հետո</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2 (</w:t>
      </w:r>
      <w:proofErr w:type="spellStart"/>
      <w:r w:rsidRPr="0093002B">
        <w:rPr>
          <w:rFonts w:ascii="GHEA Grapalat" w:hAnsi="GHEA Grapalat" w:cs="GHEA Grapalat"/>
          <w:sz w:val="20"/>
          <w:szCs w:val="20"/>
        </w:rPr>
        <w:t>երկու</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օրվա</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ընթացքում</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պետք</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տեղեկացնի</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Պատվիրատուին</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գրավոր</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ձևով</w:t>
      </w:r>
      <w:proofErr w:type="spellEnd"/>
      <w:r w:rsidRPr="0093002B">
        <w:rPr>
          <w:rFonts w:ascii="GHEA Grapalat" w:hAnsi="GHEA Grapalat" w:cs="GHEA Grapalat"/>
          <w:sz w:val="20"/>
          <w:szCs w:val="20"/>
          <w:lang w:val="pt-BR"/>
        </w:rPr>
        <w:t>:</w:t>
      </w:r>
    </w:p>
    <w:p w14:paraId="5764363B" w14:textId="77777777" w:rsidR="008D2826" w:rsidRPr="0093002B" w:rsidRDefault="008D2826" w:rsidP="008D2826">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1.8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814A54" w14:textId="77777777" w:rsidR="008D2826" w:rsidRPr="0093002B" w:rsidRDefault="008D2826" w:rsidP="008D2826">
      <w:pPr>
        <w:jc w:val="both"/>
        <w:rPr>
          <w:rFonts w:ascii="GHEA Grapalat" w:hAnsi="GHEA Grapalat" w:cs="GHEA Grapalat"/>
          <w:sz w:val="20"/>
          <w:szCs w:val="20"/>
          <w:lang w:val="hy-AM"/>
        </w:rPr>
      </w:pPr>
    </w:p>
    <w:p w14:paraId="0D0D4AA4" w14:textId="77777777" w:rsidR="008D2826" w:rsidRPr="0093002B" w:rsidRDefault="008D2826" w:rsidP="008D2826">
      <w:pPr>
        <w:numPr>
          <w:ilvl w:val="0"/>
          <w:numId w:val="6"/>
        </w:numPr>
        <w:jc w:val="center"/>
        <w:rPr>
          <w:rFonts w:ascii="GHEA Grapalat" w:hAnsi="GHEA Grapalat" w:cs="GHEA Grapalat"/>
          <w:b/>
          <w:bCs/>
          <w:sz w:val="20"/>
          <w:szCs w:val="20"/>
        </w:rPr>
      </w:pPr>
      <w:proofErr w:type="spellStart"/>
      <w:r w:rsidRPr="0093002B">
        <w:rPr>
          <w:rFonts w:ascii="GHEA Grapalat" w:hAnsi="GHEA Grapalat" w:cs="GHEA Grapalat"/>
          <w:b/>
          <w:bCs/>
          <w:sz w:val="20"/>
          <w:szCs w:val="20"/>
        </w:rPr>
        <w:t>Այլ</w:t>
      </w:r>
      <w:proofErr w:type="spellEnd"/>
      <w:r w:rsidRPr="0093002B">
        <w:rPr>
          <w:rFonts w:ascii="GHEA Grapalat" w:hAnsi="GHEA Grapalat" w:cs="GHEA Grapalat"/>
          <w:b/>
          <w:bCs/>
          <w:sz w:val="20"/>
          <w:szCs w:val="20"/>
        </w:rPr>
        <w:t xml:space="preserve"> </w:t>
      </w:r>
      <w:proofErr w:type="spellStart"/>
      <w:r w:rsidRPr="0093002B">
        <w:rPr>
          <w:rFonts w:ascii="GHEA Grapalat" w:hAnsi="GHEA Grapalat" w:cs="GHEA Grapalat"/>
          <w:b/>
          <w:bCs/>
          <w:sz w:val="20"/>
          <w:szCs w:val="20"/>
        </w:rPr>
        <w:t>պայմաններ</w:t>
      </w:r>
      <w:proofErr w:type="spellEnd"/>
    </w:p>
    <w:p w14:paraId="51F52C0D"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rPr>
        <w:t xml:space="preserve">2.1 </w:t>
      </w:r>
      <w:proofErr w:type="spellStart"/>
      <w:r w:rsidRPr="0093002B">
        <w:rPr>
          <w:rFonts w:ascii="GHEA Grapalat" w:hAnsi="GHEA Grapalat" w:cs="GHEA Grapalat"/>
          <w:sz w:val="20"/>
          <w:szCs w:val="20"/>
        </w:rPr>
        <w:t>Սույն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համաձայնագիրը</w:t>
      </w:r>
      <w:proofErr w:type="spellEnd"/>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ուժի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մեջ</w:t>
      </w:r>
      <w:proofErr w:type="spellEnd"/>
      <w:r w:rsidRPr="0093002B">
        <w:rPr>
          <w:rFonts w:ascii="GHEA Grapalat" w:hAnsi="GHEA Grapalat" w:cs="GHEA Grapalat"/>
          <w:sz w:val="20"/>
          <w:szCs w:val="20"/>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մտնում</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Ընկերության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կողմից</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վավերացման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պահից</w:t>
      </w:r>
      <w:proofErr w:type="spellEnd"/>
      <w:r w:rsidRPr="0093002B">
        <w:rPr>
          <w:rFonts w:ascii="GHEA Grapalat" w:hAnsi="GHEA Grapalat" w:cs="GHEA Grapalat"/>
          <w:sz w:val="20"/>
          <w:szCs w:val="20"/>
        </w:rPr>
        <w:t xml:space="preserve"> և </w:t>
      </w:r>
      <w:proofErr w:type="spellStart"/>
      <w:r w:rsidRPr="0093002B">
        <w:rPr>
          <w:rFonts w:ascii="GHEA Grapalat" w:hAnsi="GHEA Grapalat" w:cs="GHEA Grapalat"/>
          <w:sz w:val="20"/>
          <w:szCs w:val="20"/>
        </w:rPr>
        <w:t>ուժի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մեջ</w:t>
      </w:r>
      <w:proofErr w:type="spellEnd"/>
      <w:r w:rsidRPr="0093002B">
        <w:rPr>
          <w:rFonts w:ascii="GHEA Grapalat" w:hAnsi="GHEA Grapalat" w:cs="GHEA Grapalat"/>
          <w:sz w:val="20"/>
          <w:szCs w:val="20"/>
          <w:lang w:val="hy-AM"/>
        </w:rPr>
        <w:t xml:space="preserve"> են մինչև </w:t>
      </w:r>
      <w:proofErr w:type="spellStart"/>
      <w:r w:rsidRPr="0093002B">
        <w:rPr>
          <w:rFonts w:ascii="GHEA Grapalat" w:hAnsi="GHEA Grapalat" w:cs="GHEA Grapalat"/>
          <w:sz w:val="20"/>
          <w:szCs w:val="20"/>
        </w:rPr>
        <w:t>Պատվիրատուի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կողմից</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կնքված</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պայմանագրի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կատարման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արդյունքը</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ամբողջական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ընդունվելու</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օրվան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հաջորդող</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քսաներորդ</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օրը</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ներառյալ</w:t>
      </w:r>
      <w:proofErr w:type="spellEnd"/>
      <w:r w:rsidRPr="0093002B">
        <w:rPr>
          <w:rFonts w:ascii="GHEA Grapalat" w:hAnsi="GHEA Grapalat" w:cs="GHEA Grapalat"/>
          <w:sz w:val="20"/>
          <w:szCs w:val="20"/>
        </w:rPr>
        <w:t xml:space="preserve">։ </w:t>
      </w:r>
    </w:p>
    <w:p w14:paraId="45A7CA96"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113AA7E"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A8080FB" w14:textId="77777777" w:rsidR="008D2826" w:rsidRPr="0093002B" w:rsidDel="00A13215"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EE11BE4"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CF7B34D" w14:textId="77777777" w:rsidR="008D2826" w:rsidRPr="0093002B" w:rsidRDefault="008D2826" w:rsidP="008D2826">
      <w:pPr>
        <w:ind w:firstLine="567"/>
        <w:jc w:val="both"/>
        <w:rPr>
          <w:rFonts w:ascii="GHEA Grapalat" w:hAnsi="GHEA Grapalat" w:cs="GHEA Grapalat"/>
          <w:sz w:val="20"/>
          <w:szCs w:val="20"/>
          <w:lang w:val="hy-AM"/>
        </w:rPr>
      </w:pPr>
    </w:p>
    <w:p w14:paraId="15A650AA" w14:textId="77777777" w:rsidR="008D2826" w:rsidRPr="0093002B" w:rsidRDefault="008D2826" w:rsidP="008D2826">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28714C5F" w14:textId="77777777" w:rsidR="008D2826" w:rsidRPr="0093002B" w:rsidRDefault="008D2826" w:rsidP="008D2826">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1D8B9E59" w14:textId="77777777" w:rsidR="008D2826" w:rsidRPr="0093002B" w:rsidRDefault="008D2826" w:rsidP="008D2826">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14:paraId="10467AE7" w14:textId="77777777" w:rsidR="008D2826" w:rsidRPr="0093002B" w:rsidRDefault="008D2826" w:rsidP="008D2826">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AE596BA" w14:textId="77777777" w:rsidR="008D2826" w:rsidRPr="0093002B" w:rsidRDefault="008D2826" w:rsidP="008D2826">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14:paraId="54D46138" w14:textId="77777777" w:rsidR="008D2826" w:rsidRPr="0093002B" w:rsidRDefault="008D2826" w:rsidP="008D2826">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2A280BA" w14:textId="77777777" w:rsidR="008D2826" w:rsidRPr="0093002B" w:rsidRDefault="008D2826" w:rsidP="008D2826">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14:paraId="5F31422D"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FC493AF"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33628A86"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66690A86"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66C59A55"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45BE9F0C"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3CE865FA" w14:textId="77777777" w:rsidR="008D2826" w:rsidRPr="0093002B" w:rsidRDefault="008D2826" w:rsidP="008D2826">
      <w:pPr>
        <w:jc w:val="both"/>
        <w:rPr>
          <w:rFonts w:ascii="GHEA Grapalat" w:hAnsi="GHEA Grapalat"/>
          <w:sz w:val="18"/>
          <w:szCs w:val="18"/>
          <w:u w:val="single"/>
          <w:vertAlign w:val="superscript"/>
          <w:lang w:val="hy-AM"/>
        </w:rPr>
      </w:pPr>
    </w:p>
    <w:p w14:paraId="3A9D00C3"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Կ.Տ</w:t>
      </w:r>
    </w:p>
    <w:p w14:paraId="3433039F" w14:textId="77777777" w:rsidR="008D2826" w:rsidRPr="0093002B" w:rsidRDefault="008D2826" w:rsidP="008D2826">
      <w:pPr>
        <w:jc w:val="both"/>
        <w:rPr>
          <w:rFonts w:ascii="GHEA Grapalat" w:hAnsi="GHEA Grapalat"/>
          <w:sz w:val="20"/>
          <w:szCs w:val="20"/>
          <w:lang w:val="hy-AM"/>
        </w:rPr>
      </w:pPr>
    </w:p>
    <w:p w14:paraId="241EA8E1"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47418978" w14:textId="77777777" w:rsidR="008D2826" w:rsidRPr="0093002B" w:rsidRDefault="008D2826" w:rsidP="008D2826">
      <w:pPr>
        <w:jc w:val="both"/>
        <w:rPr>
          <w:rFonts w:ascii="GHEA Grapalat" w:hAnsi="GHEA Grapalat"/>
          <w:sz w:val="18"/>
          <w:szCs w:val="18"/>
          <w:vertAlign w:val="superscript"/>
          <w:lang w:val="hy-AM"/>
        </w:rPr>
      </w:pPr>
    </w:p>
    <w:p w14:paraId="3843903E" w14:textId="77777777" w:rsidR="008D2826" w:rsidRPr="0093002B" w:rsidRDefault="008D2826" w:rsidP="008D2826">
      <w:pPr>
        <w:jc w:val="both"/>
        <w:rPr>
          <w:rFonts w:ascii="GHEA Grapalat" w:hAnsi="GHEA Grapalat" w:cs="GHEA Grapalat"/>
          <w:i/>
          <w:sz w:val="18"/>
          <w:szCs w:val="18"/>
          <w:lang w:val="hy-AM"/>
        </w:rPr>
      </w:pPr>
    </w:p>
    <w:p w14:paraId="13017796"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14:paraId="3A557FE6" w14:textId="77777777" w:rsidR="008D2826" w:rsidRPr="0093002B" w:rsidRDefault="008D2826" w:rsidP="008D2826">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D2826" w:rsidRPr="005E1F72" w14:paraId="4979E691"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185C30" w14:textId="77777777" w:rsidR="008D2826" w:rsidRPr="005E1F72" w:rsidRDefault="008D2826" w:rsidP="00CD796B">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2A95A223" w14:textId="77777777" w:rsidR="008D2826" w:rsidRPr="005E1F72" w:rsidRDefault="008D2826" w:rsidP="00CD796B">
            <w:pPr>
              <w:jc w:val="center"/>
              <w:rPr>
                <w:rFonts w:ascii="GHEA Grapalat" w:hAnsi="GHEA Grapalat" w:cs="Arial"/>
                <w:bCs/>
                <w:i/>
                <w:sz w:val="20"/>
                <w:szCs w:val="20"/>
              </w:rPr>
            </w:pPr>
          </w:p>
        </w:tc>
      </w:tr>
      <w:tr w:rsidR="008D2826" w:rsidRPr="005E1F72" w14:paraId="6096A5DC"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F17F3"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8D2826" w:rsidRPr="005E1F72" w14:paraId="71B3DB9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65C7EF"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Ներկայացման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8D2826" w:rsidRPr="005E1F72" w14:paraId="2C9CFF8D"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FBF970"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w:t>
            </w:r>
            <w:proofErr w:type="spellStart"/>
            <w:r w:rsidRPr="005E1F72">
              <w:rPr>
                <w:rFonts w:ascii="GHEA Grapalat" w:hAnsi="GHEA Grapalat" w:cs="Sylfaen"/>
                <w:sz w:val="20"/>
                <w:szCs w:val="20"/>
              </w:rPr>
              <w:t>Ընկերություն</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w:t>
            </w:r>
          </w:p>
        </w:tc>
      </w:tr>
      <w:tr w:rsidR="008D2826" w:rsidRPr="005E1F72" w14:paraId="303F53DC"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04911A"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բանկ</w:t>
            </w:r>
            <w:proofErr w:type="spellEnd"/>
            <w:r w:rsidRPr="005E1F72">
              <w:rPr>
                <w:rFonts w:ascii="GHEA Grapalat" w:hAnsi="GHEA Grapalat" w:cs="Sylfaen"/>
                <w:sz w:val="20"/>
                <w:szCs w:val="20"/>
              </w:rPr>
              <w:t>)</w:t>
            </w:r>
            <w:r w:rsidRPr="005E1F72">
              <w:rPr>
                <w:rFonts w:ascii="GHEA Grapalat" w:hAnsi="GHEA Grapalat" w:cs="Arial"/>
                <w:sz w:val="20"/>
                <w:szCs w:val="20"/>
              </w:rPr>
              <w:t>`</w:t>
            </w:r>
          </w:p>
        </w:tc>
      </w:tr>
      <w:tr w:rsidR="008D2826" w:rsidRPr="005E1F72" w14:paraId="545E9ED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80E85B"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w:t>
            </w:r>
          </w:p>
        </w:tc>
      </w:tr>
      <w:tr w:rsidR="008D2826" w:rsidRPr="005E1F72" w14:paraId="1D7AD301"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003EEC"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8D2826" w:rsidRPr="005E1F72" w14:paraId="1B80390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FD9D17"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8D2826" w:rsidRPr="005E1F72" w14:paraId="3F5FD43E"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86177"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8D2826" w:rsidRPr="005E1F72" w14:paraId="6964A7C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5E2956" w14:textId="77777777" w:rsidR="008D2826" w:rsidRPr="005E1F72" w:rsidRDefault="008D2826" w:rsidP="00CD796B">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D2826" w:rsidRPr="005E1F72" w14:paraId="7513C00D"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54779"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8D2826" w:rsidRPr="005E1F72" w14:paraId="659304E2"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BB9D6C"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w:t>
            </w:r>
            <w:r>
              <w:t xml:space="preserve"> </w:t>
            </w:r>
            <w:r w:rsidRPr="006C0BBF">
              <w:rPr>
                <w:rFonts w:ascii="GHEA Grapalat" w:hAnsi="GHEA Grapalat" w:cs="Arial"/>
                <w:b/>
                <w:sz w:val="20"/>
                <w:szCs w:val="20"/>
                <w:lang w:val="hy-AM"/>
              </w:rPr>
              <w:t>ՀՀ ֆինանսների նախարարության գործառնական վարչություն</w:t>
            </w:r>
          </w:p>
        </w:tc>
      </w:tr>
      <w:tr w:rsidR="008D2826" w:rsidRPr="005E1F72" w14:paraId="3569F809"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2F4B56"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8D2826" w:rsidRPr="005E1F72" w14:paraId="3EF7A44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5D4A49"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w:t>
            </w:r>
            <w:proofErr w:type="spellStart"/>
            <w:r w:rsidRPr="005E1F72">
              <w:rPr>
                <w:rFonts w:ascii="GHEA Grapalat" w:hAnsi="GHEA Grapalat" w:cs="Sylfaen"/>
                <w:sz w:val="20"/>
                <w:szCs w:val="20"/>
              </w:rPr>
              <w:t>Գումարը</w:t>
            </w:r>
            <w:proofErr w:type="spellEnd"/>
            <w:r w:rsidRPr="005E1F72">
              <w:rPr>
                <w:rFonts w:ascii="GHEA Grapalat" w:hAnsi="GHEA Grapalat" w:cs="Arial"/>
                <w:sz w:val="20"/>
                <w:szCs w:val="20"/>
              </w:rPr>
              <w:t xml:space="preserve"> </w:t>
            </w:r>
            <w:r w:rsidRPr="005E1F72">
              <w:rPr>
                <w:rFonts w:ascii="GHEA Grapalat" w:hAnsi="GHEA Grapalat" w:cs="Arial"/>
                <w:sz w:val="20"/>
                <w:szCs w:val="20"/>
                <w:lang w:val="ru-RU"/>
              </w:rPr>
              <w:t>(</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lang w:val="ru-RU"/>
              </w:rPr>
              <w:t>)</w:t>
            </w:r>
            <w:r w:rsidRPr="005E1F72">
              <w:rPr>
                <w:rFonts w:ascii="GHEA Grapalat" w:hAnsi="GHEA Grapalat" w:cs="Arial"/>
                <w:sz w:val="20"/>
                <w:szCs w:val="20"/>
              </w:rPr>
              <w:t>`</w:t>
            </w:r>
          </w:p>
        </w:tc>
      </w:tr>
      <w:tr w:rsidR="008D2826" w:rsidRPr="005E1F72" w14:paraId="7F7A20EA"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65A510"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rPr>
              <w:t>)</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8D2826" w:rsidRPr="005E1F72" w14:paraId="3C862DF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4DA380"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w:t>
            </w:r>
            <w:proofErr w:type="spellStart"/>
            <w:r w:rsidRPr="005E1F72">
              <w:rPr>
                <w:rFonts w:ascii="GHEA Grapalat" w:hAnsi="GHEA Grapalat" w:cs="Sylfaen"/>
                <w:sz w:val="20"/>
                <w:szCs w:val="20"/>
              </w:rPr>
              <w:t>Արժույթը</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կոդով</w:t>
            </w:r>
            <w:proofErr w:type="spellEnd"/>
            <w:r w:rsidRPr="005E1F72">
              <w:rPr>
                <w:rFonts w:ascii="GHEA Grapalat" w:hAnsi="GHEA Grapalat" w:cs="Arial"/>
                <w:sz w:val="20"/>
                <w:szCs w:val="20"/>
              </w:rPr>
              <w:t>)`</w:t>
            </w:r>
          </w:p>
        </w:tc>
      </w:tr>
      <w:tr w:rsidR="008D2826" w:rsidRPr="005E1F72" w14:paraId="7D188C8C"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DDC49" w14:textId="77777777" w:rsidR="008D2826" w:rsidRPr="005E1F72" w:rsidRDefault="008D2826" w:rsidP="00CD796B">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w:t>
            </w:r>
            <w:proofErr w:type="spellStart"/>
            <w:r w:rsidRPr="005E1F72">
              <w:rPr>
                <w:rFonts w:ascii="GHEA Grapalat" w:hAnsi="GHEA Grapalat" w:cs="Sylfaen"/>
                <w:sz w:val="20"/>
                <w:szCs w:val="20"/>
              </w:rPr>
              <w:t>Գործարքի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վճարման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նպատակը</w:t>
            </w:r>
            <w:proofErr w:type="spellEnd"/>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spellStart"/>
            <w:r>
              <w:rPr>
                <w:rFonts w:ascii="GHEA Grapalat" w:hAnsi="GHEA Grapalat" w:cs="Sylfaen"/>
                <w:bCs/>
                <w:i/>
                <w:sz w:val="20"/>
                <w:szCs w:val="20"/>
              </w:rPr>
              <w:t>որակավորման</w:t>
            </w:r>
            <w:proofErr w:type="spellEnd"/>
            <w:r>
              <w:rPr>
                <w:rFonts w:ascii="GHEA Grapalat" w:hAnsi="GHEA Grapalat" w:cs="Sylfaen"/>
                <w:bCs/>
                <w:i/>
                <w:sz w:val="20"/>
                <w:szCs w:val="20"/>
              </w:rPr>
              <w:t xml:space="preserve"> </w:t>
            </w:r>
            <w:proofErr w:type="spellStart"/>
            <w:r>
              <w:rPr>
                <w:rFonts w:ascii="GHEA Grapalat" w:hAnsi="GHEA Grapalat" w:cs="Sylfaen"/>
                <w:bCs/>
                <w:i/>
                <w:sz w:val="20"/>
                <w:szCs w:val="20"/>
              </w:rPr>
              <w:t>ա</w:t>
            </w:r>
            <w:r w:rsidRPr="005E1F72">
              <w:rPr>
                <w:rFonts w:ascii="GHEA Grapalat" w:hAnsi="GHEA Grapalat" w:cs="Sylfaen"/>
                <w:bCs/>
                <w:i/>
                <w:sz w:val="20"/>
                <w:szCs w:val="20"/>
              </w:rPr>
              <w:t>պահովմ</w:t>
            </w:r>
            <w:proofErr w:type="spellEnd"/>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8D2826" w:rsidRPr="005E1F72" w14:paraId="4A06EF32" w14:textId="77777777" w:rsidTr="00CD796B">
        <w:trPr>
          <w:trHeight w:val="20"/>
        </w:trPr>
        <w:tc>
          <w:tcPr>
            <w:tcW w:w="10980" w:type="dxa"/>
            <w:gridSpan w:val="2"/>
            <w:tcBorders>
              <w:top w:val="single" w:sz="4" w:space="0" w:color="auto"/>
              <w:left w:val="single" w:sz="4" w:space="0" w:color="auto"/>
              <w:right w:val="single" w:sz="4" w:space="0" w:color="000000"/>
            </w:tcBorders>
            <w:noWrap/>
            <w:vAlign w:val="center"/>
          </w:tcPr>
          <w:p w14:paraId="31D4C143"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proofErr w:type="spellStart"/>
            <w:r w:rsidRPr="005E1F72">
              <w:rPr>
                <w:rFonts w:ascii="GHEA Grapalat" w:hAnsi="GHEA Grapalat" w:cs="Sylfaen"/>
                <w:sz w:val="20"/>
                <w:szCs w:val="20"/>
              </w:rPr>
              <w:t>այմանագրի</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ծածկագիրը</w:t>
            </w:r>
            <w:proofErr w:type="spell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tc>
      </w:tr>
      <w:tr w:rsidR="008D2826" w:rsidRPr="005E1F72" w14:paraId="4A9B00D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3326D"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06822A3C" w14:textId="77777777" w:rsidR="008D2826" w:rsidRPr="005E1F72" w:rsidRDefault="008D2826" w:rsidP="00CD796B">
            <w:pPr>
              <w:rPr>
                <w:rFonts w:ascii="GHEA Grapalat" w:hAnsi="GHEA Grapalat" w:cs="Sylfaen"/>
                <w:sz w:val="20"/>
                <w:szCs w:val="20"/>
                <w:lang w:val="ru-RU"/>
              </w:rPr>
            </w:pPr>
          </w:p>
        </w:tc>
      </w:tr>
      <w:tr w:rsidR="008D2826" w:rsidRPr="005E1F72" w14:paraId="78E960AA"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BDEB2"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proofErr w:type="spellStart"/>
            <w:r w:rsidRPr="005E1F72">
              <w:rPr>
                <w:rFonts w:ascii="GHEA Grapalat" w:hAnsi="GHEA Grapalat" w:cs="Sylfaen"/>
                <w:sz w:val="20"/>
                <w:szCs w:val="20"/>
              </w:rPr>
              <w:t>էջ</w:t>
            </w:r>
            <w:proofErr w:type="spellEnd"/>
          </w:p>
          <w:p w14:paraId="261B1B0C" w14:textId="77777777" w:rsidR="008D2826" w:rsidRPr="005E1F72" w:rsidRDefault="008D2826" w:rsidP="00CD796B">
            <w:pPr>
              <w:rPr>
                <w:rFonts w:ascii="GHEA Grapalat" w:hAnsi="GHEA Grapalat" w:cs="Sylfaen"/>
                <w:sz w:val="20"/>
                <w:szCs w:val="20"/>
                <w:lang w:val="hy-AM"/>
              </w:rPr>
            </w:pPr>
          </w:p>
        </w:tc>
      </w:tr>
      <w:tr w:rsidR="008D2826" w:rsidRPr="005E1F72" w14:paraId="37A7448B"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2C2E5AA3" w14:textId="77777777" w:rsidR="008D2826" w:rsidRPr="005E1F72" w:rsidRDefault="008D2826" w:rsidP="00CD796B">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 xml:space="preserve">ա. </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p>
          <w:p w14:paraId="0957E2E1" w14:textId="77777777" w:rsidR="008D2826" w:rsidRPr="005E1F72" w:rsidRDefault="008D2826" w:rsidP="00CD796B">
            <w:pPr>
              <w:rPr>
                <w:rFonts w:ascii="GHEA Grapalat" w:hAnsi="GHEA Grapalat" w:cs="Sylfaen"/>
                <w:sz w:val="20"/>
                <w:szCs w:val="20"/>
              </w:rPr>
            </w:pPr>
          </w:p>
          <w:p w14:paraId="0BA7860B"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34CDFF3B" w14:textId="77777777" w:rsidR="008D2826" w:rsidRPr="005E1F72" w:rsidRDefault="008D2826" w:rsidP="00CD796B">
            <w:pPr>
              <w:rPr>
                <w:rFonts w:ascii="GHEA Grapalat" w:hAnsi="GHEA Grapalat" w:cs="Tahoma"/>
                <w:color w:val="000000"/>
                <w:sz w:val="20"/>
                <w:szCs w:val="20"/>
              </w:rPr>
            </w:pPr>
          </w:p>
          <w:p w14:paraId="5DC54CDA" w14:textId="77777777" w:rsidR="008D2826" w:rsidRPr="005E1F72" w:rsidRDefault="008D2826" w:rsidP="00CD796B">
            <w:pPr>
              <w:rPr>
                <w:rFonts w:ascii="GHEA Grapalat" w:hAnsi="GHEA Grapalat" w:cs="Sylfaen"/>
                <w:sz w:val="20"/>
                <w:szCs w:val="20"/>
              </w:rPr>
            </w:pPr>
          </w:p>
          <w:p w14:paraId="75223FE7"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DFA72A9" w14:textId="77777777" w:rsidR="008D2826" w:rsidRPr="005E1F72" w:rsidRDefault="008D2826" w:rsidP="00CD796B">
            <w:pPr>
              <w:rPr>
                <w:rFonts w:ascii="GHEA Grapalat" w:hAnsi="GHEA Grapalat" w:cs="Sylfaen"/>
                <w:sz w:val="20"/>
                <w:szCs w:val="20"/>
              </w:rPr>
            </w:pPr>
          </w:p>
          <w:p w14:paraId="4C0D8D0B"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3EE8BC0F"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Կ.Տ.</w:t>
            </w:r>
          </w:p>
          <w:p w14:paraId="018355DB" w14:textId="77777777" w:rsidR="008D2826" w:rsidRPr="005E1F72" w:rsidRDefault="008D2826" w:rsidP="00CD796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6817433" w14:textId="77777777" w:rsidR="008D2826" w:rsidRPr="005E1F72" w:rsidRDefault="008D2826" w:rsidP="00CD796B">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r w:rsidRPr="005E1F72">
              <w:rPr>
                <w:rFonts w:ascii="GHEA Grapalat" w:hAnsi="GHEA Grapalat" w:cs="Sylfaen"/>
                <w:sz w:val="20"/>
                <w:szCs w:val="20"/>
              </w:rPr>
              <w:t>`</w:t>
            </w:r>
          </w:p>
          <w:p w14:paraId="4F538080" w14:textId="77777777" w:rsidR="008D2826" w:rsidRPr="005E1F72" w:rsidRDefault="008D2826" w:rsidP="00CD796B">
            <w:pPr>
              <w:jc w:val="right"/>
              <w:rPr>
                <w:rFonts w:ascii="GHEA Grapalat" w:hAnsi="GHEA Grapalat" w:cs="Sylfaen"/>
                <w:sz w:val="20"/>
                <w:szCs w:val="20"/>
              </w:rPr>
            </w:pPr>
          </w:p>
          <w:p w14:paraId="517587C7"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24E6B436" w14:textId="77777777" w:rsidR="008D2826" w:rsidRPr="005E1F72" w:rsidRDefault="008D2826" w:rsidP="00CD796B">
            <w:pPr>
              <w:jc w:val="right"/>
              <w:rPr>
                <w:rFonts w:ascii="GHEA Grapalat" w:hAnsi="GHEA Grapalat" w:cs="Tahoma"/>
                <w:color w:val="000000"/>
                <w:sz w:val="20"/>
                <w:szCs w:val="20"/>
              </w:rPr>
            </w:pPr>
          </w:p>
          <w:p w14:paraId="419C4A11" w14:textId="77777777" w:rsidR="008D2826" w:rsidRPr="005E1F72" w:rsidRDefault="008D2826" w:rsidP="00CD796B">
            <w:pPr>
              <w:jc w:val="right"/>
              <w:rPr>
                <w:rFonts w:ascii="GHEA Grapalat" w:hAnsi="GHEA Grapalat" w:cs="Tahoma"/>
                <w:color w:val="000000"/>
                <w:sz w:val="20"/>
                <w:szCs w:val="20"/>
              </w:rPr>
            </w:pPr>
          </w:p>
          <w:p w14:paraId="23D24ED6"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5627275B" w14:textId="77777777" w:rsidR="008D2826" w:rsidRPr="005E1F72" w:rsidRDefault="008D2826" w:rsidP="00CD796B">
            <w:pPr>
              <w:jc w:val="right"/>
              <w:rPr>
                <w:rFonts w:ascii="GHEA Grapalat" w:hAnsi="GHEA Grapalat" w:cs="Sylfaen"/>
                <w:sz w:val="20"/>
                <w:szCs w:val="20"/>
              </w:rPr>
            </w:pPr>
          </w:p>
          <w:p w14:paraId="371DB011"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08F84622" w14:textId="77777777" w:rsidR="008D2826" w:rsidRPr="005E1F72" w:rsidRDefault="008D2826" w:rsidP="00CD796B">
            <w:pPr>
              <w:jc w:val="right"/>
              <w:rPr>
                <w:rFonts w:ascii="GHEA Grapalat" w:hAnsi="GHEA Grapalat" w:cs="Sylfaen"/>
                <w:sz w:val="20"/>
                <w:szCs w:val="20"/>
              </w:rPr>
            </w:pPr>
          </w:p>
        </w:tc>
      </w:tr>
      <w:tr w:rsidR="008D2826" w:rsidRPr="005E1F72" w14:paraId="1F2BB5B8" w14:textId="77777777" w:rsidTr="00CD796B">
        <w:trPr>
          <w:trHeight w:val="20"/>
        </w:trPr>
        <w:tc>
          <w:tcPr>
            <w:tcW w:w="5616" w:type="dxa"/>
            <w:tcBorders>
              <w:top w:val="single" w:sz="4" w:space="0" w:color="auto"/>
              <w:left w:val="single" w:sz="4" w:space="0" w:color="auto"/>
              <w:right w:val="single" w:sz="4" w:space="0" w:color="auto"/>
            </w:tcBorders>
            <w:noWrap/>
            <w:vAlign w:val="bottom"/>
          </w:tcPr>
          <w:p w14:paraId="26FD5932"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60539EB1" w14:textId="77777777" w:rsidR="008D2826" w:rsidRPr="005E1F72" w:rsidRDefault="008D2826" w:rsidP="00CD796B">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02FBC9BE"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10771E8C"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44DB8DE5"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35DF5B0A" w14:textId="77777777" w:rsidR="008D2826" w:rsidRPr="005E1F72" w:rsidRDefault="008D2826" w:rsidP="00CD796B">
            <w:pPr>
              <w:rPr>
                <w:rFonts w:ascii="GHEA Grapalat" w:hAnsi="GHEA Grapalat" w:cs="Tahoma"/>
                <w:color w:val="000000"/>
                <w:sz w:val="20"/>
                <w:szCs w:val="20"/>
              </w:rPr>
            </w:pPr>
          </w:p>
          <w:p w14:paraId="54B46819" w14:textId="77777777" w:rsidR="008D2826" w:rsidRPr="005E1F72" w:rsidRDefault="008D2826" w:rsidP="00CD796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80A5C47"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3082D76D" w14:textId="77777777" w:rsidR="008D2826" w:rsidRPr="005E1F72" w:rsidRDefault="008D2826" w:rsidP="00CD796B">
            <w:pPr>
              <w:jc w:val="right"/>
              <w:rPr>
                <w:rFonts w:ascii="GHEA Grapalat" w:hAnsi="GHEA Grapalat" w:cs="Tahoma"/>
                <w:color w:val="000000"/>
                <w:sz w:val="20"/>
                <w:szCs w:val="20"/>
              </w:rPr>
            </w:pPr>
          </w:p>
          <w:p w14:paraId="268F3CF4" w14:textId="77777777" w:rsidR="008D2826" w:rsidRPr="005E1F72" w:rsidRDefault="008D2826" w:rsidP="00CD796B">
            <w:pPr>
              <w:jc w:val="right"/>
              <w:rPr>
                <w:rFonts w:ascii="GHEA Grapalat" w:hAnsi="GHEA Grapalat" w:cs="Tahoma"/>
                <w:color w:val="000000"/>
                <w:sz w:val="20"/>
                <w:szCs w:val="20"/>
              </w:rPr>
            </w:pPr>
          </w:p>
          <w:p w14:paraId="602213A3"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16583A7F" w14:textId="77777777" w:rsidR="008D2826" w:rsidRPr="005E1F72" w:rsidRDefault="008D2826" w:rsidP="00CD796B">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51C8CB4A" w14:textId="77777777" w:rsidR="008D2826" w:rsidRPr="005E1F72" w:rsidRDefault="008D2826" w:rsidP="00CD796B">
            <w:pPr>
              <w:jc w:val="right"/>
              <w:rPr>
                <w:rFonts w:ascii="GHEA Grapalat" w:hAnsi="GHEA Grapalat" w:cs="Arial"/>
                <w:sz w:val="20"/>
                <w:szCs w:val="20"/>
                <w:lang w:val="hy-AM"/>
              </w:rPr>
            </w:pPr>
          </w:p>
        </w:tc>
      </w:tr>
      <w:tr w:rsidR="008D2826" w:rsidRPr="005E1F72" w14:paraId="7ED3416A"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6AE71388"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24.բ.                                                       Կ.Տ.</w:t>
            </w:r>
          </w:p>
          <w:p w14:paraId="3DE53162" w14:textId="77777777" w:rsidR="008D2826" w:rsidRPr="005E1F72" w:rsidRDefault="008D2826" w:rsidP="00CD796B">
            <w:pPr>
              <w:rPr>
                <w:rFonts w:ascii="GHEA Grapalat" w:hAnsi="GHEA Grapalat" w:cs="Sylfaen"/>
                <w:sz w:val="20"/>
                <w:szCs w:val="20"/>
              </w:rPr>
            </w:pPr>
          </w:p>
          <w:p w14:paraId="1CA44283" w14:textId="77777777" w:rsidR="008D2826" w:rsidRPr="005E1F72" w:rsidRDefault="008D2826" w:rsidP="00CD796B">
            <w:pPr>
              <w:rPr>
                <w:rFonts w:ascii="GHEA Grapalat" w:hAnsi="GHEA Grapalat" w:cs="Sylfaen"/>
                <w:sz w:val="20"/>
                <w:szCs w:val="20"/>
              </w:rPr>
            </w:pPr>
          </w:p>
          <w:p w14:paraId="6498611F"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44D2D1AE" w14:textId="77777777" w:rsidR="008D2826" w:rsidRPr="005E1F72" w:rsidRDefault="008D2826" w:rsidP="00CD796B">
            <w:pPr>
              <w:rPr>
                <w:rFonts w:ascii="GHEA Grapalat" w:hAnsi="GHEA Grapalat" w:cs="Sylfaen"/>
                <w:sz w:val="20"/>
                <w:szCs w:val="20"/>
              </w:rPr>
            </w:pPr>
          </w:p>
          <w:p w14:paraId="66C2DDDF"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5CC68FCC" w14:textId="77777777" w:rsidR="008D2826" w:rsidRPr="005E1F72" w:rsidRDefault="008D2826" w:rsidP="00CD796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877281"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23.բ.                                                                 Կ.Տ.    </w:t>
            </w:r>
          </w:p>
          <w:p w14:paraId="0F40A033" w14:textId="77777777" w:rsidR="008D2826" w:rsidRPr="005E1F72" w:rsidRDefault="008D2826" w:rsidP="00CD796B">
            <w:pPr>
              <w:rPr>
                <w:rFonts w:ascii="GHEA Grapalat" w:hAnsi="GHEA Grapalat" w:cs="Sylfaen"/>
                <w:sz w:val="20"/>
                <w:szCs w:val="20"/>
              </w:rPr>
            </w:pPr>
          </w:p>
          <w:p w14:paraId="3D4E7621"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0616B346" w14:textId="77777777" w:rsidR="008D2826" w:rsidRPr="005E1F72" w:rsidRDefault="008D2826" w:rsidP="00CD796B">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w:t>
            </w:r>
            <w:proofErr w:type="spellStart"/>
            <w:r w:rsidRPr="005E1F72">
              <w:rPr>
                <w:rFonts w:ascii="GHEA Grapalat" w:hAnsi="GHEA Grapalat" w:cs="Sylfaen"/>
                <w:sz w:val="20"/>
                <w:szCs w:val="20"/>
              </w:rPr>
              <w:t>Կատարման</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Sylfaen"/>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2FE82B65" w14:textId="77777777" w:rsidR="008D2826" w:rsidRPr="005E1F72" w:rsidRDefault="008D2826" w:rsidP="00CD796B">
            <w:pPr>
              <w:rPr>
                <w:rFonts w:ascii="GHEA Grapalat" w:hAnsi="GHEA Grapalat" w:cs="Sylfaen"/>
                <w:color w:val="000000"/>
                <w:sz w:val="20"/>
                <w:szCs w:val="20"/>
              </w:rPr>
            </w:pPr>
          </w:p>
          <w:p w14:paraId="78D5868C" w14:textId="77777777" w:rsidR="008D2826" w:rsidRPr="005E1F72" w:rsidRDefault="008D2826" w:rsidP="00CD796B">
            <w:pPr>
              <w:rPr>
                <w:rFonts w:ascii="GHEA Grapalat" w:hAnsi="GHEA Grapalat" w:cs="Sylfaen"/>
                <w:sz w:val="20"/>
                <w:szCs w:val="20"/>
              </w:rPr>
            </w:pPr>
          </w:p>
          <w:p w14:paraId="3297A64A" w14:textId="77777777" w:rsidR="008D2826" w:rsidRPr="005E1F72" w:rsidRDefault="008D2826" w:rsidP="00CD796B">
            <w:pPr>
              <w:jc w:val="right"/>
              <w:rPr>
                <w:rFonts w:ascii="GHEA Grapalat" w:hAnsi="GHEA Grapalat" w:cs="Arial"/>
                <w:sz w:val="20"/>
                <w:szCs w:val="20"/>
              </w:rPr>
            </w:pPr>
          </w:p>
        </w:tc>
      </w:tr>
    </w:tbl>
    <w:p w14:paraId="09818C3A" w14:textId="77777777" w:rsidR="008D2826" w:rsidRPr="005B6AB8"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49ED4557"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E8A0441"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FD20FCB"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B4EB50"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B42C9D"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E2040A1" w14:textId="77777777" w:rsidR="008D2826" w:rsidRPr="0093002B" w:rsidRDefault="008D2826" w:rsidP="008D2826">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065C1FCE" w14:textId="77777777" w:rsidR="008D2826" w:rsidRPr="0093002B" w:rsidRDefault="008D2826" w:rsidP="008D2826">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D2826" w:rsidRPr="0093002B" w14:paraId="16980B56" w14:textId="77777777" w:rsidTr="00CD796B">
        <w:tc>
          <w:tcPr>
            <w:tcW w:w="720" w:type="dxa"/>
            <w:tcBorders>
              <w:top w:val="single" w:sz="4" w:space="0" w:color="auto"/>
              <w:left w:val="single" w:sz="4" w:space="0" w:color="auto"/>
              <w:bottom w:val="single" w:sz="4" w:space="0" w:color="auto"/>
              <w:right w:val="single" w:sz="4" w:space="0" w:color="auto"/>
            </w:tcBorders>
          </w:tcPr>
          <w:p w14:paraId="173CE7F9" w14:textId="77777777" w:rsidR="008D2826" w:rsidRPr="0093002B" w:rsidRDefault="008D2826" w:rsidP="00CD796B">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9BEF89"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&lt;&lt;</w:t>
            </w:r>
            <w:proofErr w:type="spellStart"/>
            <w:r w:rsidRPr="0093002B">
              <w:rPr>
                <w:rFonts w:ascii="GHEA Grapalat" w:hAnsi="GHEA Grapalat"/>
                <w:b/>
                <w:sz w:val="20"/>
                <w:szCs w:val="20"/>
              </w:rPr>
              <w:t>Վճարման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411775"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172DE8A8"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7431FF7" w14:textId="77777777" w:rsidR="008D2826" w:rsidRPr="0093002B" w:rsidRDefault="008D2826" w:rsidP="00CD796B">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452E23A4"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1A2D69"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054CDF07"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7114C6C3"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451A2206" w14:textId="77777777" w:rsidR="008D2826" w:rsidRPr="0093002B" w:rsidRDefault="008D2826" w:rsidP="00CD796B">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8D2826" w:rsidRPr="0093002B" w14:paraId="3A87849C" w14:textId="77777777" w:rsidTr="00CD796B">
        <w:tc>
          <w:tcPr>
            <w:tcW w:w="720" w:type="dxa"/>
            <w:tcBorders>
              <w:top w:val="single" w:sz="4" w:space="0" w:color="auto"/>
              <w:left w:val="single" w:sz="4" w:space="0" w:color="auto"/>
              <w:bottom w:val="single" w:sz="4" w:space="0" w:color="auto"/>
              <w:right w:val="single" w:sz="4" w:space="0" w:color="auto"/>
            </w:tcBorders>
          </w:tcPr>
          <w:p w14:paraId="61F79CD6"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348993A"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32B3DF5"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CF4AB74"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1627DFA"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5</w:t>
            </w:r>
          </w:p>
        </w:tc>
      </w:tr>
      <w:tr w:rsidR="008D2826" w:rsidRPr="0093002B" w14:paraId="62106454" w14:textId="77777777" w:rsidTr="00CD796B">
        <w:tc>
          <w:tcPr>
            <w:tcW w:w="720" w:type="dxa"/>
            <w:tcBorders>
              <w:top w:val="single" w:sz="4" w:space="0" w:color="auto"/>
              <w:left w:val="single" w:sz="4" w:space="0" w:color="auto"/>
              <w:bottom w:val="single" w:sz="4" w:space="0" w:color="auto"/>
              <w:right w:val="single" w:sz="4" w:space="0" w:color="auto"/>
            </w:tcBorders>
          </w:tcPr>
          <w:p w14:paraId="7BF735A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5D1487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8D4E0B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BD486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D90AB81"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8D2826" w:rsidRPr="0093002B" w14:paraId="36383A45" w14:textId="77777777" w:rsidTr="00CD796B">
        <w:tc>
          <w:tcPr>
            <w:tcW w:w="720" w:type="dxa"/>
            <w:tcBorders>
              <w:top w:val="single" w:sz="4" w:space="0" w:color="auto"/>
              <w:left w:val="single" w:sz="4" w:space="0" w:color="auto"/>
              <w:bottom w:val="single" w:sz="4" w:space="0" w:color="auto"/>
              <w:right w:val="single" w:sz="4" w:space="0" w:color="auto"/>
            </w:tcBorders>
          </w:tcPr>
          <w:p w14:paraId="29E5DD15" w14:textId="77777777" w:rsidR="008D2826" w:rsidRPr="0093002B" w:rsidRDefault="008D2826" w:rsidP="008D2826">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25F3E0D"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ADC673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18C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322B9A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8D2826" w:rsidRPr="0093002B" w14:paraId="10179A13" w14:textId="77777777" w:rsidTr="00CD796B">
        <w:tc>
          <w:tcPr>
            <w:tcW w:w="720" w:type="dxa"/>
            <w:tcBorders>
              <w:top w:val="single" w:sz="4" w:space="0" w:color="auto"/>
              <w:left w:val="single" w:sz="4" w:space="0" w:color="auto"/>
              <w:bottom w:val="single" w:sz="4" w:space="0" w:color="auto"/>
              <w:right w:val="single" w:sz="4" w:space="0" w:color="auto"/>
            </w:tcBorders>
          </w:tcPr>
          <w:p w14:paraId="2620284F" w14:textId="77777777" w:rsidR="008D2826" w:rsidRPr="0093002B" w:rsidRDefault="008D2826" w:rsidP="008D2826">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AB71DDD"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E0185D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78922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B8B9E1D" w14:textId="77777777" w:rsidR="008D2826" w:rsidRPr="0093002B" w:rsidRDefault="008D2826" w:rsidP="00CD796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3D7E00" w14:textId="77777777" w:rsidR="008D2826" w:rsidRPr="0093002B" w:rsidRDefault="008D2826" w:rsidP="00CD796B">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8D2826" w:rsidRPr="0093002B" w14:paraId="198973BF" w14:textId="77777777" w:rsidTr="00CD796B">
        <w:tc>
          <w:tcPr>
            <w:tcW w:w="720" w:type="dxa"/>
            <w:tcBorders>
              <w:top w:val="single" w:sz="4" w:space="0" w:color="auto"/>
              <w:left w:val="single" w:sz="4" w:space="0" w:color="auto"/>
              <w:bottom w:val="single" w:sz="4" w:space="0" w:color="auto"/>
              <w:right w:val="single" w:sz="4" w:space="0" w:color="auto"/>
            </w:tcBorders>
          </w:tcPr>
          <w:p w14:paraId="747E76BC" w14:textId="77777777" w:rsidR="008D2826" w:rsidRPr="0093002B" w:rsidRDefault="008D2826" w:rsidP="008D2826">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29DEE1A" w14:textId="77777777" w:rsidR="008D2826" w:rsidRPr="0093002B" w:rsidRDefault="008D2826" w:rsidP="00CD796B">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FC4332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EC86D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0FCB36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Նշվում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97B4817" w14:textId="77777777" w:rsidR="008D2826" w:rsidRPr="0093002B" w:rsidRDefault="008D2826" w:rsidP="00CD796B">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08B25423" w14:textId="77777777" w:rsidTr="00CD796B">
        <w:tc>
          <w:tcPr>
            <w:tcW w:w="720" w:type="dxa"/>
            <w:tcBorders>
              <w:top w:val="single" w:sz="4" w:space="0" w:color="auto"/>
              <w:left w:val="single" w:sz="4" w:space="0" w:color="auto"/>
              <w:bottom w:val="single" w:sz="4" w:space="0" w:color="auto"/>
              <w:right w:val="single" w:sz="4" w:space="0" w:color="auto"/>
            </w:tcBorders>
          </w:tcPr>
          <w:p w14:paraId="492A349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33136C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20FAF5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73D7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C8D6D9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035D6309" w14:textId="77777777" w:rsidTr="00CD796B">
        <w:tc>
          <w:tcPr>
            <w:tcW w:w="720" w:type="dxa"/>
            <w:tcBorders>
              <w:top w:val="single" w:sz="4" w:space="0" w:color="auto"/>
              <w:left w:val="single" w:sz="4" w:space="0" w:color="auto"/>
              <w:bottom w:val="single" w:sz="4" w:space="0" w:color="auto"/>
              <w:right w:val="single" w:sz="4" w:space="0" w:color="auto"/>
            </w:tcBorders>
          </w:tcPr>
          <w:p w14:paraId="3C52763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8D07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764865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82D28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3D483B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D5C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09D5EB57" w14:textId="77777777" w:rsidTr="00CD796B">
        <w:tc>
          <w:tcPr>
            <w:tcW w:w="720" w:type="dxa"/>
            <w:tcBorders>
              <w:top w:val="single" w:sz="4" w:space="0" w:color="auto"/>
              <w:left w:val="single" w:sz="4" w:space="0" w:color="auto"/>
              <w:bottom w:val="single" w:sz="4" w:space="0" w:color="auto"/>
              <w:right w:val="single" w:sz="4" w:space="0" w:color="auto"/>
            </w:tcBorders>
          </w:tcPr>
          <w:p w14:paraId="30ACFE6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7A9713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A6A229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BE481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62E03B2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F4AF6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75399A0A" w14:textId="77777777" w:rsidTr="00CD796B">
        <w:tc>
          <w:tcPr>
            <w:tcW w:w="720" w:type="dxa"/>
            <w:tcBorders>
              <w:top w:val="single" w:sz="4" w:space="0" w:color="auto"/>
              <w:left w:val="single" w:sz="4" w:space="0" w:color="auto"/>
              <w:bottom w:val="single" w:sz="4" w:space="0" w:color="auto"/>
              <w:right w:val="single" w:sz="4" w:space="0" w:color="auto"/>
            </w:tcBorders>
          </w:tcPr>
          <w:p w14:paraId="6EB2264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37311B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07B5BA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778B5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1028EC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118C2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3DFD99C2" w14:textId="77777777" w:rsidTr="00CD796B">
        <w:tc>
          <w:tcPr>
            <w:tcW w:w="720" w:type="dxa"/>
            <w:tcBorders>
              <w:top w:val="single" w:sz="4" w:space="0" w:color="auto"/>
              <w:left w:val="single" w:sz="4" w:space="0" w:color="auto"/>
              <w:bottom w:val="single" w:sz="4" w:space="0" w:color="auto"/>
              <w:right w:val="single" w:sz="4" w:space="0" w:color="auto"/>
            </w:tcBorders>
          </w:tcPr>
          <w:p w14:paraId="3DD7597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990BA9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0533D2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5EA6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E2C8DE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Նշվում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E4C3E4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4860035A" w14:textId="77777777" w:rsidTr="00CD796B">
        <w:tc>
          <w:tcPr>
            <w:tcW w:w="720" w:type="dxa"/>
            <w:tcBorders>
              <w:top w:val="single" w:sz="4" w:space="0" w:color="auto"/>
              <w:left w:val="single" w:sz="4" w:space="0" w:color="auto"/>
              <w:bottom w:val="single" w:sz="4" w:space="0" w:color="auto"/>
              <w:right w:val="single" w:sz="4" w:space="0" w:color="auto"/>
            </w:tcBorders>
          </w:tcPr>
          <w:p w14:paraId="45008643"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02B899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492F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A6B79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49DCFF2E"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3668D2"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8D2826" w:rsidRPr="0093002B" w14:paraId="170E7241" w14:textId="77777777" w:rsidTr="00CD796B">
        <w:tc>
          <w:tcPr>
            <w:tcW w:w="720" w:type="dxa"/>
            <w:tcBorders>
              <w:top w:val="single" w:sz="4" w:space="0" w:color="auto"/>
              <w:left w:val="single" w:sz="4" w:space="0" w:color="auto"/>
              <w:bottom w:val="single" w:sz="4" w:space="0" w:color="auto"/>
              <w:right w:val="single" w:sz="4" w:space="0" w:color="auto"/>
            </w:tcBorders>
          </w:tcPr>
          <w:p w14:paraId="266D5CF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C94AF0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F0B489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ED2A7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1B82EE1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F4167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309955C1" w14:textId="77777777" w:rsidTr="00CD796B">
        <w:tc>
          <w:tcPr>
            <w:tcW w:w="720" w:type="dxa"/>
            <w:tcBorders>
              <w:top w:val="single" w:sz="4" w:space="0" w:color="auto"/>
              <w:left w:val="single" w:sz="4" w:space="0" w:color="auto"/>
              <w:bottom w:val="single" w:sz="4" w:space="0" w:color="auto"/>
              <w:right w:val="single" w:sz="4" w:space="0" w:color="auto"/>
            </w:tcBorders>
          </w:tcPr>
          <w:p w14:paraId="2041E2B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AA405D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180BDC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FD6FB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FB43D1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2DB25D25" w14:textId="77777777" w:rsidTr="00CD796B">
        <w:tc>
          <w:tcPr>
            <w:tcW w:w="720" w:type="dxa"/>
            <w:tcBorders>
              <w:top w:val="single" w:sz="4" w:space="0" w:color="auto"/>
              <w:left w:val="single" w:sz="4" w:space="0" w:color="auto"/>
              <w:bottom w:val="single" w:sz="4" w:space="0" w:color="auto"/>
              <w:right w:val="single" w:sz="4" w:space="0" w:color="auto"/>
            </w:tcBorders>
          </w:tcPr>
          <w:p w14:paraId="057BAD4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4B2257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153854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2C6F7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FBD52D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D1FF2C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2C780FF5" w14:textId="77777777" w:rsidTr="00CD796B">
        <w:tc>
          <w:tcPr>
            <w:tcW w:w="720" w:type="dxa"/>
            <w:tcBorders>
              <w:top w:val="single" w:sz="4" w:space="0" w:color="auto"/>
              <w:left w:val="single" w:sz="4" w:space="0" w:color="auto"/>
              <w:bottom w:val="single" w:sz="4" w:space="0" w:color="auto"/>
              <w:right w:val="single" w:sz="4" w:space="0" w:color="auto"/>
            </w:tcBorders>
          </w:tcPr>
          <w:p w14:paraId="2EAC108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A03252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5B5D4D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B2028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71711F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B19EBCD"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8D2826" w:rsidRPr="00141D40" w14:paraId="6749EE84" w14:textId="77777777" w:rsidTr="00CD796B">
        <w:tc>
          <w:tcPr>
            <w:tcW w:w="720" w:type="dxa"/>
            <w:tcBorders>
              <w:top w:val="single" w:sz="4" w:space="0" w:color="auto"/>
              <w:left w:val="single" w:sz="4" w:space="0" w:color="auto"/>
              <w:bottom w:val="single" w:sz="4" w:space="0" w:color="auto"/>
              <w:right w:val="single" w:sz="4" w:space="0" w:color="auto"/>
            </w:tcBorders>
          </w:tcPr>
          <w:p w14:paraId="150906D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65841F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2E79518"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4F96EF"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1D5E00CE"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A51983B"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8D2826" w:rsidRPr="0093002B" w14:paraId="709E3AE4" w14:textId="77777777" w:rsidTr="00CD796B">
        <w:tc>
          <w:tcPr>
            <w:tcW w:w="720" w:type="dxa"/>
            <w:tcBorders>
              <w:top w:val="single" w:sz="4" w:space="0" w:color="auto"/>
              <w:left w:val="single" w:sz="4" w:space="0" w:color="auto"/>
              <w:bottom w:val="single" w:sz="4" w:space="0" w:color="auto"/>
              <w:right w:val="single" w:sz="4" w:space="0" w:color="auto"/>
            </w:tcBorders>
          </w:tcPr>
          <w:p w14:paraId="1A502B0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090572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C6D682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41CEA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3A29E4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141D40" w14:paraId="4887E921" w14:textId="77777777" w:rsidTr="00CD796B">
        <w:tc>
          <w:tcPr>
            <w:tcW w:w="720" w:type="dxa"/>
            <w:tcBorders>
              <w:top w:val="single" w:sz="4" w:space="0" w:color="auto"/>
              <w:left w:val="single" w:sz="4" w:space="0" w:color="auto"/>
              <w:bottom w:val="single" w:sz="4" w:space="0" w:color="auto"/>
              <w:right w:val="single" w:sz="4" w:space="0" w:color="auto"/>
            </w:tcBorders>
          </w:tcPr>
          <w:p w14:paraId="014632C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D165F7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5874E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88A04D"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որակավորման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E7A652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8D2826" w:rsidRPr="0093002B" w14:paraId="59167658" w14:textId="77777777" w:rsidTr="00CD796B">
        <w:tc>
          <w:tcPr>
            <w:tcW w:w="720" w:type="dxa"/>
            <w:tcBorders>
              <w:top w:val="single" w:sz="4" w:space="0" w:color="auto"/>
              <w:left w:val="single" w:sz="4" w:space="0" w:color="auto"/>
              <w:bottom w:val="single" w:sz="4" w:space="0" w:color="auto"/>
              <w:right w:val="single" w:sz="4" w:space="0" w:color="auto"/>
            </w:tcBorders>
          </w:tcPr>
          <w:p w14:paraId="210784E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882A407"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6DB820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18061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AAE2EA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7412432"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8D2826" w:rsidRPr="00141D40" w14:paraId="30FEB95C" w14:textId="77777777" w:rsidTr="00CD796B">
        <w:tc>
          <w:tcPr>
            <w:tcW w:w="720" w:type="dxa"/>
            <w:tcBorders>
              <w:top w:val="single" w:sz="4" w:space="0" w:color="auto"/>
              <w:left w:val="single" w:sz="4" w:space="0" w:color="auto"/>
              <w:bottom w:val="single" w:sz="4" w:space="0" w:color="auto"/>
              <w:right w:val="single" w:sz="4" w:space="0" w:color="auto"/>
            </w:tcBorders>
          </w:tcPr>
          <w:p w14:paraId="4DC6E230" w14:textId="77777777" w:rsidR="008D2826" w:rsidRPr="0093002B" w:rsidDel="0010680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E02B92"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FF45B9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C6AFB70" w14:textId="77777777" w:rsidR="008D2826" w:rsidRPr="0093002B" w:rsidRDefault="008D2826" w:rsidP="00CD796B">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7F3CBF17" w14:textId="77777777" w:rsidR="008D2826" w:rsidRPr="0093002B" w:rsidRDefault="008D2826" w:rsidP="00CD796B">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587BD98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254F9C5"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8D2826" w:rsidRPr="0093002B" w14:paraId="5D4EE42F" w14:textId="77777777" w:rsidTr="00CD796B">
        <w:tc>
          <w:tcPr>
            <w:tcW w:w="720" w:type="dxa"/>
            <w:tcBorders>
              <w:top w:val="single" w:sz="4" w:space="0" w:color="auto"/>
              <w:left w:val="single" w:sz="4" w:space="0" w:color="auto"/>
              <w:bottom w:val="single" w:sz="4" w:space="0" w:color="auto"/>
              <w:right w:val="single" w:sz="4" w:space="0" w:color="auto"/>
            </w:tcBorders>
          </w:tcPr>
          <w:p w14:paraId="3719BA24"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106C7F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C33886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05DB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BC17FE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1955B88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89528E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8D2826" w:rsidRPr="00141D40" w14:paraId="1A3F1C16" w14:textId="77777777" w:rsidTr="00CD796B">
        <w:tc>
          <w:tcPr>
            <w:tcW w:w="720" w:type="dxa"/>
            <w:tcBorders>
              <w:top w:val="single" w:sz="4" w:space="0" w:color="auto"/>
              <w:left w:val="single" w:sz="4" w:space="0" w:color="auto"/>
              <w:bottom w:val="single" w:sz="4" w:space="0" w:color="auto"/>
              <w:right w:val="single" w:sz="4" w:space="0" w:color="auto"/>
            </w:tcBorders>
          </w:tcPr>
          <w:p w14:paraId="3694B6B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335E6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7BA7FC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C4924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82D1D08"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5BF85AD" w14:textId="77777777" w:rsidR="008D2826" w:rsidRPr="0093002B" w:rsidRDefault="008D2826" w:rsidP="00CD796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F77FDD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5951D93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340761C9" w14:textId="77777777" w:rsidR="008D2826" w:rsidRPr="0093002B" w:rsidRDefault="008D2826" w:rsidP="00CD796B">
            <w:pPr>
              <w:jc w:val="center"/>
              <w:rPr>
                <w:rFonts w:ascii="GHEA Grapalat" w:hAnsi="GHEA Grapalat"/>
                <w:sz w:val="20"/>
                <w:szCs w:val="20"/>
                <w:lang w:val="hy-AM"/>
              </w:rPr>
            </w:pPr>
          </w:p>
        </w:tc>
      </w:tr>
      <w:tr w:rsidR="008D2826" w:rsidRPr="00141D40" w14:paraId="40DC08E2"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02253716"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8BEF83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145632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F97B6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46FEF229"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D9CDD7F"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45EA195E"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8D2826" w:rsidRPr="0093002B" w14:paraId="5435C929" w14:textId="77777777" w:rsidTr="00CD796B">
        <w:tc>
          <w:tcPr>
            <w:tcW w:w="720" w:type="dxa"/>
            <w:tcBorders>
              <w:top w:val="single" w:sz="4" w:space="0" w:color="auto"/>
              <w:left w:val="single" w:sz="4" w:space="0" w:color="auto"/>
              <w:bottom w:val="single" w:sz="4" w:space="0" w:color="auto"/>
              <w:right w:val="single" w:sz="4" w:space="0" w:color="auto"/>
            </w:tcBorders>
          </w:tcPr>
          <w:p w14:paraId="544DA8D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253C2D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66471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C1EB7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5271F65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9051CF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7D240208"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2E730D07"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EC784F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74391E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42076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7E2350E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BE4E274"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06D038E9"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8D2826" w:rsidRPr="0093002B" w14:paraId="247998A1" w14:textId="77777777" w:rsidTr="00CD796B">
        <w:tc>
          <w:tcPr>
            <w:tcW w:w="720" w:type="dxa"/>
            <w:tcBorders>
              <w:top w:val="single" w:sz="4" w:space="0" w:color="auto"/>
              <w:left w:val="single" w:sz="4" w:space="0" w:color="auto"/>
              <w:bottom w:val="single" w:sz="4" w:space="0" w:color="auto"/>
              <w:right w:val="single" w:sz="4" w:space="0" w:color="auto"/>
            </w:tcBorders>
          </w:tcPr>
          <w:p w14:paraId="696EE05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DA272E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w:t>
            </w:r>
            <w:r w:rsidRPr="0093002B">
              <w:rPr>
                <w:rFonts w:ascii="GHEA Grapalat" w:hAnsi="GHEA Grapalat"/>
                <w:sz w:val="20"/>
                <w:szCs w:val="20"/>
              </w:rPr>
              <w:lastRenderedPageBreak/>
              <w:t>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C1EF25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42E49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347720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6EE7134" w14:textId="77777777" w:rsidR="008D2826" w:rsidRPr="0093002B" w:rsidRDefault="008D2826" w:rsidP="00CD796B">
            <w:pPr>
              <w:jc w:val="center"/>
              <w:rPr>
                <w:rFonts w:ascii="GHEA Grapalat" w:hAnsi="GHEA Grapalat"/>
                <w:sz w:val="20"/>
                <w:szCs w:val="20"/>
              </w:rPr>
            </w:pPr>
          </w:p>
        </w:tc>
      </w:tr>
      <w:tr w:rsidR="008D2826" w:rsidRPr="0093002B" w14:paraId="7CC12D81"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67E12FED" w14:textId="77777777" w:rsidR="008D2826" w:rsidRPr="0093002B" w:rsidRDefault="008D2826" w:rsidP="00CD796B">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4F8965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FABD85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96D0C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AD345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61CDFC3" w14:textId="77777777" w:rsidR="008D2826" w:rsidRPr="0093002B" w:rsidRDefault="008D2826" w:rsidP="00CD796B">
            <w:pPr>
              <w:jc w:val="center"/>
              <w:rPr>
                <w:rFonts w:ascii="GHEA Grapalat" w:hAnsi="GHEA Grapalat"/>
                <w:sz w:val="20"/>
                <w:szCs w:val="20"/>
              </w:rPr>
            </w:pPr>
          </w:p>
        </w:tc>
      </w:tr>
      <w:tr w:rsidR="008D2826" w:rsidRPr="0093002B" w14:paraId="1DF0743B" w14:textId="77777777" w:rsidTr="00CD796B">
        <w:tc>
          <w:tcPr>
            <w:tcW w:w="720" w:type="dxa"/>
            <w:tcBorders>
              <w:top w:val="single" w:sz="4" w:space="0" w:color="auto"/>
              <w:left w:val="single" w:sz="4" w:space="0" w:color="auto"/>
              <w:bottom w:val="single" w:sz="4" w:space="0" w:color="auto"/>
              <w:right w:val="single" w:sz="4" w:space="0" w:color="auto"/>
            </w:tcBorders>
          </w:tcPr>
          <w:p w14:paraId="19FB9CC3"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4B991B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E18387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3B8B1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153EB5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78375C" w14:textId="77777777" w:rsidR="008D2826" w:rsidRPr="0093002B" w:rsidRDefault="008D2826" w:rsidP="00CD796B">
            <w:pPr>
              <w:jc w:val="center"/>
              <w:rPr>
                <w:rFonts w:ascii="GHEA Grapalat" w:hAnsi="GHEA Grapalat"/>
                <w:sz w:val="20"/>
                <w:szCs w:val="20"/>
              </w:rPr>
            </w:pPr>
          </w:p>
        </w:tc>
      </w:tr>
      <w:tr w:rsidR="008D2826" w:rsidRPr="0093002B" w14:paraId="7D4143D9" w14:textId="77777777" w:rsidTr="00CD796B">
        <w:tc>
          <w:tcPr>
            <w:tcW w:w="720" w:type="dxa"/>
            <w:tcBorders>
              <w:top w:val="single" w:sz="4" w:space="0" w:color="auto"/>
              <w:left w:val="single" w:sz="4" w:space="0" w:color="auto"/>
              <w:bottom w:val="single" w:sz="4" w:space="0" w:color="auto"/>
              <w:right w:val="single" w:sz="4" w:space="0" w:color="auto"/>
            </w:tcBorders>
          </w:tcPr>
          <w:p w14:paraId="2CA7B61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0075F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1BA67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1C998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F3BA19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DB32939" w14:textId="77777777" w:rsidR="008D2826" w:rsidRPr="0093002B" w:rsidRDefault="008D2826" w:rsidP="00CD796B">
            <w:pPr>
              <w:jc w:val="center"/>
              <w:rPr>
                <w:rFonts w:ascii="GHEA Grapalat" w:hAnsi="GHEA Grapalat"/>
                <w:sz w:val="20"/>
                <w:szCs w:val="20"/>
              </w:rPr>
            </w:pPr>
          </w:p>
        </w:tc>
      </w:tr>
      <w:tr w:rsidR="008D2826" w:rsidRPr="0093002B" w14:paraId="2E690370" w14:textId="77777777" w:rsidTr="00CD796B">
        <w:tc>
          <w:tcPr>
            <w:tcW w:w="720" w:type="dxa"/>
            <w:tcBorders>
              <w:top w:val="single" w:sz="4" w:space="0" w:color="auto"/>
              <w:left w:val="single" w:sz="4" w:space="0" w:color="auto"/>
              <w:bottom w:val="single" w:sz="4" w:space="0" w:color="auto"/>
              <w:right w:val="single" w:sz="4" w:space="0" w:color="auto"/>
            </w:tcBorders>
          </w:tcPr>
          <w:p w14:paraId="4BD4DB5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FF038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DAAFBA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8591B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56349F3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BCC79CA" w14:textId="77777777" w:rsidR="008D2826" w:rsidRPr="0093002B" w:rsidRDefault="008D2826" w:rsidP="00CD796B">
            <w:pPr>
              <w:jc w:val="center"/>
              <w:rPr>
                <w:rFonts w:ascii="GHEA Grapalat" w:hAnsi="GHEA Grapalat"/>
                <w:sz w:val="20"/>
                <w:szCs w:val="20"/>
              </w:rPr>
            </w:pPr>
          </w:p>
        </w:tc>
      </w:tr>
      <w:tr w:rsidR="008D2826" w:rsidRPr="0093002B" w14:paraId="259ADE0D" w14:textId="77777777" w:rsidTr="00CD796B">
        <w:tc>
          <w:tcPr>
            <w:tcW w:w="720" w:type="dxa"/>
            <w:tcBorders>
              <w:top w:val="single" w:sz="4" w:space="0" w:color="auto"/>
              <w:left w:val="single" w:sz="4" w:space="0" w:color="auto"/>
              <w:bottom w:val="single" w:sz="4" w:space="0" w:color="auto"/>
              <w:right w:val="single" w:sz="4" w:space="0" w:color="auto"/>
            </w:tcBorders>
          </w:tcPr>
          <w:p w14:paraId="0DB5BD5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02DDB1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A3BFB4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244D9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5DC0FEB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FF92F5D" w14:textId="77777777" w:rsidR="008D2826" w:rsidRPr="0093002B" w:rsidRDefault="008D2826" w:rsidP="00CD796B">
            <w:pPr>
              <w:jc w:val="center"/>
              <w:rPr>
                <w:rFonts w:ascii="GHEA Grapalat" w:hAnsi="GHEA Grapalat"/>
                <w:sz w:val="20"/>
                <w:szCs w:val="20"/>
              </w:rPr>
            </w:pPr>
          </w:p>
        </w:tc>
      </w:tr>
    </w:tbl>
    <w:p w14:paraId="5023C13B" w14:textId="77777777" w:rsidR="008D2826" w:rsidRPr="008D2826" w:rsidRDefault="008D2826" w:rsidP="005326E7">
      <w:pPr>
        <w:pStyle w:val="BodyTextIndent3"/>
        <w:spacing w:line="240" w:lineRule="auto"/>
        <w:jc w:val="right"/>
        <w:rPr>
          <w:rFonts w:ascii="GHEA Grapalat" w:hAnsi="GHEA Grapalat"/>
          <w:b/>
        </w:rPr>
      </w:pPr>
    </w:p>
    <w:p w14:paraId="1962872C" w14:textId="77777777" w:rsidR="008D2826" w:rsidRDefault="008D2826" w:rsidP="005326E7">
      <w:pPr>
        <w:pStyle w:val="BodyTextIndent3"/>
        <w:spacing w:line="240" w:lineRule="auto"/>
        <w:jc w:val="right"/>
        <w:rPr>
          <w:rFonts w:ascii="GHEA Grapalat" w:hAnsi="GHEA Grapalat" w:cs="Sylfaen"/>
          <w:b/>
          <w:lang w:val="hy-AM"/>
        </w:rPr>
      </w:pPr>
    </w:p>
    <w:p w14:paraId="3696D885" w14:textId="77777777" w:rsidR="008D2826" w:rsidRDefault="008D2826" w:rsidP="005326E7">
      <w:pPr>
        <w:pStyle w:val="BodyTextIndent3"/>
        <w:spacing w:line="240" w:lineRule="auto"/>
        <w:jc w:val="right"/>
        <w:rPr>
          <w:rFonts w:ascii="GHEA Grapalat" w:hAnsi="GHEA Grapalat" w:cs="Sylfaen"/>
          <w:b/>
          <w:lang w:val="hy-AM"/>
        </w:rPr>
      </w:pPr>
    </w:p>
    <w:p w14:paraId="32293785" w14:textId="77777777" w:rsidR="008D2826" w:rsidRDefault="008D2826" w:rsidP="005326E7">
      <w:pPr>
        <w:pStyle w:val="BodyTextIndent3"/>
        <w:spacing w:line="240" w:lineRule="auto"/>
        <w:jc w:val="right"/>
        <w:rPr>
          <w:rFonts w:ascii="GHEA Grapalat" w:hAnsi="GHEA Grapalat" w:cs="Sylfaen"/>
          <w:b/>
          <w:lang w:val="hy-AM"/>
        </w:rPr>
      </w:pPr>
    </w:p>
    <w:p w14:paraId="2A977EBE" w14:textId="77777777" w:rsidR="008D2826" w:rsidRDefault="008D2826" w:rsidP="005326E7">
      <w:pPr>
        <w:pStyle w:val="BodyTextIndent3"/>
        <w:spacing w:line="240" w:lineRule="auto"/>
        <w:jc w:val="right"/>
        <w:rPr>
          <w:rFonts w:ascii="GHEA Grapalat" w:hAnsi="GHEA Grapalat" w:cs="Sylfaen"/>
          <w:b/>
          <w:lang w:val="hy-AM"/>
        </w:rPr>
      </w:pPr>
    </w:p>
    <w:p w14:paraId="63AE467A" w14:textId="77777777" w:rsidR="008D2826" w:rsidRDefault="008D2826" w:rsidP="005326E7">
      <w:pPr>
        <w:pStyle w:val="BodyTextIndent3"/>
        <w:spacing w:line="240" w:lineRule="auto"/>
        <w:jc w:val="right"/>
        <w:rPr>
          <w:rFonts w:ascii="GHEA Grapalat" w:hAnsi="GHEA Grapalat" w:cs="Sylfaen"/>
          <w:b/>
          <w:lang w:val="hy-AM"/>
        </w:rPr>
      </w:pPr>
    </w:p>
    <w:p w14:paraId="3DE57010" w14:textId="77777777" w:rsidR="008D2826" w:rsidRDefault="008D2826" w:rsidP="005326E7">
      <w:pPr>
        <w:pStyle w:val="BodyTextIndent3"/>
        <w:spacing w:line="240" w:lineRule="auto"/>
        <w:jc w:val="right"/>
        <w:rPr>
          <w:rFonts w:ascii="GHEA Grapalat" w:hAnsi="GHEA Grapalat" w:cs="Sylfaen"/>
          <w:b/>
          <w:lang w:val="hy-AM"/>
        </w:rPr>
      </w:pPr>
    </w:p>
    <w:p w14:paraId="419397AF" w14:textId="77777777" w:rsidR="008D2826" w:rsidRDefault="008D2826" w:rsidP="005326E7">
      <w:pPr>
        <w:pStyle w:val="BodyTextIndent3"/>
        <w:spacing w:line="240" w:lineRule="auto"/>
        <w:jc w:val="right"/>
        <w:rPr>
          <w:rFonts w:ascii="GHEA Grapalat" w:hAnsi="GHEA Grapalat" w:cs="Sylfaen"/>
          <w:b/>
          <w:lang w:val="hy-AM"/>
        </w:rPr>
      </w:pPr>
    </w:p>
    <w:p w14:paraId="5F8900AE" w14:textId="77777777" w:rsidR="008D2826" w:rsidRDefault="008D2826" w:rsidP="005326E7">
      <w:pPr>
        <w:pStyle w:val="BodyTextIndent3"/>
        <w:spacing w:line="240" w:lineRule="auto"/>
        <w:jc w:val="right"/>
        <w:rPr>
          <w:rFonts w:ascii="GHEA Grapalat" w:hAnsi="GHEA Grapalat" w:cs="Sylfaen"/>
          <w:b/>
          <w:lang w:val="hy-AM"/>
        </w:rPr>
      </w:pPr>
    </w:p>
    <w:p w14:paraId="6ADA3063" w14:textId="77777777" w:rsidR="008D2826" w:rsidRDefault="008D2826" w:rsidP="005326E7">
      <w:pPr>
        <w:pStyle w:val="BodyTextIndent3"/>
        <w:spacing w:line="240" w:lineRule="auto"/>
        <w:jc w:val="right"/>
        <w:rPr>
          <w:rFonts w:ascii="GHEA Grapalat" w:hAnsi="GHEA Grapalat" w:cs="Sylfaen"/>
          <w:b/>
          <w:lang w:val="hy-AM"/>
        </w:rPr>
      </w:pPr>
    </w:p>
    <w:p w14:paraId="5E6F0B7D" w14:textId="77777777" w:rsidR="008D2826" w:rsidRDefault="008D2826" w:rsidP="005326E7">
      <w:pPr>
        <w:pStyle w:val="BodyTextIndent3"/>
        <w:spacing w:line="240" w:lineRule="auto"/>
        <w:jc w:val="right"/>
        <w:rPr>
          <w:rFonts w:ascii="GHEA Grapalat" w:hAnsi="GHEA Grapalat" w:cs="Sylfaen"/>
          <w:b/>
          <w:lang w:val="hy-AM"/>
        </w:rPr>
      </w:pPr>
    </w:p>
    <w:p w14:paraId="7FFB535E" w14:textId="77777777" w:rsidR="008D2826" w:rsidRDefault="008D2826" w:rsidP="005326E7">
      <w:pPr>
        <w:pStyle w:val="BodyTextIndent3"/>
        <w:spacing w:line="240" w:lineRule="auto"/>
        <w:jc w:val="right"/>
        <w:rPr>
          <w:rFonts w:ascii="GHEA Grapalat" w:hAnsi="GHEA Grapalat" w:cs="Sylfaen"/>
          <w:b/>
          <w:lang w:val="hy-AM"/>
        </w:rPr>
      </w:pPr>
    </w:p>
    <w:p w14:paraId="6FE18B3A" w14:textId="77777777" w:rsidR="008D2826" w:rsidRDefault="008D2826" w:rsidP="005326E7">
      <w:pPr>
        <w:pStyle w:val="BodyTextIndent3"/>
        <w:spacing w:line="240" w:lineRule="auto"/>
        <w:jc w:val="right"/>
        <w:rPr>
          <w:rFonts w:ascii="GHEA Grapalat" w:hAnsi="GHEA Grapalat" w:cs="Sylfaen"/>
          <w:b/>
          <w:lang w:val="hy-AM"/>
        </w:rPr>
      </w:pPr>
    </w:p>
    <w:p w14:paraId="7AB6D6A6" w14:textId="67BA4478" w:rsidR="005326E7" w:rsidRPr="0093002B" w:rsidRDefault="005326E7" w:rsidP="005326E7">
      <w:pPr>
        <w:pStyle w:val="BodyTextIndent3"/>
        <w:spacing w:line="240" w:lineRule="auto"/>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4</w:t>
      </w:r>
      <w:r w:rsidR="00224D20" w:rsidRPr="0093002B">
        <w:rPr>
          <w:rFonts w:ascii="GHEA Grapalat" w:hAnsi="GHEA Grapalat" w:cs="Arial"/>
          <w:b/>
          <w:lang w:val="hy-AM"/>
        </w:rPr>
        <w:t>.</w:t>
      </w:r>
      <w:r w:rsidRPr="0093002B">
        <w:rPr>
          <w:rFonts w:ascii="GHEA Grapalat" w:hAnsi="GHEA Grapalat" w:cs="Arial"/>
          <w:b/>
          <w:lang w:val="hy-AM"/>
        </w:rPr>
        <w:t>1</w:t>
      </w:r>
    </w:p>
    <w:p w14:paraId="01A5C0C8" w14:textId="030801EF" w:rsidR="00BC4111" w:rsidRPr="00734A5D" w:rsidRDefault="00BC4111" w:rsidP="00BC4111">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Pr="00734A5D">
        <w:rPr>
          <w:rFonts w:ascii="GHEA Grapalat" w:hAnsi="GHEA Grapalat"/>
          <w:b/>
          <w:lang w:val="hy-AM"/>
        </w:rPr>
        <w:t>ԵՔ-</w:t>
      </w:r>
      <w:r w:rsidR="00B56F16">
        <w:rPr>
          <w:rFonts w:ascii="GHEA Grapalat" w:hAnsi="GHEA Grapalat"/>
          <w:b/>
          <w:lang w:val="hy-AM"/>
        </w:rPr>
        <w:t>ԲՄԱՇՁԲ-</w:t>
      </w:r>
      <w:r w:rsidR="00AE67EB">
        <w:rPr>
          <w:rFonts w:ascii="GHEA Grapalat" w:hAnsi="GHEA Grapalat"/>
          <w:b/>
          <w:lang w:val="hy-AM"/>
        </w:rPr>
        <w:t>26/13</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4EE176EC" w14:textId="3E901782" w:rsidR="00BC4111" w:rsidRPr="00734A5D" w:rsidRDefault="00F57EA6" w:rsidP="00BC4111">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BC4111" w:rsidRPr="00734A5D">
        <w:rPr>
          <w:rFonts w:ascii="GHEA Grapalat" w:hAnsi="GHEA Grapalat" w:cs="Arial"/>
          <w:b/>
          <w:lang w:val="hy-AM"/>
        </w:rPr>
        <w:t xml:space="preserve">ի </w:t>
      </w:r>
      <w:r w:rsidR="00BC4111" w:rsidRPr="00734A5D">
        <w:rPr>
          <w:rFonts w:ascii="GHEA Grapalat" w:hAnsi="GHEA Grapalat" w:cs="Sylfaen"/>
          <w:b/>
          <w:lang w:val="hy-AM"/>
        </w:rPr>
        <w:t>հրավերի</w:t>
      </w:r>
    </w:p>
    <w:p w14:paraId="72DE45ED" w14:textId="77777777" w:rsidR="0030675A" w:rsidRPr="0093002B" w:rsidRDefault="0030675A" w:rsidP="007862B1">
      <w:pPr>
        <w:pStyle w:val="BodyTextIndent3"/>
        <w:spacing w:line="240" w:lineRule="auto"/>
        <w:jc w:val="right"/>
        <w:rPr>
          <w:rFonts w:ascii="GHEA Grapalat" w:hAnsi="GHEA Grapalat"/>
          <w:b/>
          <w:lang w:val="hy-AM"/>
        </w:rPr>
      </w:pPr>
    </w:p>
    <w:p w14:paraId="542D9BBE" w14:textId="77777777" w:rsidR="0030675A" w:rsidRPr="0093002B" w:rsidRDefault="0030675A" w:rsidP="007862B1">
      <w:pPr>
        <w:pStyle w:val="BodyTextIndent3"/>
        <w:spacing w:line="240" w:lineRule="auto"/>
        <w:jc w:val="right"/>
        <w:rPr>
          <w:rFonts w:ascii="GHEA Grapalat" w:hAnsi="GHEA Grapalat"/>
          <w:b/>
          <w:lang w:val="hy-AM"/>
        </w:rPr>
      </w:pPr>
    </w:p>
    <w:p w14:paraId="74BCB198" w14:textId="77777777" w:rsidR="0030675A" w:rsidRPr="0093002B" w:rsidRDefault="0030675A" w:rsidP="0030675A">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05F611CD" w14:textId="77777777" w:rsidR="0030675A" w:rsidRPr="0093002B" w:rsidRDefault="0030675A" w:rsidP="0030675A">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4C15A96F" w14:textId="77777777" w:rsidR="0030675A" w:rsidRPr="0093002B" w:rsidRDefault="0030675A" w:rsidP="0030675A">
      <w:pPr>
        <w:pStyle w:val="NormalWeb"/>
        <w:shd w:val="clear" w:color="auto" w:fill="FFFFFF"/>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7611D77F" w14:textId="77777777" w:rsidR="0030675A" w:rsidRPr="0093002B" w:rsidRDefault="0030675A" w:rsidP="0030675A">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25850A9D" w14:textId="77777777" w:rsidR="0030675A" w:rsidRPr="0093002B"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7BF4FD07" w14:textId="77777777" w:rsidR="0030675A" w:rsidRPr="0093002B" w:rsidRDefault="0030675A" w:rsidP="0030675A">
      <w:pPr>
        <w:pStyle w:val="NormalWeb"/>
        <w:shd w:val="clear" w:color="auto" w:fill="FFFFFF"/>
        <w:spacing w:before="0" w:beforeAutospacing="0" w:after="0" w:afterAutospacing="0"/>
        <w:rPr>
          <w:rStyle w:val="Strong"/>
          <w:b w:val="0"/>
          <w:bCs w:val="0"/>
          <w:sz w:val="20"/>
          <w:szCs w:val="20"/>
          <w:lang w:val="hy-AM"/>
        </w:rPr>
      </w:pPr>
      <w:r w:rsidRPr="0093002B">
        <w:rPr>
          <w:rStyle w:val="Strong"/>
          <w:rFonts w:ascii="GHEA Grapalat" w:hAnsi="GHEA Grapalat"/>
          <w:b w:val="0"/>
          <w:bCs w:val="0"/>
          <w:sz w:val="20"/>
          <w:szCs w:val="20"/>
          <w:lang w:val="hy-AM"/>
        </w:rPr>
        <w:t xml:space="preserve">գնման ընթացակարգի արդյունքում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w:t>
      </w:r>
    </w:p>
    <w:p w14:paraId="009BE723" w14:textId="77777777" w:rsidR="0030675A" w:rsidRPr="0093002B" w:rsidRDefault="0030675A" w:rsidP="0030675A">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77FEEB46" w14:textId="6F867B24" w:rsidR="0030675A" w:rsidRPr="0093002B" w:rsidRDefault="0030675A" w:rsidP="0030675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Pr="0093002B">
        <w:rPr>
          <w:rStyle w:val="Strong"/>
          <w:rFonts w:ascii="GHEA Grapalat" w:hAnsi="GHEA Grapalat"/>
          <w:b w:val="0"/>
          <w:bCs w:val="0"/>
          <w:sz w:val="20"/>
          <w:szCs w:val="20"/>
          <w:lang w:val="hy-AM"/>
        </w:rPr>
        <w:t>ցիպալ) կողմից կնքվելիք 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կնքվելիք պայմանագրի համարը</w:t>
      </w:r>
    </w:p>
    <w:p w14:paraId="0994DA2A" w14:textId="77777777" w:rsidR="0030675A" w:rsidRPr="0093002B" w:rsidRDefault="0030675A" w:rsidP="0030675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2E823455" w14:textId="77777777" w:rsidR="0030675A" w:rsidRPr="0093002B" w:rsidRDefault="0030675A" w:rsidP="0030675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541E67C3" w14:textId="733B5632" w:rsidR="0030675A" w:rsidRPr="0093002B" w:rsidRDefault="00F5285F" w:rsidP="0030675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0030675A" w:rsidRPr="0093002B">
        <w:rPr>
          <w:rStyle w:val="Strong"/>
          <w:rFonts w:ascii="GHEA Grapalat" w:hAnsi="GHEA Grapalat"/>
          <w:b w:val="0"/>
          <w:bCs w:val="0"/>
          <w:sz w:val="20"/>
          <w:szCs w:val="20"/>
          <w:lang w:val="hy-AM"/>
        </w:rPr>
        <w:t xml:space="preserve"> </w:t>
      </w:r>
      <w:r w:rsidR="0030675A" w:rsidRPr="0093002B">
        <w:rPr>
          <w:rFonts w:ascii="GHEA Grapalat" w:hAnsi="GHEA Grapalat" w:cs="Sylfaen"/>
          <w:vertAlign w:val="superscript"/>
          <w:lang w:val="hy-AM"/>
        </w:rPr>
        <w:t>երաշխիքը տվող բանկի</w:t>
      </w:r>
      <w:r w:rsidR="00101A56" w:rsidRPr="0093002B">
        <w:rPr>
          <w:rFonts w:ascii="GHEA Grapalat" w:hAnsi="GHEA Grapalat" w:cs="Sylfaen"/>
          <w:vertAlign w:val="superscript"/>
          <w:lang w:val="hy-AM"/>
        </w:rPr>
        <w:t xml:space="preserve"> </w:t>
      </w:r>
      <w:r w:rsidR="0030675A" w:rsidRPr="0093002B">
        <w:rPr>
          <w:rFonts w:ascii="GHEA Grapalat" w:hAnsi="GHEA Grapalat" w:cs="Sylfaen"/>
          <w:vertAlign w:val="superscript"/>
          <w:lang w:val="hy-AM"/>
        </w:rPr>
        <w:t>անվանումը</w:t>
      </w:r>
    </w:p>
    <w:p w14:paraId="2D7F773D" w14:textId="77777777" w:rsidR="0030675A" w:rsidRPr="0093002B" w:rsidRDefault="0030675A" w:rsidP="0030675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p>
    <w:p w14:paraId="0E0E1902" w14:textId="77777777" w:rsidR="0030675A" w:rsidRPr="0093002B" w:rsidRDefault="0030675A" w:rsidP="0030675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4DE21DE5" w14:textId="4666B95F" w:rsidR="0030675A" w:rsidRPr="0093002B" w:rsidRDefault="0030675A" w:rsidP="0030675A">
      <w:pPr>
        <w:pStyle w:val="NormalWeb"/>
        <w:shd w:val="clear" w:color="auto" w:fill="FFFFFF"/>
        <w:spacing w:before="0" w:beforeAutospacing="0" w:after="0" w:afterAutospacing="0"/>
        <w:jc w:val="both"/>
        <w:rPr>
          <w:rFonts w:cs="Arial"/>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w:t>
      </w:r>
      <w:r w:rsidRPr="0093002B">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76A1AE8F" w14:textId="4EC38029" w:rsidR="0030675A" w:rsidRPr="0093002B" w:rsidRDefault="0030675A" w:rsidP="0030675A">
      <w:pPr>
        <w:pStyle w:val="NormalWeb"/>
        <w:shd w:val="clear" w:color="auto" w:fill="FFFFFF"/>
        <w:spacing w:before="0" w:beforeAutospacing="0" w:after="0" w:afterAutospacing="0"/>
        <w:ind w:firstLine="708"/>
        <w:rPr>
          <w:rStyle w:val="Strong"/>
          <w:b w:val="0"/>
          <w:bCs w:val="0"/>
          <w:szCs w:val="20"/>
          <w:lang w:val="hy-AM"/>
        </w:rPr>
      </w:pPr>
      <w:r w:rsidRPr="0093002B">
        <w:rPr>
          <w:rStyle w:val="Strong"/>
          <w:rFonts w:ascii="GHEA Grapalat" w:hAnsi="GHEA Grapalat"/>
          <w:b w:val="0"/>
          <w:bCs w:val="0"/>
          <w:sz w:val="20"/>
          <w:szCs w:val="20"/>
          <w:lang w:val="hy-AM"/>
        </w:rPr>
        <w:t xml:space="preserve">  Վճարումը  կատարվում է բենեֆիցիարի </w:t>
      </w:r>
      <w:r w:rsidR="00BC4111"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64989D36" w14:textId="77777777" w:rsidR="0030675A" w:rsidRPr="0093002B" w:rsidRDefault="0030675A" w:rsidP="0030675A">
      <w:pPr>
        <w:pStyle w:val="NormalWeb"/>
        <w:shd w:val="clear" w:color="auto" w:fill="FFFFFF"/>
        <w:spacing w:before="0" w:beforeAutospacing="0" w:after="0" w:afterAutospacing="0"/>
        <w:ind w:firstLine="708"/>
        <w:rPr>
          <w:lang w:val="hy-AM"/>
        </w:rPr>
      </w:pPr>
      <w:r w:rsidRPr="0093002B">
        <w:rPr>
          <w:rFonts w:ascii="GHEA Grapalat" w:hAnsi="GHEA Grapalat"/>
          <w:sz w:val="20"/>
          <w:szCs w:val="20"/>
          <w:lang w:val="hy-AM"/>
        </w:rPr>
        <w:t>3. Սույն երաշխիքն անհետկանչելի է:</w:t>
      </w:r>
    </w:p>
    <w:p w14:paraId="4DD400D3" w14:textId="77777777" w:rsidR="0030675A" w:rsidRPr="0093002B" w:rsidRDefault="0030675A" w:rsidP="0030675A">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930812F" w14:textId="7D466CCD" w:rsidR="00B01CA2" w:rsidRPr="0093002B" w:rsidRDefault="0030675A" w:rsidP="00B01CA2">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651C76">
        <w:rPr>
          <w:rFonts w:ascii="GHEA Grapalat" w:hAnsi="GHEA Grapalat"/>
          <w:sz w:val="20"/>
          <w:szCs w:val="20"/>
          <w:lang w:val="hy-AM"/>
        </w:rPr>
        <w:t xml:space="preserve"> թողարկման պահից և ուժի մեջ է </w:t>
      </w:r>
      <w:r w:rsidR="00B01CA2" w:rsidRPr="0093002B">
        <w:rPr>
          <w:rFonts w:ascii="GHEA Grapalat" w:hAnsi="GHEA Grapalat"/>
          <w:sz w:val="20"/>
          <w:szCs w:val="20"/>
          <w:lang w:val="hy-AM"/>
        </w:rPr>
        <w:t xml:space="preserve"> բենեֆիցիարի և պրինցիպալի միջև 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cs="Sylfaen"/>
          <w:vertAlign w:val="superscript"/>
          <w:lang w:val="hy-AM"/>
        </w:rPr>
        <w:t xml:space="preserve">                               </w:t>
      </w:r>
    </w:p>
    <w:p w14:paraId="34D8BC72" w14:textId="77777777" w:rsidR="00B01CA2" w:rsidRPr="0093002B" w:rsidRDefault="00B01CA2"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cs="Sylfaen"/>
          <w:vertAlign w:val="superscript"/>
          <w:lang w:val="hy-AM"/>
        </w:rPr>
        <w:t xml:space="preserve">                                                                                                                                             կնքվելիք պայմանագրի համարը </w:t>
      </w:r>
    </w:p>
    <w:p w14:paraId="79C2291E"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ծածկագրով կնքվելիք 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w:t>
      </w:r>
      <w:r w:rsidR="004823CC" w:rsidRPr="0093002B">
        <w:rPr>
          <w:rFonts w:ascii="GHEA Grapalat" w:hAnsi="GHEA Grapalat" w:cs="Sylfaen"/>
          <w:vertAlign w:val="superscript"/>
          <w:lang w:val="hy-AM"/>
        </w:rPr>
        <w:t xml:space="preserve">ք պայմանագրով նախատեսված </w:t>
      </w:r>
      <w:r w:rsidRPr="0093002B">
        <w:rPr>
          <w:rFonts w:ascii="GHEA Grapalat" w:hAnsi="GHEA Grapalat" w:cs="Sylfaen"/>
          <w:vertAlign w:val="superscript"/>
          <w:lang w:val="hy-AM"/>
        </w:rPr>
        <w:t xml:space="preserve"> աշխատանքի կա</w:t>
      </w:r>
      <w:r w:rsidR="004823CC" w:rsidRPr="0093002B">
        <w:rPr>
          <w:rFonts w:ascii="GHEA Grapalat" w:hAnsi="GHEA Grapalat" w:cs="Sylfaen"/>
          <w:vertAlign w:val="superscript"/>
          <w:lang w:val="hy-AM"/>
        </w:rPr>
        <w:t xml:space="preserve">տարման </w:t>
      </w:r>
      <w:r w:rsidRPr="0093002B">
        <w:rPr>
          <w:rFonts w:ascii="GHEA Grapalat" w:hAnsi="GHEA Grapalat" w:cs="Sylfaen"/>
          <w:vertAlign w:val="superscript"/>
          <w:lang w:val="hy-AM"/>
        </w:rPr>
        <w:t xml:space="preserve"> վերջնաժամկետը,</w:t>
      </w:r>
    </w:p>
    <w:p w14:paraId="030E4424" w14:textId="18EAF5F7" w:rsidR="00651C76" w:rsidRPr="008242F8" w:rsidRDefault="00B01CA2" w:rsidP="00651C76">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651C76">
        <w:rPr>
          <w:rFonts w:ascii="GHEA Grapalat" w:hAnsi="GHEA Grapalat"/>
          <w:sz w:val="20"/>
          <w:szCs w:val="20"/>
          <w:lang w:val="hy-AM"/>
        </w:rPr>
        <w:t xml:space="preserve">՝ </w:t>
      </w:r>
      <w:hyperlink r:id="rId14" w:history="1">
        <w:r w:rsidR="007B3CEF">
          <w:rPr>
            <w:rStyle w:val="Hyperlink"/>
            <w:rFonts w:ascii="GHEA Grapalat" w:hAnsi="GHEA Grapalat"/>
            <w:sz w:val="20"/>
            <w:szCs w:val="20"/>
            <w:lang w:val="hy-AM"/>
          </w:rPr>
          <w:t>gor.muradyan@yerevan.am</w:t>
        </w:r>
      </w:hyperlink>
      <w:r w:rsidR="00651C76" w:rsidRPr="008242F8">
        <w:rPr>
          <w:rFonts w:ascii="GHEA Grapalat" w:hAnsi="GHEA Grapalat"/>
          <w:color w:val="000000"/>
          <w:sz w:val="20"/>
          <w:szCs w:val="20"/>
          <w:lang w:val="hy-AM"/>
        </w:rPr>
        <w:t xml:space="preserve"> էլեկտրոնային փոստի </w:t>
      </w:r>
    </w:p>
    <w:p w14:paraId="28B05D95" w14:textId="24D81E12" w:rsidR="00B01CA2" w:rsidRPr="0093002B" w:rsidRDefault="00B01CA2" w:rsidP="00B01CA2">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1102F65F" w14:textId="77777777" w:rsidR="0030675A" w:rsidRPr="0093002B" w:rsidRDefault="0030675A"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9B25ACD" w14:textId="77777777" w:rsidR="0030675A" w:rsidRPr="0093002B"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0A523E79" w14:textId="77777777" w:rsidR="0030675A" w:rsidRPr="0093002B"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w:t>
      </w:r>
    </w:p>
    <w:p w14:paraId="10334CD3" w14:textId="77777777" w:rsidR="0030675A" w:rsidRPr="0093002B" w:rsidRDefault="0030675A" w:rsidP="0030675A">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p>
    <w:p w14:paraId="1B16FC38"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141D40">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fldChar w:fldCharType="end"/>
      </w:r>
      <w:r w:rsidRPr="0093002B">
        <w:rPr>
          <w:rFonts w:ascii="GHEA Grapalat" w:hAnsi="GHEA Grapalat"/>
          <w:sz w:val="20"/>
          <w:szCs w:val="20"/>
          <w:lang w:val="hy-AM"/>
        </w:rPr>
        <w:t xml:space="preserve"> հասց</w:t>
      </w:r>
      <w:r w:rsidR="00101A56"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p>
    <w:p w14:paraId="5BD6A158"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3) պայմանագրի շրջանակում </w:t>
      </w:r>
      <w:r w:rsidRPr="0093002B">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3F8A53A"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4E7905E" w14:textId="77777777" w:rsidR="0030675A" w:rsidRPr="0093002B"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lastRenderedPageBreak/>
        <w:t>8. Երաշխիք տվող անձը մերժում է բենեֆիցիարի պահանջը, եթե`</w:t>
      </w:r>
    </w:p>
    <w:p w14:paraId="429A2803"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2EFDC7F8" w14:textId="77777777" w:rsidR="0030675A" w:rsidRPr="0093002B"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8ED3681"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F50E2A9"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7D14212B"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8495C2C"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61A6AE"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1A441883"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416D0F04" w14:textId="77777777" w:rsidR="0030675A" w:rsidRPr="0093002B"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75FC3375" w14:textId="77777777" w:rsidR="005C432A" w:rsidRDefault="005C432A" w:rsidP="005C432A">
      <w:pPr>
        <w:pStyle w:val="FootnoteText"/>
        <w:jc w:val="both"/>
        <w:rPr>
          <w:rFonts w:ascii="GHEA Grapalat" w:hAnsi="GHEA Grapalat"/>
          <w:i/>
          <w:sz w:val="18"/>
          <w:szCs w:val="18"/>
          <w:lang w:val="hy-AM"/>
        </w:rPr>
      </w:pPr>
    </w:p>
    <w:p w14:paraId="5E3D0E88" w14:textId="77777777" w:rsidR="005C432A" w:rsidRDefault="005C432A" w:rsidP="005C432A">
      <w:pPr>
        <w:pStyle w:val="FootnoteText"/>
        <w:jc w:val="both"/>
        <w:rPr>
          <w:rFonts w:ascii="GHEA Grapalat" w:hAnsi="GHEA Grapalat"/>
          <w:i/>
          <w:sz w:val="18"/>
          <w:szCs w:val="18"/>
          <w:lang w:val="hy-AM"/>
        </w:rPr>
      </w:pPr>
    </w:p>
    <w:p w14:paraId="6BC5A64D" w14:textId="77777777" w:rsidR="005C432A" w:rsidRDefault="005C432A" w:rsidP="005C432A">
      <w:pPr>
        <w:pStyle w:val="FootnoteText"/>
        <w:jc w:val="both"/>
        <w:rPr>
          <w:rFonts w:ascii="GHEA Grapalat" w:hAnsi="GHEA Grapalat"/>
          <w:i/>
          <w:sz w:val="18"/>
          <w:szCs w:val="18"/>
          <w:lang w:val="hy-AM"/>
        </w:rPr>
      </w:pPr>
    </w:p>
    <w:p w14:paraId="3C042F73" w14:textId="67636925"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3E11EEC" w14:textId="77777777" w:rsidR="005C432A" w:rsidRDefault="005C432A" w:rsidP="0030675A">
      <w:pPr>
        <w:pStyle w:val="BodyTextIndent3"/>
        <w:spacing w:line="240" w:lineRule="auto"/>
        <w:jc w:val="right"/>
        <w:rPr>
          <w:rFonts w:ascii="GHEA Grapalat" w:hAnsi="GHEA Grapalat"/>
          <w:b/>
          <w:lang w:val="hy-AM"/>
        </w:rPr>
      </w:pPr>
    </w:p>
    <w:p w14:paraId="01233AB3" w14:textId="0BD8E9FD" w:rsidR="00631658" w:rsidRPr="00581D02" w:rsidRDefault="0030675A" w:rsidP="00216093">
      <w:pPr>
        <w:pStyle w:val="BodyTextIndent3"/>
        <w:spacing w:line="240" w:lineRule="auto"/>
        <w:jc w:val="right"/>
        <w:rPr>
          <w:rFonts w:ascii="GHEA Grapalat" w:hAnsi="GHEA Grapalat" w:cs="Sylfaen"/>
          <w:i/>
          <w:lang w:val="hy-AM"/>
        </w:rPr>
      </w:pPr>
      <w:r w:rsidRPr="0093002B">
        <w:rPr>
          <w:rFonts w:ascii="GHEA Grapalat" w:hAnsi="GHEA Grapalat"/>
          <w:b/>
          <w:lang w:val="hy-AM"/>
        </w:rPr>
        <w:br w:type="page"/>
      </w:r>
    </w:p>
    <w:p w14:paraId="24258978" w14:textId="1B95429D" w:rsidR="00091EBC" w:rsidRPr="0093002B" w:rsidRDefault="00091EBC" w:rsidP="00091EBC">
      <w:pPr>
        <w:pStyle w:val="BodyTextIndent3"/>
        <w:spacing w:line="240" w:lineRule="auto"/>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w:t>
      </w:r>
      <w:r w:rsidR="00BF7D70" w:rsidRPr="0093002B">
        <w:rPr>
          <w:rFonts w:ascii="GHEA Grapalat" w:hAnsi="GHEA Grapalat" w:cs="Arial"/>
          <w:b/>
          <w:lang w:val="hy-AM"/>
        </w:rPr>
        <w:t>5</w:t>
      </w:r>
    </w:p>
    <w:p w14:paraId="5C940626" w14:textId="36453072" w:rsidR="00D96EA5" w:rsidRPr="00734A5D" w:rsidRDefault="00D96EA5" w:rsidP="00D96EA5">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Pr="00734A5D">
        <w:rPr>
          <w:rFonts w:ascii="GHEA Grapalat" w:hAnsi="GHEA Grapalat"/>
          <w:b/>
          <w:lang w:val="hy-AM"/>
        </w:rPr>
        <w:t>ԵՔ-</w:t>
      </w:r>
      <w:r w:rsidR="00B56F16">
        <w:rPr>
          <w:rFonts w:ascii="GHEA Grapalat" w:hAnsi="GHEA Grapalat"/>
          <w:b/>
          <w:lang w:val="hy-AM"/>
        </w:rPr>
        <w:t>ԲՄԱՇՁԲ-</w:t>
      </w:r>
      <w:r w:rsidR="00AE67EB">
        <w:rPr>
          <w:rFonts w:ascii="GHEA Grapalat" w:hAnsi="GHEA Grapalat"/>
          <w:b/>
          <w:lang w:val="hy-AM"/>
        </w:rPr>
        <w:t>26/13</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5BCC1D0" w14:textId="6BA32CAE" w:rsidR="00D96EA5" w:rsidRPr="00734A5D" w:rsidRDefault="00F57EA6" w:rsidP="00D96EA5">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D96EA5" w:rsidRPr="00734A5D">
        <w:rPr>
          <w:rFonts w:ascii="GHEA Grapalat" w:hAnsi="GHEA Grapalat" w:cs="Arial"/>
          <w:b/>
          <w:lang w:val="hy-AM"/>
        </w:rPr>
        <w:t xml:space="preserve">ի </w:t>
      </w:r>
      <w:r w:rsidR="00D96EA5" w:rsidRPr="00734A5D">
        <w:rPr>
          <w:rFonts w:ascii="GHEA Grapalat" w:hAnsi="GHEA Grapalat" w:cs="Sylfaen"/>
          <w:b/>
          <w:lang w:val="hy-AM"/>
        </w:rPr>
        <w:t>հրավերի</w:t>
      </w:r>
    </w:p>
    <w:p w14:paraId="5A7FD03F" w14:textId="77777777" w:rsidR="00091EBC" w:rsidRPr="0093002B" w:rsidRDefault="00091EBC" w:rsidP="00091EBC">
      <w:pPr>
        <w:pStyle w:val="BodyTextIndent3"/>
        <w:spacing w:line="240" w:lineRule="auto"/>
        <w:jc w:val="right"/>
        <w:rPr>
          <w:rFonts w:ascii="GHEA Grapalat" w:hAnsi="GHEA Grapalat" w:cs="Sylfaen"/>
          <w:b/>
          <w:lang w:val="hy-AM"/>
        </w:rPr>
      </w:pPr>
    </w:p>
    <w:p w14:paraId="7464DB53"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5C3EE235" w14:textId="77777777" w:rsidR="001C7C1A" w:rsidRPr="0093002B" w:rsidRDefault="001C7C1A" w:rsidP="001C7C1A">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7378EA2F"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00BD129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707F456E"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5D978299" w14:textId="4841D9BF" w:rsidR="00091EBC" w:rsidRPr="0093002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և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146D17" w:rsidRPr="0093002B">
        <w:rPr>
          <w:rStyle w:val="Strong"/>
          <w:rFonts w:ascii="GHEA Grapalat" w:hAnsi="GHEA Grapalat"/>
          <w:b w:val="0"/>
          <w:bCs w:val="0"/>
          <w:sz w:val="20"/>
          <w:szCs w:val="20"/>
          <w:u w:val="single"/>
          <w:lang w:val="hy-AM"/>
        </w:rPr>
        <w:t xml:space="preserve">  </w:t>
      </w:r>
      <w:r w:rsidR="00ED1E15" w:rsidRPr="0093002B">
        <w:rPr>
          <w:rStyle w:val="Strong"/>
          <w:rFonts w:ascii="GHEA Grapalat" w:hAnsi="GHEA Grapalat"/>
          <w:b w:val="0"/>
          <w:bCs w:val="0"/>
          <w:sz w:val="20"/>
          <w:szCs w:val="20"/>
          <w:lang w:val="hy-AM"/>
        </w:rPr>
        <w:t xml:space="preserve">(այսուհետ՝ պրինցիպալ) </w:t>
      </w:r>
      <w:r w:rsidRPr="0093002B">
        <w:rPr>
          <w:rStyle w:val="Strong"/>
          <w:rFonts w:ascii="GHEA Grapalat" w:hAnsi="GHEA Grapalat"/>
          <w:b w:val="0"/>
          <w:bCs w:val="0"/>
          <w:sz w:val="20"/>
          <w:szCs w:val="20"/>
          <w:lang w:val="hy-AM"/>
        </w:rPr>
        <w:t xml:space="preserve">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187A13B5"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կնքվելիք N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675D53FE"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Pr="0093002B">
        <w:rPr>
          <w:rStyle w:val="Strong"/>
          <w:rFonts w:ascii="GHEA Grapalat" w:hAnsi="GHEA Grapalat"/>
          <w:b w:val="0"/>
          <w:bCs w:val="0"/>
          <w:sz w:val="20"/>
          <w:szCs w:val="20"/>
          <w:lang w:val="hy-AM"/>
        </w:rPr>
        <w:t xml:space="preserve">: </w:t>
      </w:r>
    </w:p>
    <w:p w14:paraId="026C1430"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074F31E9"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43A5B2B" w14:textId="77777777"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C8287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2C58CD2" w14:textId="5942AF3A"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D96EA5" w:rsidRPr="0016373D">
        <w:rPr>
          <w:rFonts w:ascii="GHEA Grapalat" w:hAnsi="GHEA Grapalat" w:cs="Arial"/>
          <w:b/>
          <w:sz w:val="20"/>
          <w:szCs w:val="20"/>
          <w:lang w:val="hy-AM"/>
        </w:rPr>
        <w:t>900015211429</w:t>
      </w:r>
      <w:r w:rsidR="0006003D" w:rsidRPr="0006003D">
        <w:rPr>
          <w:rFonts w:ascii="GHEA Grapalat" w:hAnsi="GHEA Grapalat" w:cs="Arial"/>
          <w:b/>
          <w:sz w:val="20"/>
          <w:szCs w:val="20"/>
          <w:lang w:val="hy-AM"/>
        </w:rPr>
        <w:t xml:space="preserve"> </w:t>
      </w:r>
      <w:r w:rsidRPr="0093002B">
        <w:rPr>
          <w:rStyle w:val="Strong"/>
          <w:rFonts w:ascii="GHEA Grapalat" w:hAnsi="GHEA Grapalat"/>
          <w:b w:val="0"/>
          <w:bCs w:val="0"/>
          <w:sz w:val="20"/>
          <w:szCs w:val="20"/>
          <w:lang w:val="hy-AM"/>
        </w:rPr>
        <w:t>հաշվեհամարին փոխանցման միջոցով:</w:t>
      </w:r>
    </w:p>
    <w:p w14:paraId="10C70A9F"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3EEF323B"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D10FA33" w:rsidR="00B01CA2" w:rsidRPr="0093002B"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651C76">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պրից</w:t>
      </w:r>
      <w:r w:rsidR="00982A6B">
        <w:rPr>
          <w:rFonts w:ascii="GHEA Grapalat" w:hAnsi="GHEA Grapalat"/>
          <w:sz w:val="20"/>
          <w:szCs w:val="20"/>
          <w:lang w:val="hy-AM"/>
        </w:rPr>
        <w:t>ն</w:t>
      </w:r>
      <w:r w:rsidR="00B01CA2" w:rsidRPr="0093002B">
        <w:rPr>
          <w:rFonts w:ascii="GHEA Grapalat" w:hAnsi="GHEA Grapalat"/>
          <w:sz w:val="20"/>
          <w:szCs w:val="20"/>
          <w:lang w:val="hy-AM"/>
        </w:rPr>
        <w:t xml:space="preserve">իպալի միջև կնքվելիքN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779299A5"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4E1D4A33"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25B5DC0E" w14:textId="339A8D89" w:rsidR="00651C76" w:rsidRPr="008242F8" w:rsidRDefault="00B01CA2" w:rsidP="00651C76">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651C76">
        <w:rPr>
          <w:rFonts w:ascii="GHEA Grapalat" w:hAnsi="GHEA Grapalat"/>
          <w:sz w:val="20"/>
          <w:szCs w:val="20"/>
          <w:lang w:val="hy-AM"/>
        </w:rPr>
        <w:t>՝</w:t>
      </w:r>
      <w:r w:rsidRPr="0093002B">
        <w:rPr>
          <w:rFonts w:ascii="GHEA Grapalat" w:hAnsi="GHEA Grapalat"/>
          <w:sz w:val="20"/>
          <w:szCs w:val="20"/>
          <w:lang w:val="hy-AM"/>
        </w:rPr>
        <w:t xml:space="preserve"> </w:t>
      </w:r>
      <w:hyperlink r:id="rId15" w:history="1">
        <w:r w:rsidR="007B3CEF">
          <w:rPr>
            <w:rStyle w:val="Hyperlink"/>
            <w:rFonts w:ascii="GHEA Grapalat" w:hAnsi="GHEA Grapalat"/>
            <w:sz w:val="20"/>
            <w:szCs w:val="20"/>
            <w:lang w:val="hy-AM"/>
          </w:rPr>
          <w:t>gor.muradyan@yerevan.am</w:t>
        </w:r>
      </w:hyperlink>
      <w:r w:rsidR="00651C76" w:rsidRPr="008242F8">
        <w:rPr>
          <w:rFonts w:ascii="GHEA Grapalat" w:hAnsi="GHEA Grapalat"/>
          <w:color w:val="000000"/>
          <w:sz w:val="20"/>
          <w:szCs w:val="20"/>
          <w:lang w:val="hy-AM"/>
        </w:rPr>
        <w:t xml:space="preserve">     </w:t>
      </w:r>
    </w:p>
    <w:p w14:paraId="54B458B9" w14:textId="1206711C" w:rsidR="00B01CA2" w:rsidRPr="0093002B" w:rsidRDefault="00651C76" w:rsidP="00B01CA2">
      <w:pPr>
        <w:pStyle w:val="ListParagraph"/>
        <w:tabs>
          <w:tab w:val="left" w:pos="0"/>
        </w:tabs>
        <w:ind w:left="0"/>
        <w:mirrorIndents/>
        <w:jc w:val="both"/>
        <w:rPr>
          <w:rFonts w:ascii="GHEA Grapalat" w:hAnsi="GHEA Grapalat"/>
          <w:sz w:val="20"/>
          <w:szCs w:val="20"/>
          <w:lang w:val="hy-AM"/>
        </w:rPr>
      </w:pPr>
      <w:r>
        <w:rPr>
          <w:rFonts w:ascii="GHEA Grapalat" w:hAnsi="GHEA Grapalat"/>
          <w:color w:val="000000"/>
          <w:sz w:val="20"/>
          <w:szCs w:val="20"/>
          <w:lang w:val="hy-AM"/>
        </w:rPr>
        <w:t xml:space="preserve">էլեկտրոնային փոստի </w:t>
      </w:r>
      <w:r w:rsidR="00B01CA2" w:rsidRPr="0093002B">
        <w:rPr>
          <w:rFonts w:ascii="GHEA Grapalat" w:hAnsi="GHEA Grapalat"/>
          <w:sz w:val="20"/>
          <w:szCs w:val="20"/>
          <w:lang w:val="hy-AM"/>
        </w:rPr>
        <w:t xml:space="preserve">հասցեին։     </w:t>
      </w:r>
    </w:p>
    <w:p w14:paraId="25BC9503" w14:textId="77777777" w:rsidR="00091EBC" w:rsidRPr="0093002B"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93002B"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w:t>
      </w:r>
      <w:r w:rsidR="0091775C"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91775C"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w:t>
      </w:r>
      <w:r w:rsidR="0091775C" w:rsidRPr="0093002B">
        <w:rPr>
          <w:rFonts w:ascii="GHEA Grapalat" w:hAnsi="GHEA Grapalat"/>
          <w:sz w:val="20"/>
          <w:szCs w:val="20"/>
          <w:lang w:val="hy-AM"/>
        </w:rPr>
        <w:t>կատարված</w:t>
      </w:r>
    </w:p>
    <w:p w14:paraId="6E0E98C0" w14:textId="77777777" w:rsidR="00DC3470" w:rsidRPr="0093002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w:t>
      </w:r>
      <w:r w:rsidR="0091775C" w:rsidRPr="0093002B">
        <w:rPr>
          <w:rFonts w:ascii="GHEA Grapalat" w:hAnsi="GHEA Grapalat" w:cs="Sylfaen"/>
          <w:vertAlign w:val="superscript"/>
          <w:lang w:val="hy-AM"/>
        </w:rPr>
        <w:t>համարը</w:t>
      </w:r>
      <w:r w:rsidRPr="0093002B">
        <w:rPr>
          <w:rFonts w:ascii="GHEA Grapalat" w:hAnsi="GHEA Grapalat" w:cs="Sylfaen"/>
          <w:vertAlign w:val="superscript"/>
          <w:lang w:val="hy-AM"/>
        </w:rPr>
        <w:t xml:space="preserve"> </w:t>
      </w:r>
    </w:p>
    <w:p w14:paraId="4106FDCD" w14:textId="214B3EA5" w:rsidR="00DC3470" w:rsidRPr="0093002B"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93002B"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141D40">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fldChar w:fldCharType="end"/>
      </w:r>
      <w:r w:rsidRPr="0093002B">
        <w:rPr>
          <w:rFonts w:ascii="GHEA Grapalat" w:hAnsi="GHEA Grapalat"/>
          <w:sz w:val="20"/>
          <w:szCs w:val="20"/>
          <w:lang w:val="hy-AM"/>
        </w:rPr>
        <w:t xml:space="preserve"> հասց</w:t>
      </w:r>
      <w:r w:rsidR="00BC0C24"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CF2170" w:rsidRPr="0093002B">
        <w:rPr>
          <w:rFonts w:ascii="GHEA Grapalat" w:hAnsi="GHEA Grapalat"/>
          <w:sz w:val="20"/>
          <w:szCs w:val="20"/>
          <w:lang w:val="hy-AM"/>
        </w:rPr>
        <w:t>:</w:t>
      </w:r>
    </w:p>
    <w:p w14:paraId="6E51218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93002B"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15C17072"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93002B"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մարմնի ղեկավար</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EA746E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DD7824F"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0FAEEFF0" w14:textId="77777777" w:rsidR="00091EBC" w:rsidRPr="0093002B" w:rsidRDefault="00091EBC" w:rsidP="00091EBC">
      <w:pPr>
        <w:pStyle w:val="BodyTextIndent3"/>
        <w:spacing w:line="240" w:lineRule="auto"/>
        <w:jc w:val="center"/>
        <w:rPr>
          <w:rFonts w:ascii="GHEA Grapalat" w:hAnsi="GHEA Grapalat" w:cs="Arial"/>
          <w:b/>
          <w:lang w:val="hy-AM"/>
        </w:rPr>
      </w:pPr>
    </w:p>
    <w:p w14:paraId="4537787E" w14:textId="7337CFA1" w:rsidR="00091EBC" w:rsidRDefault="00091EBC" w:rsidP="00091EBC">
      <w:pPr>
        <w:pStyle w:val="BodyTextIndent3"/>
        <w:spacing w:line="240" w:lineRule="auto"/>
        <w:jc w:val="right"/>
        <w:rPr>
          <w:rFonts w:ascii="GHEA Grapalat" w:hAnsi="GHEA Grapalat"/>
          <w:szCs w:val="24"/>
          <w:lang w:val="hy-AM"/>
        </w:rPr>
      </w:pPr>
    </w:p>
    <w:p w14:paraId="1807A172" w14:textId="77777777"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F25587D" w14:textId="16C076C6" w:rsidR="005C432A" w:rsidRDefault="005C432A" w:rsidP="00091EBC">
      <w:pPr>
        <w:pStyle w:val="BodyTextIndent3"/>
        <w:spacing w:line="240" w:lineRule="auto"/>
        <w:jc w:val="right"/>
        <w:rPr>
          <w:rFonts w:ascii="GHEA Grapalat" w:hAnsi="GHEA Grapalat"/>
          <w:szCs w:val="24"/>
          <w:lang w:val="hy-AM"/>
        </w:rPr>
      </w:pPr>
    </w:p>
    <w:p w14:paraId="709948B8" w14:textId="43879CED" w:rsidR="005C432A" w:rsidRDefault="005C432A" w:rsidP="00091EBC">
      <w:pPr>
        <w:pStyle w:val="BodyTextIndent3"/>
        <w:spacing w:line="240" w:lineRule="auto"/>
        <w:jc w:val="right"/>
        <w:rPr>
          <w:rFonts w:ascii="GHEA Grapalat" w:hAnsi="GHEA Grapalat"/>
          <w:szCs w:val="24"/>
          <w:lang w:val="hy-AM"/>
        </w:rPr>
      </w:pPr>
    </w:p>
    <w:p w14:paraId="449C0118" w14:textId="2FE2DD1F" w:rsidR="005C432A" w:rsidRDefault="005C432A" w:rsidP="00091EBC">
      <w:pPr>
        <w:pStyle w:val="BodyTextIndent3"/>
        <w:spacing w:line="240" w:lineRule="auto"/>
        <w:jc w:val="right"/>
        <w:rPr>
          <w:rFonts w:ascii="GHEA Grapalat" w:hAnsi="GHEA Grapalat"/>
          <w:szCs w:val="24"/>
          <w:lang w:val="hy-AM"/>
        </w:rPr>
      </w:pPr>
    </w:p>
    <w:p w14:paraId="2D49BB37" w14:textId="009FF55E" w:rsidR="005C432A" w:rsidRDefault="005C432A" w:rsidP="00091EBC">
      <w:pPr>
        <w:pStyle w:val="BodyTextIndent3"/>
        <w:spacing w:line="240" w:lineRule="auto"/>
        <w:jc w:val="right"/>
        <w:rPr>
          <w:rFonts w:ascii="GHEA Grapalat" w:hAnsi="GHEA Grapalat"/>
          <w:szCs w:val="24"/>
          <w:lang w:val="hy-AM"/>
        </w:rPr>
      </w:pPr>
    </w:p>
    <w:p w14:paraId="1394B619" w14:textId="4B1A913C" w:rsidR="005C432A" w:rsidRDefault="005C432A" w:rsidP="00091EBC">
      <w:pPr>
        <w:pStyle w:val="BodyTextIndent3"/>
        <w:spacing w:line="240" w:lineRule="auto"/>
        <w:jc w:val="right"/>
        <w:rPr>
          <w:rFonts w:ascii="GHEA Grapalat" w:hAnsi="GHEA Grapalat"/>
          <w:szCs w:val="24"/>
          <w:lang w:val="hy-AM"/>
        </w:rPr>
      </w:pPr>
    </w:p>
    <w:p w14:paraId="554279F5" w14:textId="724D955A" w:rsidR="005C432A" w:rsidRDefault="005C432A" w:rsidP="00091EBC">
      <w:pPr>
        <w:pStyle w:val="BodyTextIndent3"/>
        <w:spacing w:line="240" w:lineRule="auto"/>
        <w:jc w:val="right"/>
        <w:rPr>
          <w:rFonts w:ascii="GHEA Grapalat" w:hAnsi="GHEA Grapalat"/>
          <w:szCs w:val="24"/>
          <w:lang w:val="hy-AM"/>
        </w:rPr>
      </w:pPr>
    </w:p>
    <w:p w14:paraId="2567865F" w14:textId="0F9ABAEA" w:rsidR="005C432A" w:rsidRDefault="005C432A" w:rsidP="00091EBC">
      <w:pPr>
        <w:pStyle w:val="BodyTextIndent3"/>
        <w:spacing w:line="240" w:lineRule="auto"/>
        <w:jc w:val="right"/>
        <w:rPr>
          <w:rFonts w:ascii="GHEA Grapalat" w:hAnsi="GHEA Grapalat"/>
          <w:szCs w:val="24"/>
          <w:lang w:val="hy-AM"/>
        </w:rPr>
      </w:pPr>
    </w:p>
    <w:p w14:paraId="3E0152AA" w14:textId="76E43031" w:rsidR="005C432A" w:rsidRDefault="005C432A" w:rsidP="00091EBC">
      <w:pPr>
        <w:pStyle w:val="BodyTextIndent3"/>
        <w:spacing w:line="240" w:lineRule="auto"/>
        <w:jc w:val="right"/>
        <w:rPr>
          <w:rFonts w:ascii="GHEA Grapalat" w:hAnsi="GHEA Grapalat"/>
          <w:szCs w:val="24"/>
          <w:lang w:val="hy-AM"/>
        </w:rPr>
      </w:pPr>
    </w:p>
    <w:p w14:paraId="2B19C35C" w14:textId="16686822" w:rsidR="00927C52" w:rsidRDefault="00927C52" w:rsidP="00091EBC">
      <w:pPr>
        <w:pStyle w:val="BodyTextIndent3"/>
        <w:spacing w:line="240" w:lineRule="auto"/>
        <w:jc w:val="right"/>
        <w:rPr>
          <w:rFonts w:ascii="GHEA Grapalat" w:hAnsi="GHEA Grapalat"/>
          <w:szCs w:val="24"/>
          <w:lang w:val="hy-AM"/>
        </w:rPr>
      </w:pPr>
    </w:p>
    <w:p w14:paraId="3E6F8D4F" w14:textId="588CE8F0" w:rsidR="00927C52" w:rsidRDefault="00927C52" w:rsidP="00091EBC">
      <w:pPr>
        <w:pStyle w:val="BodyTextIndent3"/>
        <w:spacing w:line="240" w:lineRule="auto"/>
        <w:jc w:val="right"/>
        <w:rPr>
          <w:rFonts w:ascii="GHEA Grapalat" w:hAnsi="GHEA Grapalat"/>
          <w:szCs w:val="24"/>
          <w:lang w:val="hy-AM"/>
        </w:rPr>
      </w:pPr>
    </w:p>
    <w:p w14:paraId="30D125D7" w14:textId="62A57D19" w:rsidR="00927C52" w:rsidRDefault="00927C52" w:rsidP="00091EBC">
      <w:pPr>
        <w:pStyle w:val="BodyTextIndent3"/>
        <w:spacing w:line="240" w:lineRule="auto"/>
        <w:jc w:val="right"/>
        <w:rPr>
          <w:rFonts w:ascii="GHEA Grapalat" w:hAnsi="GHEA Grapalat"/>
          <w:szCs w:val="24"/>
          <w:lang w:val="hy-AM"/>
        </w:rPr>
      </w:pPr>
    </w:p>
    <w:p w14:paraId="01BD19AD" w14:textId="4E8EC369" w:rsidR="00927C52" w:rsidRDefault="00927C52" w:rsidP="00091EBC">
      <w:pPr>
        <w:pStyle w:val="BodyTextIndent3"/>
        <w:spacing w:line="240" w:lineRule="auto"/>
        <w:jc w:val="right"/>
        <w:rPr>
          <w:rFonts w:ascii="GHEA Grapalat" w:hAnsi="GHEA Grapalat"/>
          <w:szCs w:val="24"/>
          <w:lang w:val="hy-AM"/>
        </w:rPr>
      </w:pPr>
    </w:p>
    <w:p w14:paraId="55EB6A83" w14:textId="43620C7D" w:rsidR="00927C52" w:rsidRDefault="00927C52" w:rsidP="00091EBC">
      <w:pPr>
        <w:pStyle w:val="BodyTextIndent3"/>
        <w:spacing w:line="240" w:lineRule="auto"/>
        <w:jc w:val="right"/>
        <w:rPr>
          <w:rFonts w:ascii="GHEA Grapalat" w:hAnsi="GHEA Grapalat"/>
          <w:szCs w:val="24"/>
          <w:lang w:val="hy-AM"/>
        </w:rPr>
      </w:pPr>
    </w:p>
    <w:p w14:paraId="2385FCA4" w14:textId="6639E243" w:rsidR="00927C52" w:rsidRDefault="00927C52" w:rsidP="00091EBC">
      <w:pPr>
        <w:pStyle w:val="BodyTextIndent3"/>
        <w:spacing w:line="240" w:lineRule="auto"/>
        <w:jc w:val="right"/>
        <w:rPr>
          <w:rFonts w:ascii="GHEA Grapalat" w:hAnsi="GHEA Grapalat"/>
          <w:szCs w:val="24"/>
          <w:lang w:val="hy-AM"/>
        </w:rPr>
      </w:pPr>
    </w:p>
    <w:p w14:paraId="55AA1781" w14:textId="795490AB" w:rsidR="00927C52" w:rsidRDefault="00927C52" w:rsidP="00091EBC">
      <w:pPr>
        <w:pStyle w:val="BodyTextIndent3"/>
        <w:spacing w:line="240" w:lineRule="auto"/>
        <w:jc w:val="right"/>
        <w:rPr>
          <w:rFonts w:ascii="GHEA Grapalat" w:hAnsi="GHEA Grapalat"/>
          <w:szCs w:val="24"/>
          <w:lang w:val="hy-AM"/>
        </w:rPr>
      </w:pPr>
    </w:p>
    <w:p w14:paraId="3C3EE409" w14:textId="53BF071C" w:rsidR="00927C52" w:rsidRDefault="00927C52" w:rsidP="00091EBC">
      <w:pPr>
        <w:pStyle w:val="BodyTextIndent3"/>
        <w:spacing w:line="240" w:lineRule="auto"/>
        <w:jc w:val="right"/>
        <w:rPr>
          <w:rFonts w:ascii="GHEA Grapalat" w:hAnsi="GHEA Grapalat"/>
          <w:szCs w:val="24"/>
          <w:lang w:val="hy-AM"/>
        </w:rPr>
      </w:pPr>
    </w:p>
    <w:p w14:paraId="62808ED8" w14:textId="78F4CDDB" w:rsidR="00927C52" w:rsidRDefault="00927C52" w:rsidP="00091EBC">
      <w:pPr>
        <w:pStyle w:val="BodyTextIndent3"/>
        <w:spacing w:line="240" w:lineRule="auto"/>
        <w:jc w:val="right"/>
        <w:rPr>
          <w:rFonts w:ascii="GHEA Grapalat" w:hAnsi="GHEA Grapalat"/>
          <w:szCs w:val="24"/>
          <w:lang w:val="hy-AM"/>
        </w:rPr>
      </w:pPr>
    </w:p>
    <w:p w14:paraId="628A3F25" w14:textId="6CA5608E" w:rsidR="00927C52" w:rsidRDefault="00927C52" w:rsidP="00091EBC">
      <w:pPr>
        <w:pStyle w:val="BodyTextIndent3"/>
        <w:spacing w:line="240" w:lineRule="auto"/>
        <w:jc w:val="right"/>
        <w:rPr>
          <w:rFonts w:ascii="GHEA Grapalat" w:hAnsi="GHEA Grapalat"/>
          <w:szCs w:val="24"/>
          <w:lang w:val="hy-AM"/>
        </w:rPr>
      </w:pPr>
    </w:p>
    <w:p w14:paraId="1F7619EE" w14:textId="10CD7A22" w:rsidR="00927C52" w:rsidRDefault="00927C52" w:rsidP="00091EBC">
      <w:pPr>
        <w:pStyle w:val="BodyTextIndent3"/>
        <w:spacing w:line="240" w:lineRule="auto"/>
        <w:jc w:val="right"/>
        <w:rPr>
          <w:rFonts w:ascii="GHEA Grapalat" w:hAnsi="GHEA Grapalat"/>
          <w:szCs w:val="24"/>
          <w:lang w:val="hy-AM"/>
        </w:rPr>
      </w:pPr>
    </w:p>
    <w:p w14:paraId="35D32672" w14:textId="0076B0D2" w:rsidR="00927C52" w:rsidRDefault="00927C52" w:rsidP="00091EBC">
      <w:pPr>
        <w:pStyle w:val="BodyTextIndent3"/>
        <w:spacing w:line="240" w:lineRule="auto"/>
        <w:jc w:val="right"/>
        <w:rPr>
          <w:rFonts w:ascii="GHEA Grapalat" w:hAnsi="GHEA Grapalat"/>
          <w:szCs w:val="24"/>
          <w:lang w:val="hy-AM"/>
        </w:rPr>
      </w:pPr>
    </w:p>
    <w:p w14:paraId="646A0DC0" w14:textId="539E780F" w:rsidR="00927C52" w:rsidRDefault="00927C52" w:rsidP="00091EBC">
      <w:pPr>
        <w:pStyle w:val="BodyTextIndent3"/>
        <w:spacing w:line="240" w:lineRule="auto"/>
        <w:jc w:val="right"/>
        <w:rPr>
          <w:rFonts w:ascii="GHEA Grapalat" w:hAnsi="GHEA Grapalat"/>
          <w:szCs w:val="24"/>
          <w:lang w:val="hy-AM"/>
        </w:rPr>
      </w:pPr>
    </w:p>
    <w:p w14:paraId="0170BFAE" w14:textId="5D761CB9" w:rsidR="00927C52" w:rsidRDefault="00927C52" w:rsidP="00091EBC">
      <w:pPr>
        <w:pStyle w:val="BodyTextIndent3"/>
        <w:spacing w:line="240" w:lineRule="auto"/>
        <w:jc w:val="right"/>
        <w:rPr>
          <w:rFonts w:ascii="GHEA Grapalat" w:hAnsi="GHEA Grapalat"/>
          <w:szCs w:val="24"/>
          <w:lang w:val="hy-AM"/>
        </w:rPr>
      </w:pPr>
    </w:p>
    <w:p w14:paraId="1738CCFD" w14:textId="791CB470" w:rsidR="00927C52" w:rsidRDefault="00927C52" w:rsidP="00091EBC">
      <w:pPr>
        <w:pStyle w:val="BodyTextIndent3"/>
        <w:spacing w:line="240" w:lineRule="auto"/>
        <w:jc w:val="right"/>
        <w:rPr>
          <w:rFonts w:ascii="GHEA Grapalat" w:hAnsi="GHEA Grapalat"/>
          <w:szCs w:val="24"/>
          <w:lang w:val="hy-AM"/>
        </w:rPr>
      </w:pPr>
    </w:p>
    <w:p w14:paraId="5D43252C" w14:textId="73F5E5D1" w:rsidR="00927C52" w:rsidRDefault="00927C52" w:rsidP="00091EBC">
      <w:pPr>
        <w:pStyle w:val="BodyTextIndent3"/>
        <w:spacing w:line="240" w:lineRule="auto"/>
        <w:jc w:val="right"/>
        <w:rPr>
          <w:rFonts w:ascii="GHEA Grapalat" w:hAnsi="GHEA Grapalat"/>
          <w:szCs w:val="24"/>
          <w:lang w:val="hy-AM"/>
        </w:rPr>
      </w:pPr>
    </w:p>
    <w:p w14:paraId="3B7E8527" w14:textId="7FC6F751" w:rsidR="00927C52" w:rsidRDefault="00927C52" w:rsidP="00091EBC">
      <w:pPr>
        <w:pStyle w:val="BodyTextIndent3"/>
        <w:spacing w:line="240" w:lineRule="auto"/>
        <w:jc w:val="right"/>
        <w:rPr>
          <w:rFonts w:ascii="GHEA Grapalat" w:hAnsi="GHEA Grapalat"/>
          <w:szCs w:val="24"/>
          <w:lang w:val="hy-AM"/>
        </w:rPr>
      </w:pPr>
    </w:p>
    <w:p w14:paraId="0F0AC994" w14:textId="2BE3DCA7" w:rsidR="00927C52" w:rsidRDefault="00927C52" w:rsidP="00091EBC">
      <w:pPr>
        <w:pStyle w:val="BodyTextIndent3"/>
        <w:spacing w:line="240" w:lineRule="auto"/>
        <w:jc w:val="right"/>
        <w:rPr>
          <w:rFonts w:ascii="GHEA Grapalat" w:hAnsi="GHEA Grapalat"/>
          <w:szCs w:val="24"/>
          <w:lang w:val="hy-AM"/>
        </w:rPr>
      </w:pPr>
    </w:p>
    <w:p w14:paraId="5F94BABF" w14:textId="67CD278C" w:rsidR="00927C52" w:rsidRDefault="00927C52" w:rsidP="00091EBC">
      <w:pPr>
        <w:pStyle w:val="BodyTextIndent3"/>
        <w:spacing w:line="240" w:lineRule="auto"/>
        <w:jc w:val="right"/>
        <w:rPr>
          <w:rFonts w:ascii="GHEA Grapalat" w:hAnsi="GHEA Grapalat"/>
          <w:szCs w:val="24"/>
          <w:lang w:val="hy-AM"/>
        </w:rPr>
      </w:pPr>
    </w:p>
    <w:p w14:paraId="447310DB" w14:textId="0D5A8A16" w:rsidR="00927C52" w:rsidRDefault="00927C52" w:rsidP="00091EBC">
      <w:pPr>
        <w:pStyle w:val="BodyTextIndent3"/>
        <w:spacing w:line="240" w:lineRule="auto"/>
        <w:jc w:val="right"/>
        <w:rPr>
          <w:rFonts w:ascii="GHEA Grapalat" w:hAnsi="GHEA Grapalat"/>
          <w:szCs w:val="24"/>
          <w:lang w:val="hy-AM"/>
        </w:rPr>
      </w:pPr>
    </w:p>
    <w:p w14:paraId="65703060" w14:textId="1BFCD088" w:rsidR="00927C52" w:rsidRDefault="00927C52" w:rsidP="00091EBC">
      <w:pPr>
        <w:pStyle w:val="BodyTextIndent3"/>
        <w:spacing w:line="240" w:lineRule="auto"/>
        <w:jc w:val="right"/>
        <w:rPr>
          <w:rFonts w:ascii="GHEA Grapalat" w:hAnsi="GHEA Grapalat"/>
          <w:szCs w:val="24"/>
          <w:lang w:val="hy-AM"/>
        </w:rPr>
      </w:pPr>
    </w:p>
    <w:p w14:paraId="4CD8BC56" w14:textId="31BDFB4C" w:rsidR="00927C52" w:rsidRDefault="00927C52" w:rsidP="00091EBC">
      <w:pPr>
        <w:pStyle w:val="BodyTextIndent3"/>
        <w:spacing w:line="240" w:lineRule="auto"/>
        <w:jc w:val="right"/>
        <w:rPr>
          <w:rFonts w:ascii="GHEA Grapalat" w:hAnsi="GHEA Grapalat"/>
          <w:szCs w:val="24"/>
          <w:lang w:val="hy-AM"/>
        </w:rPr>
      </w:pPr>
    </w:p>
    <w:p w14:paraId="605E5418" w14:textId="1DCD137C" w:rsidR="00927C52" w:rsidRDefault="00927C52" w:rsidP="00091EBC">
      <w:pPr>
        <w:pStyle w:val="BodyTextIndent3"/>
        <w:spacing w:line="240" w:lineRule="auto"/>
        <w:jc w:val="right"/>
        <w:rPr>
          <w:rFonts w:ascii="GHEA Grapalat" w:hAnsi="GHEA Grapalat"/>
          <w:szCs w:val="24"/>
          <w:lang w:val="hy-AM"/>
        </w:rPr>
      </w:pPr>
    </w:p>
    <w:p w14:paraId="5F712BB3" w14:textId="13A65FF3" w:rsidR="00927C52" w:rsidRDefault="00927C52" w:rsidP="00091EBC">
      <w:pPr>
        <w:pStyle w:val="BodyTextIndent3"/>
        <w:spacing w:line="240" w:lineRule="auto"/>
        <w:jc w:val="right"/>
        <w:rPr>
          <w:rFonts w:ascii="GHEA Grapalat" w:hAnsi="GHEA Grapalat"/>
          <w:szCs w:val="24"/>
          <w:lang w:val="hy-AM"/>
        </w:rPr>
      </w:pPr>
    </w:p>
    <w:p w14:paraId="70BBB2A9" w14:textId="6BC1DEE0" w:rsidR="00927C52" w:rsidRDefault="00927C52" w:rsidP="00091EBC">
      <w:pPr>
        <w:pStyle w:val="BodyTextIndent3"/>
        <w:spacing w:line="240" w:lineRule="auto"/>
        <w:jc w:val="right"/>
        <w:rPr>
          <w:rFonts w:ascii="GHEA Grapalat" w:hAnsi="GHEA Grapalat"/>
          <w:szCs w:val="24"/>
          <w:lang w:val="hy-AM"/>
        </w:rPr>
      </w:pPr>
    </w:p>
    <w:p w14:paraId="07901D5B" w14:textId="3EC2E7C7" w:rsidR="00927C52" w:rsidRDefault="00927C52" w:rsidP="00091EBC">
      <w:pPr>
        <w:pStyle w:val="BodyTextIndent3"/>
        <w:spacing w:line="240" w:lineRule="auto"/>
        <w:jc w:val="right"/>
        <w:rPr>
          <w:rFonts w:ascii="GHEA Grapalat" w:hAnsi="GHEA Grapalat"/>
          <w:szCs w:val="24"/>
          <w:lang w:val="hy-AM"/>
        </w:rPr>
      </w:pPr>
    </w:p>
    <w:p w14:paraId="56428E37" w14:textId="5256B46A" w:rsidR="00927C52" w:rsidRDefault="00927C52" w:rsidP="00091EBC">
      <w:pPr>
        <w:pStyle w:val="BodyTextIndent3"/>
        <w:spacing w:line="240" w:lineRule="auto"/>
        <w:jc w:val="right"/>
        <w:rPr>
          <w:rFonts w:ascii="GHEA Grapalat" w:hAnsi="GHEA Grapalat"/>
          <w:szCs w:val="24"/>
          <w:lang w:val="hy-AM"/>
        </w:rPr>
      </w:pPr>
    </w:p>
    <w:p w14:paraId="63541794" w14:textId="2C197723" w:rsidR="00927C52" w:rsidRDefault="00927C52" w:rsidP="00091EBC">
      <w:pPr>
        <w:pStyle w:val="BodyTextIndent3"/>
        <w:spacing w:line="240" w:lineRule="auto"/>
        <w:jc w:val="right"/>
        <w:rPr>
          <w:rFonts w:ascii="GHEA Grapalat" w:hAnsi="GHEA Grapalat"/>
          <w:szCs w:val="24"/>
          <w:lang w:val="hy-AM"/>
        </w:rPr>
      </w:pPr>
    </w:p>
    <w:p w14:paraId="67FC428B" w14:textId="5391BD9D" w:rsidR="00927C52" w:rsidRDefault="00927C52" w:rsidP="00091EBC">
      <w:pPr>
        <w:pStyle w:val="BodyTextIndent3"/>
        <w:spacing w:line="240" w:lineRule="auto"/>
        <w:jc w:val="right"/>
        <w:rPr>
          <w:rFonts w:ascii="GHEA Grapalat" w:hAnsi="GHEA Grapalat"/>
          <w:szCs w:val="24"/>
          <w:lang w:val="hy-AM"/>
        </w:rPr>
      </w:pPr>
    </w:p>
    <w:p w14:paraId="19241830" w14:textId="18C0AF59" w:rsidR="00927C52" w:rsidRDefault="00927C52" w:rsidP="00091EBC">
      <w:pPr>
        <w:pStyle w:val="BodyTextIndent3"/>
        <w:spacing w:line="240" w:lineRule="auto"/>
        <w:jc w:val="right"/>
        <w:rPr>
          <w:rFonts w:ascii="GHEA Grapalat" w:hAnsi="GHEA Grapalat"/>
          <w:szCs w:val="24"/>
          <w:lang w:val="hy-AM"/>
        </w:rPr>
      </w:pPr>
    </w:p>
    <w:p w14:paraId="3313AEDE" w14:textId="152843B5" w:rsidR="00927C52" w:rsidRDefault="00927C52" w:rsidP="00091EBC">
      <w:pPr>
        <w:pStyle w:val="BodyTextIndent3"/>
        <w:spacing w:line="240" w:lineRule="auto"/>
        <w:jc w:val="right"/>
        <w:rPr>
          <w:rFonts w:ascii="GHEA Grapalat" w:hAnsi="GHEA Grapalat"/>
          <w:szCs w:val="24"/>
          <w:lang w:val="hy-AM"/>
        </w:rPr>
      </w:pPr>
    </w:p>
    <w:p w14:paraId="44BA2E0D" w14:textId="35858483" w:rsidR="00927C52" w:rsidRDefault="00927C52" w:rsidP="00091EBC">
      <w:pPr>
        <w:pStyle w:val="BodyTextIndent3"/>
        <w:spacing w:line="240" w:lineRule="auto"/>
        <w:jc w:val="right"/>
        <w:rPr>
          <w:rFonts w:ascii="GHEA Grapalat" w:hAnsi="GHEA Grapalat"/>
          <w:szCs w:val="24"/>
          <w:lang w:val="hy-AM"/>
        </w:rPr>
      </w:pPr>
    </w:p>
    <w:p w14:paraId="5E395C9F" w14:textId="59A32118" w:rsidR="00927C52" w:rsidRDefault="00927C52" w:rsidP="00091EBC">
      <w:pPr>
        <w:pStyle w:val="BodyTextIndent3"/>
        <w:spacing w:line="240" w:lineRule="auto"/>
        <w:jc w:val="right"/>
        <w:rPr>
          <w:rFonts w:ascii="GHEA Grapalat" w:hAnsi="GHEA Grapalat"/>
          <w:szCs w:val="24"/>
          <w:lang w:val="hy-AM"/>
        </w:rPr>
      </w:pPr>
    </w:p>
    <w:p w14:paraId="62396DAF" w14:textId="5031B5DB" w:rsidR="00927C52" w:rsidRDefault="00927C52" w:rsidP="00091EBC">
      <w:pPr>
        <w:pStyle w:val="BodyTextIndent3"/>
        <w:spacing w:line="240" w:lineRule="auto"/>
        <w:jc w:val="right"/>
        <w:rPr>
          <w:rFonts w:ascii="GHEA Grapalat" w:hAnsi="GHEA Grapalat"/>
          <w:szCs w:val="24"/>
          <w:lang w:val="hy-AM"/>
        </w:rPr>
      </w:pPr>
    </w:p>
    <w:p w14:paraId="1E1A5FE3" w14:textId="74DD4C52" w:rsidR="00927C52" w:rsidRDefault="00927C52" w:rsidP="00091EBC">
      <w:pPr>
        <w:pStyle w:val="BodyTextIndent3"/>
        <w:spacing w:line="240" w:lineRule="auto"/>
        <w:jc w:val="right"/>
        <w:rPr>
          <w:rFonts w:ascii="GHEA Grapalat" w:hAnsi="GHEA Grapalat"/>
          <w:szCs w:val="24"/>
          <w:lang w:val="hy-AM"/>
        </w:rPr>
      </w:pPr>
    </w:p>
    <w:p w14:paraId="68C5E338" w14:textId="0AAAB7E2" w:rsidR="00927C52" w:rsidRDefault="00927C52" w:rsidP="00091EBC">
      <w:pPr>
        <w:pStyle w:val="BodyTextIndent3"/>
        <w:spacing w:line="240" w:lineRule="auto"/>
        <w:jc w:val="right"/>
        <w:rPr>
          <w:rFonts w:ascii="GHEA Grapalat" w:hAnsi="GHEA Grapalat"/>
          <w:szCs w:val="24"/>
          <w:lang w:val="hy-AM"/>
        </w:rPr>
      </w:pPr>
    </w:p>
    <w:p w14:paraId="525D1917" w14:textId="589865D7" w:rsidR="00927C52" w:rsidRDefault="00927C52" w:rsidP="00091EBC">
      <w:pPr>
        <w:pStyle w:val="BodyTextIndent3"/>
        <w:spacing w:line="240" w:lineRule="auto"/>
        <w:jc w:val="right"/>
        <w:rPr>
          <w:rFonts w:ascii="GHEA Grapalat" w:hAnsi="GHEA Grapalat"/>
          <w:szCs w:val="24"/>
          <w:lang w:val="hy-AM"/>
        </w:rPr>
      </w:pPr>
    </w:p>
    <w:p w14:paraId="6987C4D1" w14:textId="77777777" w:rsidR="00927C52" w:rsidRDefault="00927C52" w:rsidP="00091EBC">
      <w:pPr>
        <w:pStyle w:val="BodyTextIndent3"/>
        <w:spacing w:line="240" w:lineRule="auto"/>
        <w:jc w:val="right"/>
        <w:rPr>
          <w:rFonts w:ascii="GHEA Grapalat" w:hAnsi="GHEA Grapalat"/>
          <w:szCs w:val="24"/>
          <w:lang w:val="hy-AM"/>
        </w:rPr>
      </w:pPr>
    </w:p>
    <w:p w14:paraId="7C37E7CE" w14:textId="07C4D1AF" w:rsidR="005C432A" w:rsidRDefault="005C432A" w:rsidP="00091EBC">
      <w:pPr>
        <w:pStyle w:val="BodyTextIndent3"/>
        <w:spacing w:line="240" w:lineRule="auto"/>
        <w:jc w:val="right"/>
        <w:rPr>
          <w:rFonts w:ascii="GHEA Grapalat" w:hAnsi="GHEA Grapalat"/>
          <w:szCs w:val="24"/>
          <w:lang w:val="hy-AM"/>
        </w:rPr>
      </w:pPr>
    </w:p>
    <w:p w14:paraId="24ACE631" w14:textId="77777777" w:rsidR="005C432A" w:rsidRPr="0093002B" w:rsidRDefault="005C432A" w:rsidP="00091EBC">
      <w:pPr>
        <w:pStyle w:val="BodyTextIndent3"/>
        <w:spacing w:line="240" w:lineRule="auto"/>
        <w:jc w:val="right"/>
        <w:rPr>
          <w:rFonts w:ascii="GHEA Grapalat" w:hAnsi="GHEA Grapalat"/>
          <w:szCs w:val="24"/>
          <w:lang w:val="hy-AM"/>
        </w:rPr>
      </w:pPr>
    </w:p>
    <w:p w14:paraId="7C165D5A" w14:textId="77777777" w:rsidR="00631658" w:rsidRPr="0093002B" w:rsidRDefault="00631658" w:rsidP="00631658">
      <w:pPr>
        <w:jc w:val="right"/>
        <w:rPr>
          <w:rFonts w:ascii="GHEA Grapalat" w:hAnsi="GHEA Grapalat" w:cs="GHEA Grapalat"/>
          <w:i/>
          <w:sz w:val="18"/>
          <w:szCs w:val="18"/>
          <w:lang w:val="hy-AM"/>
        </w:rPr>
      </w:pPr>
    </w:p>
    <w:p w14:paraId="062A126A" w14:textId="77777777" w:rsidR="0006003D" w:rsidRDefault="0006003D" w:rsidP="00631658">
      <w:pPr>
        <w:pStyle w:val="BodyTextIndent3"/>
        <w:spacing w:line="240" w:lineRule="auto"/>
        <w:jc w:val="right"/>
        <w:rPr>
          <w:rFonts w:ascii="GHEA Grapalat" w:hAnsi="GHEA Grapalat" w:cs="Sylfaen"/>
          <w:b/>
          <w:lang w:val="hy-AM"/>
        </w:rPr>
      </w:pPr>
    </w:p>
    <w:p w14:paraId="05CE6631" w14:textId="77777777" w:rsidR="0006003D" w:rsidRDefault="0006003D" w:rsidP="00631658">
      <w:pPr>
        <w:pStyle w:val="BodyTextIndent3"/>
        <w:spacing w:line="240" w:lineRule="auto"/>
        <w:jc w:val="right"/>
        <w:rPr>
          <w:rFonts w:ascii="GHEA Grapalat" w:hAnsi="GHEA Grapalat" w:cs="Sylfaen"/>
          <w:b/>
          <w:lang w:val="hy-AM"/>
        </w:rPr>
      </w:pPr>
    </w:p>
    <w:p w14:paraId="7301E59F" w14:textId="77777777" w:rsidR="0006003D" w:rsidRDefault="0006003D" w:rsidP="00631658">
      <w:pPr>
        <w:pStyle w:val="BodyTextIndent3"/>
        <w:spacing w:line="240" w:lineRule="auto"/>
        <w:jc w:val="right"/>
        <w:rPr>
          <w:rFonts w:ascii="GHEA Grapalat" w:hAnsi="GHEA Grapalat" w:cs="Sylfaen"/>
          <w:b/>
          <w:lang w:val="hy-AM"/>
        </w:rPr>
      </w:pPr>
    </w:p>
    <w:p w14:paraId="38819D4D" w14:textId="77777777" w:rsidR="008D2826" w:rsidRPr="00631658" w:rsidRDefault="008D2826" w:rsidP="008D2826">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lastRenderedPageBreak/>
        <w:t>Հավելված 5.1</w:t>
      </w:r>
    </w:p>
    <w:p w14:paraId="5F7C702F" w14:textId="637B9D17" w:rsidR="008D2826" w:rsidRPr="00631658" w:rsidRDefault="008D2826" w:rsidP="008D2826">
      <w:pPr>
        <w:pStyle w:val="BodyTextIndent3"/>
        <w:spacing w:line="240" w:lineRule="auto"/>
        <w:jc w:val="right"/>
        <w:rPr>
          <w:rFonts w:ascii="GHEA Grapalat" w:hAnsi="GHEA Grapalat" w:cs="Sylfaen"/>
          <w:b/>
          <w:lang w:val="hy-AM"/>
        </w:rPr>
      </w:pPr>
      <w:r w:rsidRPr="00EF1E0E">
        <w:rPr>
          <w:rFonts w:ascii="GHEA Grapalat" w:hAnsi="GHEA Grapalat" w:cs="Sylfaen"/>
          <w:b/>
          <w:lang w:val="hy-AM"/>
        </w:rPr>
        <w:t>«</w:t>
      </w:r>
      <w:r>
        <w:rPr>
          <w:rFonts w:ascii="GHEA Grapalat" w:hAnsi="GHEA Grapalat" w:cs="Sylfaen"/>
          <w:b/>
          <w:lang w:val="hy-AM"/>
        </w:rPr>
        <w:t>ԵՔ-ԲՄԱՇՁԲ-</w:t>
      </w:r>
      <w:r w:rsidR="00AE67EB">
        <w:rPr>
          <w:rFonts w:ascii="GHEA Grapalat" w:hAnsi="GHEA Grapalat" w:cs="Sylfaen"/>
          <w:b/>
          <w:lang w:val="hy-AM"/>
        </w:rPr>
        <w:t>26/13</w:t>
      </w:r>
      <w:r w:rsidRPr="00EF1E0E">
        <w:rPr>
          <w:rFonts w:ascii="GHEA Grapalat" w:hAnsi="GHEA Grapalat" w:cs="Sylfaen"/>
          <w:b/>
          <w:lang w:val="hy-AM"/>
        </w:rPr>
        <w:t>»*</w:t>
      </w:r>
      <w:r w:rsidRPr="00631658">
        <w:rPr>
          <w:rFonts w:ascii="GHEA Grapalat" w:hAnsi="GHEA Grapalat" w:cs="Sylfaen"/>
          <w:b/>
          <w:lang w:val="hy-AM"/>
        </w:rPr>
        <w:t xml:space="preserve">  ծածկագրով</w:t>
      </w:r>
    </w:p>
    <w:p w14:paraId="43E8936A" w14:textId="77777777" w:rsidR="008D2826" w:rsidRPr="00631658" w:rsidRDefault="008D2826" w:rsidP="008D2826">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Pr="00631658">
        <w:rPr>
          <w:rFonts w:ascii="GHEA Grapalat" w:hAnsi="GHEA Grapalat" w:cs="Sylfaen"/>
          <w:b/>
          <w:lang w:val="hy-AM"/>
        </w:rPr>
        <w:t>ի հրավերի</w:t>
      </w:r>
    </w:p>
    <w:p w14:paraId="4C6C2944"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6C77F4C9"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Pr="0093002B">
        <w:rPr>
          <w:rFonts w:ascii="GHEA Grapalat" w:hAnsi="GHEA Grapalat" w:cs="GHEA Grapalat"/>
          <w:b/>
          <w:sz w:val="18"/>
          <w:szCs w:val="18"/>
          <w:lang w:val="hy-AM"/>
        </w:rPr>
        <w:t xml:space="preserve">         (պայմանագրի ապահովում)</w:t>
      </w:r>
    </w:p>
    <w:p w14:paraId="50F6B01D" w14:textId="77777777" w:rsidR="008D2826" w:rsidRPr="0093002B" w:rsidRDefault="008D2826" w:rsidP="008D2826">
      <w:pPr>
        <w:rPr>
          <w:rFonts w:ascii="GHEA Grapalat" w:hAnsi="GHEA Grapalat" w:cs="GHEA Grapalat"/>
          <w:b/>
          <w:sz w:val="20"/>
          <w:szCs w:val="20"/>
          <w:lang w:val="hy-AM"/>
        </w:rPr>
      </w:pPr>
    </w:p>
    <w:p w14:paraId="22CF345C" w14:textId="77777777" w:rsidR="008D2826" w:rsidRPr="0093002B" w:rsidRDefault="008D2826" w:rsidP="008D2826">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02186F83" w14:textId="77777777" w:rsidR="008D2826" w:rsidRPr="0093002B" w:rsidRDefault="008D2826" w:rsidP="008D2826">
      <w:pPr>
        <w:rPr>
          <w:rFonts w:ascii="GHEA Grapalat" w:hAnsi="GHEA Grapalat" w:cs="GHEA Grapalat"/>
          <w:sz w:val="20"/>
          <w:szCs w:val="20"/>
          <w:lang w:val="hy-AM"/>
        </w:rPr>
      </w:pPr>
    </w:p>
    <w:p w14:paraId="7E7AB001" w14:textId="77777777" w:rsidR="008D2826" w:rsidRPr="0093002B" w:rsidRDefault="008D2826" w:rsidP="008D2826">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43BF1824" w14:textId="77777777" w:rsidR="008D2826" w:rsidRPr="0093002B" w:rsidRDefault="008D2826" w:rsidP="008D2826">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50DFEB6" w14:textId="77777777" w:rsidR="008D2826" w:rsidRPr="0093002B" w:rsidRDefault="008D2826" w:rsidP="008D2826">
      <w:pPr>
        <w:ind w:firstLine="708"/>
        <w:jc w:val="both"/>
        <w:rPr>
          <w:rFonts w:ascii="GHEA Grapalat" w:hAnsi="GHEA Grapalat" w:cs="GHEA Grapalat"/>
          <w:sz w:val="20"/>
          <w:szCs w:val="20"/>
          <w:lang w:val="hy-AM"/>
        </w:rPr>
      </w:pPr>
    </w:p>
    <w:p w14:paraId="54F15998" w14:textId="77777777" w:rsidR="008D2826" w:rsidRPr="0093002B" w:rsidRDefault="008D2826" w:rsidP="008D2826">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 Համաձայնության առարկան</w:t>
      </w:r>
    </w:p>
    <w:p w14:paraId="4A06EF04" w14:textId="77777777" w:rsidR="008D2826" w:rsidRPr="0093002B" w:rsidRDefault="008D2826" w:rsidP="008D2826">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070C3B48"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1.1 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7B4AEFED"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04E34ED6" w14:textId="77777777" w:rsidR="008D2826" w:rsidRPr="0093002B" w:rsidRDefault="008D2826" w:rsidP="008D2826">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1F542569"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7A2BF36D"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32684FA"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7C81F58"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3675979"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3EE05418"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F06EE17" w14:textId="77777777" w:rsidR="008D2826" w:rsidRPr="0093002B" w:rsidRDefault="008D2826" w:rsidP="008D2826">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7E8CC3D"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08EFF883"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 Պատվիրատուն Վճարող բանկին կարող է ներկայացնել այլ լրացուցիչ փաստաթղթեր:</w:t>
      </w:r>
    </w:p>
    <w:p w14:paraId="791D5D7A" w14:textId="77777777" w:rsidR="008D2826" w:rsidRPr="0093002B" w:rsidRDefault="008D2826" w:rsidP="008D2826">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69811BF" w14:textId="77777777" w:rsidR="008D2826" w:rsidRPr="0093002B" w:rsidRDefault="008D2826" w:rsidP="008D2826">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Վճարող</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բանկը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վճարման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պահանջագիրը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ստանալուց</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հետո</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2 (</w:t>
      </w:r>
      <w:proofErr w:type="spellStart"/>
      <w:r w:rsidRPr="0093002B">
        <w:rPr>
          <w:rFonts w:ascii="GHEA Grapalat" w:hAnsi="GHEA Grapalat" w:cs="GHEA Grapalat"/>
          <w:sz w:val="20"/>
          <w:szCs w:val="20"/>
        </w:rPr>
        <w:t>երկու</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օրվա</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ընթացքում</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պետք</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տեղեկացնի</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Պատվիրատուին</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գրավոր</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ձևով</w:t>
      </w:r>
      <w:proofErr w:type="spellEnd"/>
      <w:r w:rsidRPr="0093002B">
        <w:rPr>
          <w:rFonts w:ascii="GHEA Grapalat" w:hAnsi="GHEA Grapalat" w:cs="GHEA Grapalat"/>
          <w:sz w:val="20"/>
          <w:szCs w:val="20"/>
          <w:lang w:val="pt-BR"/>
        </w:rPr>
        <w:t>:</w:t>
      </w:r>
    </w:p>
    <w:p w14:paraId="42EDB31D" w14:textId="77777777" w:rsidR="008D2826" w:rsidRPr="0093002B" w:rsidRDefault="008D2826" w:rsidP="008D2826">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3FD3A93" w14:textId="77777777" w:rsidR="008D2826" w:rsidRPr="0093002B" w:rsidRDefault="008D2826" w:rsidP="008D2826">
      <w:pPr>
        <w:jc w:val="both"/>
        <w:rPr>
          <w:rFonts w:ascii="GHEA Grapalat" w:hAnsi="GHEA Grapalat" w:cs="GHEA Grapalat"/>
          <w:sz w:val="20"/>
          <w:szCs w:val="20"/>
          <w:lang w:val="hy-AM"/>
        </w:rPr>
      </w:pPr>
    </w:p>
    <w:p w14:paraId="14BCE77B" w14:textId="77777777" w:rsidR="008D2826" w:rsidRPr="0093002B" w:rsidRDefault="008D2826" w:rsidP="008D2826">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t>2. Այլ պայմաններ</w:t>
      </w:r>
    </w:p>
    <w:p w14:paraId="2E091780"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DD75DB9"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A333BFA"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A90C162" w14:textId="77777777" w:rsidR="008D2826" w:rsidRPr="0093002B" w:rsidDel="00A13215"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57A517"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365510E" w14:textId="77777777" w:rsidR="008D2826" w:rsidRPr="0093002B" w:rsidRDefault="008D2826" w:rsidP="008D2826">
      <w:pPr>
        <w:ind w:firstLine="567"/>
        <w:jc w:val="both"/>
        <w:rPr>
          <w:rFonts w:ascii="GHEA Grapalat" w:hAnsi="GHEA Grapalat" w:cs="GHEA Grapalat"/>
          <w:sz w:val="20"/>
          <w:szCs w:val="20"/>
          <w:lang w:val="hy-AM"/>
        </w:rPr>
      </w:pPr>
    </w:p>
    <w:p w14:paraId="60E33690" w14:textId="77777777" w:rsidR="008D2826" w:rsidRPr="0093002B" w:rsidRDefault="008D2826" w:rsidP="008D2826">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07B12029" w14:textId="77777777" w:rsidR="008D2826" w:rsidRPr="0093002B" w:rsidRDefault="008D2826" w:rsidP="008D2826">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312B8350"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6D59534D"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6DD9681"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4DE38B22"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2D5D8100"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772ABB2F"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3D5BE047"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08B7D458"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0F59F190"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0894E0A1"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27A469F"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37F41C33"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Կ.Տ</w:t>
      </w:r>
    </w:p>
    <w:p w14:paraId="2AEAB396" w14:textId="77777777" w:rsidR="008D2826" w:rsidRPr="0093002B" w:rsidRDefault="008D2826" w:rsidP="008D2826">
      <w:pPr>
        <w:jc w:val="both"/>
        <w:rPr>
          <w:rFonts w:ascii="GHEA Grapalat" w:hAnsi="GHEA Grapalat"/>
          <w:sz w:val="20"/>
          <w:szCs w:val="20"/>
          <w:lang w:val="hy-AM"/>
        </w:rPr>
      </w:pPr>
    </w:p>
    <w:p w14:paraId="08F839EB"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35D2973B" w14:textId="77777777" w:rsidR="008D2826" w:rsidRPr="0093002B" w:rsidRDefault="008D2826" w:rsidP="008D2826">
      <w:pPr>
        <w:jc w:val="center"/>
        <w:rPr>
          <w:rFonts w:ascii="GHEA Grapalat" w:hAnsi="GHEA Grapalat" w:cs="GHEA Grapalat"/>
          <w:sz w:val="20"/>
          <w:szCs w:val="20"/>
          <w:lang w:val="hy-AM"/>
        </w:rPr>
      </w:pPr>
    </w:p>
    <w:p w14:paraId="6B008860"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0E7CB1D4"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BEDBAB"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4FE1E2B" w14:textId="77777777" w:rsidR="008D2826" w:rsidRPr="0093002B" w:rsidRDefault="008D2826" w:rsidP="008D2826">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D2826" w:rsidRPr="005E1F72" w14:paraId="464241CA"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D81270" w14:textId="77777777" w:rsidR="008D2826" w:rsidRPr="005E1F72" w:rsidRDefault="008D2826" w:rsidP="00CD796B">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43484314" w14:textId="77777777" w:rsidR="008D2826" w:rsidRPr="005E1F72" w:rsidRDefault="008D2826" w:rsidP="00CD796B">
            <w:pPr>
              <w:jc w:val="center"/>
              <w:rPr>
                <w:rFonts w:ascii="GHEA Grapalat" w:hAnsi="GHEA Grapalat" w:cs="Arial"/>
                <w:bCs/>
                <w:i/>
                <w:sz w:val="20"/>
                <w:szCs w:val="20"/>
              </w:rPr>
            </w:pPr>
          </w:p>
        </w:tc>
      </w:tr>
      <w:tr w:rsidR="008D2826" w:rsidRPr="005E1F72" w14:paraId="715EDF4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E2AEF5"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8D2826" w:rsidRPr="005E1F72" w14:paraId="52E1DCC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8340E"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Ներկայացման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8D2826" w:rsidRPr="005E1F72" w14:paraId="3A1A896E"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F49AF"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w:t>
            </w:r>
            <w:proofErr w:type="spellStart"/>
            <w:r w:rsidRPr="005E1F72">
              <w:rPr>
                <w:rFonts w:ascii="GHEA Grapalat" w:hAnsi="GHEA Grapalat" w:cs="Sylfaen"/>
                <w:sz w:val="20"/>
                <w:szCs w:val="20"/>
              </w:rPr>
              <w:t>Ընկերություն</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w:t>
            </w:r>
          </w:p>
        </w:tc>
      </w:tr>
      <w:tr w:rsidR="008D2826" w:rsidRPr="005E1F72" w14:paraId="394FBFF8"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17060C"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բանկ</w:t>
            </w:r>
            <w:proofErr w:type="spellEnd"/>
            <w:r w:rsidRPr="005E1F72">
              <w:rPr>
                <w:rFonts w:ascii="GHEA Grapalat" w:hAnsi="GHEA Grapalat" w:cs="Sylfaen"/>
                <w:sz w:val="20"/>
                <w:szCs w:val="20"/>
              </w:rPr>
              <w:t>)</w:t>
            </w:r>
            <w:r w:rsidRPr="005E1F72">
              <w:rPr>
                <w:rFonts w:ascii="GHEA Grapalat" w:hAnsi="GHEA Grapalat" w:cs="Arial"/>
                <w:sz w:val="20"/>
                <w:szCs w:val="20"/>
              </w:rPr>
              <w:t>`</w:t>
            </w:r>
          </w:p>
        </w:tc>
      </w:tr>
      <w:tr w:rsidR="008D2826" w:rsidRPr="005E1F72" w14:paraId="47F52170"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845D1E"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w:t>
            </w:r>
          </w:p>
        </w:tc>
      </w:tr>
      <w:tr w:rsidR="008D2826" w:rsidRPr="005E1F72" w14:paraId="731DEBB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0A1DA"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8D2826" w:rsidRPr="005E1F72" w14:paraId="33A4878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E84B7B"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8D2826" w:rsidRPr="005E1F72" w14:paraId="150AE31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EFF15A"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8D2826" w:rsidRPr="005E1F72" w14:paraId="3FEDDD19"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69137" w14:textId="77777777" w:rsidR="008D2826" w:rsidRPr="005E1F72" w:rsidRDefault="008D2826" w:rsidP="00CD796B">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D2826" w:rsidRPr="005E1F72" w14:paraId="159F245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47D410"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8D2826" w:rsidRPr="005E1F72" w14:paraId="12730FB3"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1A567"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w:t>
            </w:r>
            <w:r>
              <w:t xml:space="preserve"> </w:t>
            </w:r>
            <w:r w:rsidRPr="006C0BBF">
              <w:rPr>
                <w:rFonts w:ascii="GHEA Grapalat" w:hAnsi="GHEA Grapalat" w:cs="Arial"/>
                <w:b/>
                <w:sz w:val="20"/>
                <w:szCs w:val="20"/>
                <w:lang w:val="hy-AM"/>
              </w:rPr>
              <w:t>ՀՀ ֆինանսների նախարարության գործառնական վարչություն</w:t>
            </w:r>
          </w:p>
        </w:tc>
      </w:tr>
      <w:tr w:rsidR="008D2826" w:rsidRPr="005E1F72" w14:paraId="795312CB"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2E111B"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8D2826" w:rsidRPr="005E1F72" w14:paraId="713992FD"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4FBB9"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w:t>
            </w:r>
            <w:proofErr w:type="spellStart"/>
            <w:r w:rsidRPr="005E1F72">
              <w:rPr>
                <w:rFonts w:ascii="GHEA Grapalat" w:hAnsi="GHEA Grapalat" w:cs="Sylfaen"/>
                <w:sz w:val="20"/>
                <w:szCs w:val="20"/>
              </w:rPr>
              <w:t>Գումարը</w:t>
            </w:r>
            <w:proofErr w:type="spellEnd"/>
            <w:r w:rsidRPr="005E1F72">
              <w:rPr>
                <w:rFonts w:ascii="GHEA Grapalat" w:hAnsi="GHEA Grapalat" w:cs="Arial"/>
                <w:sz w:val="20"/>
                <w:szCs w:val="20"/>
              </w:rPr>
              <w:t xml:space="preserve"> </w:t>
            </w:r>
            <w:r w:rsidRPr="005E1F72">
              <w:rPr>
                <w:rFonts w:ascii="GHEA Grapalat" w:hAnsi="GHEA Grapalat" w:cs="Arial"/>
                <w:sz w:val="20"/>
                <w:szCs w:val="20"/>
                <w:lang w:val="ru-RU"/>
              </w:rPr>
              <w:t>(</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lang w:val="ru-RU"/>
              </w:rPr>
              <w:t>)</w:t>
            </w:r>
            <w:r w:rsidRPr="005E1F72">
              <w:rPr>
                <w:rFonts w:ascii="GHEA Grapalat" w:hAnsi="GHEA Grapalat" w:cs="Arial"/>
                <w:sz w:val="20"/>
                <w:szCs w:val="20"/>
              </w:rPr>
              <w:t>`</w:t>
            </w:r>
          </w:p>
        </w:tc>
      </w:tr>
      <w:tr w:rsidR="008D2826" w:rsidRPr="005E1F72" w14:paraId="5EA91809"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C8E940"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rPr>
              <w:t>)</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8D2826" w:rsidRPr="005E1F72" w14:paraId="1F35A118"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0BFEAB"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w:t>
            </w:r>
            <w:proofErr w:type="spellStart"/>
            <w:r w:rsidRPr="005E1F72">
              <w:rPr>
                <w:rFonts w:ascii="GHEA Grapalat" w:hAnsi="GHEA Grapalat" w:cs="Sylfaen"/>
                <w:sz w:val="20"/>
                <w:szCs w:val="20"/>
              </w:rPr>
              <w:t>Արժույթը</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կոդով</w:t>
            </w:r>
            <w:proofErr w:type="spellEnd"/>
            <w:r w:rsidRPr="005E1F72">
              <w:rPr>
                <w:rFonts w:ascii="GHEA Grapalat" w:hAnsi="GHEA Grapalat" w:cs="Arial"/>
                <w:sz w:val="20"/>
                <w:szCs w:val="20"/>
              </w:rPr>
              <w:t>)`</w:t>
            </w:r>
          </w:p>
        </w:tc>
      </w:tr>
      <w:tr w:rsidR="008D2826" w:rsidRPr="005E1F72" w14:paraId="12F87812"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71C752" w14:textId="77777777" w:rsidR="008D2826" w:rsidRPr="005E1F72" w:rsidRDefault="008D2826" w:rsidP="00CD796B">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w:t>
            </w:r>
            <w:proofErr w:type="spellStart"/>
            <w:r w:rsidRPr="005E1F72">
              <w:rPr>
                <w:rFonts w:ascii="GHEA Grapalat" w:hAnsi="GHEA Grapalat" w:cs="Sylfaen"/>
                <w:sz w:val="20"/>
                <w:szCs w:val="20"/>
              </w:rPr>
              <w:t>Գործարքի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վճարման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նպատակը</w:t>
            </w:r>
            <w:proofErr w:type="spellEnd"/>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w:t>
            </w:r>
            <w:proofErr w:type="spellStart"/>
            <w:r>
              <w:rPr>
                <w:rFonts w:ascii="GHEA Grapalat" w:hAnsi="GHEA Grapalat" w:cs="Sylfaen"/>
                <w:bCs/>
                <w:i/>
                <w:sz w:val="20"/>
                <w:szCs w:val="20"/>
              </w:rPr>
              <w:t>ա</w:t>
            </w:r>
            <w:r w:rsidRPr="005E1F72">
              <w:rPr>
                <w:rFonts w:ascii="GHEA Grapalat" w:hAnsi="GHEA Grapalat" w:cs="Sylfaen"/>
                <w:bCs/>
                <w:i/>
                <w:sz w:val="20"/>
                <w:szCs w:val="20"/>
              </w:rPr>
              <w:t>պահովմ</w:t>
            </w:r>
            <w:proofErr w:type="spellEnd"/>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8D2826" w:rsidRPr="005E1F72" w14:paraId="1A576483" w14:textId="77777777" w:rsidTr="00CD796B">
        <w:trPr>
          <w:trHeight w:val="20"/>
        </w:trPr>
        <w:tc>
          <w:tcPr>
            <w:tcW w:w="10980" w:type="dxa"/>
            <w:gridSpan w:val="2"/>
            <w:tcBorders>
              <w:top w:val="single" w:sz="4" w:space="0" w:color="auto"/>
              <w:left w:val="single" w:sz="4" w:space="0" w:color="auto"/>
              <w:right w:val="single" w:sz="4" w:space="0" w:color="000000"/>
            </w:tcBorders>
            <w:noWrap/>
            <w:vAlign w:val="bottom"/>
          </w:tcPr>
          <w:p w14:paraId="612317DD"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proofErr w:type="spellStart"/>
            <w:r w:rsidRPr="005E1F72">
              <w:rPr>
                <w:rFonts w:ascii="GHEA Grapalat" w:hAnsi="GHEA Grapalat" w:cs="Sylfaen"/>
                <w:sz w:val="20"/>
                <w:szCs w:val="20"/>
              </w:rPr>
              <w:t>այմանագրի</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ծածկագիրը</w:t>
            </w:r>
            <w:proofErr w:type="spell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tc>
      </w:tr>
      <w:tr w:rsidR="008D2826" w:rsidRPr="005E1F72" w14:paraId="135B8A4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B7A64C"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117367A3" w14:textId="77777777" w:rsidR="008D2826" w:rsidRPr="005E1F72" w:rsidRDefault="008D2826" w:rsidP="00CD796B">
            <w:pPr>
              <w:rPr>
                <w:rFonts w:ascii="GHEA Grapalat" w:hAnsi="GHEA Grapalat" w:cs="Sylfaen"/>
                <w:sz w:val="20"/>
                <w:szCs w:val="20"/>
                <w:lang w:val="ru-RU"/>
              </w:rPr>
            </w:pPr>
          </w:p>
        </w:tc>
      </w:tr>
      <w:tr w:rsidR="008D2826" w:rsidRPr="005E1F72" w14:paraId="6C524A3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D4396E"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proofErr w:type="spellStart"/>
            <w:r w:rsidRPr="005E1F72">
              <w:rPr>
                <w:rFonts w:ascii="GHEA Grapalat" w:hAnsi="GHEA Grapalat" w:cs="Sylfaen"/>
                <w:sz w:val="20"/>
                <w:szCs w:val="20"/>
              </w:rPr>
              <w:t>էջ</w:t>
            </w:r>
            <w:proofErr w:type="spellEnd"/>
          </w:p>
          <w:p w14:paraId="1DAC0BED" w14:textId="77777777" w:rsidR="008D2826" w:rsidRPr="005E1F72" w:rsidRDefault="008D2826" w:rsidP="00CD796B">
            <w:pPr>
              <w:rPr>
                <w:rFonts w:ascii="GHEA Grapalat" w:hAnsi="GHEA Grapalat" w:cs="Sylfaen"/>
                <w:sz w:val="20"/>
                <w:szCs w:val="20"/>
                <w:lang w:val="hy-AM"/>
              </w:rPr>
            </w:pPr>
          </w:p>
        </w:tc>
      </w:tr>
      <w:tr w:rsidR="008D2826" w:rsidRPr="005E1F72" w14:paraId="07D7C1F0"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2BF59531" w14:textId="77777777" w:rsidR="008D2826" w:rsidRPr="005E1F72" w:rsidRDefault="008D2826" w:rsidP="00CD796B">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 xml:space="preserve">ա. </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p>
          <w:p w14:paraId="07694CA6" w14:textId="77777777" w:rsidR="008D2826" w:rsidRPr="005E1F72" w:rsidRDefault="008D2826" w:rsidP="00CD796B">
            <w:pPr>
              <w:rPr>
                <w:rFonts w:ascii="GHEA Grapalat" w:hAnsi="GHEA Grapalat" w:cs="Sylfaen"/>
                <w:sz w:val="20"/>
                <w:szCs w:val="20"/>
              </w:rPr>
            </w:pPr>
          </w:p>
          <w:p w14:paraId="6DAE3998"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4FE46C63" w14:textId="77777777" w:rsidR="008D2826" w:rsidRPr="005E1F72" w:rsidRDefault="008D2826" w:rsidP="00CD796B">
            <w:pPr>
              <w:rPr>
                <w:rFonts w:ascii="GHEA Grapalat" w:hAnsi="GHEA Grapalat" w:cs="Tahoma"/>
                <w:color w:val="000000"/>
                <w:sz w:val="20"/>
                <w:szCs w:val="20"/>
              </w:rPr>
            </w:pPr>
          </w:p>
          <w:p w14:paraId="091EE8A9" w14:textId="77777777" w:rsidR="008D2826" w:rsidRPr="005E1F72" w:rsidRDefault="008D2826" w:rsidP="00CD796B">
            <w:pPr>
              <w:rPr>
                <w:rFonts w:ascii="GHEA Grapalat" w:hAnsi="GHEA Grapalat" w:cs="Sylfaen"/>
                <w:sz w:val="20"/>
                <w:szCs w:val="20"/>
              </w:rPr>
            </w:pPr>
          </w:p>
          <w:p w14:paraId="01D054F2"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0576836" w14:textId="77777777" w:rsidR="008D2826" w:rsidRPr="005E1F72" w:rsidRDefault="008D2826" w:rsidP="00CD796B">
            <w:pPr>
              <w:rPr>
                <w:rFonts w:ascii="GHEA Grapalat" w:hAnsi="GHEA Grapalat" w:cs="Sylfaen"/>
                <w:sz w:val="20"/>
                <w:szCs w:val="20"/>
              </w:rPr>
            </w:pPr>
          </w:p>
          <w:p w14:paraId="24459E1D"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1DCF7563"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Կ.Տ.</w:t>
            </w:r>
          </w:p>
          <w:p w14:paraId="3AD708F1" w14:textId="77777777" w:rsidR="008D2826" w:rsidRPr="005E1F72" w:rsidRDefault="008D2826" w:rsidP="00CD796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67EE54F" w14:textId="77777777" w:rsidR="008D2826" w:rsidRPr="005E1F72" w:rsidRDefault="008D2826" w:rsidP="00CD796B">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r w:rsidRPr="005E1F72">
              <w:rPr>
                <w:rFonts w:ascii="GHEA Grapalat" w:hAnsi="GHEA Grapalat" w:cs="Sylfaen"/>
                <w:sz w:val="20"/>
                <w:szCs w:val="20"/>
              </w:rPr>
              <w:t>`</w:t>
            </w:r>
          </w:p>
          <w:p w14:paraId="2D2FE6C9" w14:textId="77777777" w:rsidR="008D2826" w:rsidRPr="005E1F72" w:rsidRDefault="008D2826" w:rsidP="00CD796B">
            <w:pPr>
              <w:jc w:val="right"/>
              <w:rPr>
                <w:rFonts w:ascii="GHEA Grapalat" w:hAnsi="GHEA Grapalat" w:cs="Sylfaen"/>
                <w:sz w:val="20"/>
                <w:szCs w:val="20"/>
              </w:rPr>
            </w:pPr>
          </w:p>
          <w:p w14:paraId="21B573C1"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49267892" w14:textId="77777777" w:rsidR="008D2826" w:rsidRPr="005E1F72" w:rsidRDefault="008D2826" w:rsidP="00CD796B">
            <w:pPr>
              <w:jc w:val="right"/>
              <w:rPr>
                <w:rFonts w:ascii="GHEA Grapalat" w:hAnsi="GHEA Grapalat" w:cs="Tahoma"/>
                <w:color w:val="000000"/>
                <w:sz w:val="20"/>
                <w:szCs w:val="20"/>
              </w:rPr>
            </w:pPr>
          </w:p>
          <w:p w14:paraId="63EC617D" w14:textId="77777777" w:rsidR="008D2826" w:rsidRPr="005E1F72" w:rsidRDefault="008D2826" w:rsidP="00CD796B">
            <w:pPr>
              <w:jc w:val="right"/>
              <w:rPr>
                <w:rFonts w:ascii="GHEA Grapalat" w:hAnsi="GHEA Grapalat" w:cs="Tahoma"/>
                <w:color w:val="000000"/>
                <w:sz w:val="20"/>
                <w:szCs w:val="20"/>
              </w:rPr>
            </w:pPr>
          </w:p>
          <w:p w14:paraId="7E64DA30"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7E136536" w14:textId="77777777" w:rsidR="008D2826" w:rsidRPr="005E1F72" w:rsidRDefault="008D2826" w:rsidP="00CD796B">
            <w:pPr>
              <w:jc w:val="right"/>
              <w:rPr>
                <w:rFonts w:ascii="GHEA Grapalat" w:hAnsi="GHEA Grapalat" w:cs="Sylfaen"/>
                <w:sz w:val="20"/>
                <w:szCs w:val="20"/>
              </w:rPr>
            </w:pPr>
          </w:p>
          <w:p w14:paraId="491EB989"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3AC08C6B" w14:textId="77777777" w:rsidR="008D2826" w:rsidRPr="005E1F72" w:rsidRDefault="008D2826" w:rsidP="00CD796B">
            <w:pPr>
              <w:jc w:val="right"/>
              <w:rPr>
                <w:rFonts w:ascii="GHEA Grapalat" w:hAnsi="GHEA Grapalat" w:cs="Sylfaen"/>
                <w:sz w:val="20"/>
                <w:szCs w:val="20"/>
              </w:rPr>
            </w:pPr>
          </w:p>
        </w:tc>
      </w:tr>
      <w:tr w:rsidR="008D2826" w:rsidRPr="005E1F72" w14:paraId="47663068" w14:textId="77777777" w:rsidTr="00CD796B">
        <w:trPr>
          <w:trHeight w:val="20"/>
        </w:trPr>
        <w:tc>
          <w:tcPr>
            <w:tcW w:w="5616" w:type="dxa"/>
            <w:tcBorders>
              <w:top w:val="single" w:sz="4" w:space="0" w:color="auto"/>
              <w:left w:val="single" w:sz="4" w:space="0" w:color="auto"/>
              <w:right w:val="single" w:sz="4" w:space="0" w:color="auto"/>
            </w:tcBorders>
            <w:noWrap/>
            <w:vAlign w:val="bottom"/>
          </w:tcPr>
          <w:p w14:paraId="7B37B83A"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23A37113" w14:textId="77777777" w:rsidR="008D2826" w:rsidRPr="005E1F72" w:rsidRDefault="008D2826" w:rsidP="00CD796B">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50359DE0"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33F66827"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0F06687A"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03E2CEAA" w14:textId="77777777" w:rsidR="008D2826" w:rsidRPr="005E1F72" w:rsidRDefault="008D2826" w:rsidP="00CD796B">
            <w:pPr>
              <w:rPr>
                <w:rFonts w:ascii="GHEA Grapalat" w:hAnsi="GHEA Grapalat" w:cs="Tahoma"/>
                <w:color w:val="000000"/>
                <w:sz w:val="20"/>
                <w:szCs w:val="20"/>
              </w:rPr>
            </w:pPr>
          </w:p>
          <w:p w14:paraId="2F1F0808" w14:textId="77777777" w:rsidR="008D2826" w:rsidRPr="005E1F72" w:rsidRDefault="008D2826" w:rsidP="00CD796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483DE31"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61EFDBFC" w14:textId="77777777" w:rsidR="008D2826" w:rsidRPr="005E1F72" w:rsidRDefault="008D2826" w:rsidP="00CD796B">
            <w:pPr>
              <w:jc w:val="right"/>
              <w:rPr>
                <w:rFonts w:ascii="GHEA Grapalat" w:hAnsi="GHEA Grapalat" w:cs="Tahoma"/>
                <w:color w:val="000000"/>
                <w:sz w:val="20"/>
                <w:szCs w:val="20"/>
              </w:rPr>
            </w:pPr>
          </w:p>
          <w:p w14:paraId="49D738C0" w14:textId="77777777" w:rsidR="008D2826" w:rsidRPr="005E1F72" w:rsidRDefault="008D2826" w:rsidP="00CD796B">
            <w:pPr>
              <w:jc w:val="right"/>
              <w:rPr>
                <w:rFonts w:ascii="GHEA Grapalat" w:hAnsi="GHEA Grapalat" w:cs="Tahoma"/>
                <w:color w:val="000000"/>
                <w:sz w:val="20"/>
                <w:szCs w:val="20"/>
              </w:rPr>
            </w:pPr>
          </w:p>
          <w:p w14:paraId="60A8EE4C"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4BCABD90" w14:textId="77777777" w:rsidR="008D2826" w:rsidRPr="005E1F72" w:rsidRDefault="008D2826" w:rsidP="00CD796B">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3BD722FE" w14:textId="77777777" w:rsidR="008D2826" w:rsidRPr="005E1F72" w:rsidRDefault="008D2826" w:rsidP="00CD796B">
            <w:pPr>
              <w:jc w:val="right"/>
              <w:rPr>
                <w:rFonts w:ascii="GHEA Grapalat" w:hAnsi="GHEA Grapalat" w:cs="Arial"/>
                <w:sz w:val="20"/>
                <w:szCs w:val="20"/>
                <w:lang w:val="hy-AM"/>
              </w:rPr>
            </w:pPr>
          </w:p>
        </w:tc>
      </w:tr>
      <w:tr w:rsidR="008D2826" w:rsidRPr="005E1F72" w14:paraId="6F413D28"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365BE038"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24.բ.                                                       Կ.Տ.</w:t>
            </w:r>
          </w:p>
          <w:p w14:paraId="7DB5A765" w14:textId="77777777" w:rsidR="008D2826" w:rsidRPr="005E1F72" w:rsidRDefault="008D2826" w:rsidP="00CD796B">
            <w:pPr>
              <w:rPr>
                <w:rFonts w:ascii="GHEA Grapalat" w:hAnsi="GHEA Grapalat" w:cs="Sylfaen"/>
                <w:sz w:val="20"/>
                <w:szCs w:val="20"/>
              </w:rPr>
            </w:pPr>
          </w:p>
          <w:p w14:paraId="3CE3D2D7" w14:textId="77777777" w:rsidR="008D2826" w:rsidRPr="005E1F72" w:rsidRDefault="008D2826" w:rsidP="00CD796B">
            <w:pPr>
              <w:rPr>
                <w:rFonts w:ascii="GHEA Grapalat" w:hAnsi="GHEA Grapalat" w:cs="Sylfaen"/>
                <w:sz w:val="20"/>
                <w:szCs w:val="20"/>
              </w:rPr>
            </w:pPr>
          </w:p>
          <w:p w14:paraId="0B1C5368"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58B87354" w14:textId="77777777" w:rsidR="008D2826" w:rsidRPr="005E1F72" w:rsidRDefault="008D2826" w:rsidP="00CD796B">
            <w:pPr>
              <w:rPr>
                <w:rFonts w:ascii="GHEA Grapalat" w:hAnsi="GHEA Grapalat" w:cs="Sylfaen"/>
                <w:sz w:val="20"/>
                <w:szCs w:val="20"/>
              </w:rPr>
            </w:pPr>
          </w:p>
          <w:p w14:paraId="372D4059"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5E0A6036" w14:textId="77777777" w:rsidR="008D2826" w:rsidRPr="005E1F72" w:rsidRDefault="008D2826" w:rsidP="00CD796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F19D534"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23.բ.                                                                 Կ.Տ.    </w:t>
            </w:r>
          </w:p>
          <w:p w14:paraId="2D1500B6" w14:textId="77777777" w:rsidR="008D2826" w:rsidRPr="005E1F72" w:rsidRDefault="008D2826" w:rsidP="00CD796B">
            <w:pPr>
              <w:rPr>
                <w:rFonts w:ascii="GHEA Grapalat" w:hAnsi="GHEA Grapalat" w:cs="Sylfaen"/>
                <w:sz w:val="20"/>
                <w:szCs w:val="20"/>
              </w:rPr>
            </w:pPr>
          </w:p>
          <w:p w14:paraId="19C91146"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51A86506" w14:textId="77777777" w:rsidR="008D2826" w:rsidRPr="005E1F72" w:rsidRDefault="008D2826" w:rsidP="00CD796B">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w:t>
            </w:r>
            <w:proofErr w:type="spellStart"/>
            <w:r w:rsidRPr="005E1F72">
              <w:rPr>
                <w:rFonts w:ascii="GHEA Grapalat" w:hAnsi="GHEA Grapalat" w:cs="Sylfaen"/>
                <w:sz w:val="20"/>
                <w:szCs w:val="20"/>
              </w:rPr>
              <w:t>Կատարման</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Sylfaen"/>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443872AB" w14:textId="77777777" w:rsidR="008D2826" w:rsidRPr="005E1F72" w:rsidRDefault="008D2826" w:rsidP="00CD796B">
            <w:pPr>
              <w:rPr>
                <w:rFonts w:ascii="GHEA Grapalat" w:hAnsi="GHEA Grapalat" w:cs="Sylfaen"/>
                <w:color w:val="000000"/>
                <w:sz w:val="20"/>
                <w:szCs w:val="20"/>
              </w:rPr>
            </w:pPr>
          </w:p>
          <w:p w14:paraId="4493DBA5" w14:textId="77777777" w:rsidR="008D2826" w:rsidRPr="005E1F72" w:rsidRDefault="008D2826" w:rsidP="00CD796B">
            <w:pPr>
              <w:rPr>
                <w:rFonts w:ascii="GHEA Grapalat" w:hAnsi="GHEA Grapalat" w:cs="Sylfaen"/>
                <w:sz w:val="20"/>
                <w:szCs w:val="20"/>
              </w:rPr>
            </w:pPr>
          </w:p>
          <w:p w14:paraId="775E1464" w14:textId="77777777" w:rsidR="008D2826" w:rsidRPr="005E1F72" w:rsidRDefault="008D2826" w:rsidP="00CD796B">
            <w:pPr>
              <w:jc w:val="right"/>
              <w:rPr>
                <w:rFonts w:ascii="GHEA Grapalat" w:hAnsi="GHEA Grapalat" w:cs="Arial"/>
                <w:sz w:val="20"/>
                <w:szCs w:val="20"/>
              </w:rPr>
            </w:pPr>
          </w:p>
        </w:tc>
      </w:tr>
    </w:tbl>
    <w:p w14:paraId="34D4190C" w14:textId="77777777" w:rsidR="008D2826" w:rsidRPr="0006003D"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47D1C264"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51B58C8"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29E46C"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2CCF11"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106BC2"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602CE3E" w14:textId="77777777" w:rsidR="008D2826" w:rsidRPr="0093002B" w:rsidRDefault="008D2826" w:rsidP="008D2826">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24AEE60F" w14:textId="77777777" w:rsidR="008D2826" w:rsidRPr="0093002B" w:rsidRDefault="008D2826" w:rsidP="008D2826">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D2826" w:rsidRPr="0093002B" w14:paraId="179FC756" w14:textId="77777777" w:rsidTr="00CD796B">
        <w:tc>
          <w:tcPr>
            <w:tcW w:w="720" w:type="dxa"/>
            <w:tcBorders>
              <w:top w:val="single" w:sz="4" w:space="0" w:color="auto"/>
              <w:left w:val="single" w:sz="4" w:space="0" w:color="auto"/>
              <w:bottom w:val="single" w:sz="4" w:space="0" w:color="auto"/>
              <w:right w:val="single" w:sz="4" w:space="0" w:color="auto"/>
            </w:tcBorders>
          </w:tcPr>
          <w:p w14:paraId="64BC9681" w14:textId="77777777" w:rsidR="008D2826" w:rsidRPr="0093002B" w:rsidRDefault="008D2826" w:rsidP="00CD796B">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1E6B086"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&lt;&lt;</w:t>
            </w:r>
            <w:proofErr w:type="spellStart"/>
            <w:r w:rsidRPr="0093002B">
              <w:rPr>
                <w:rFonts w:ascii="GHEA Grapalat" w:hAnsi="GHEA Grapalat"/>
                <w:b/>
                <w:sz w:val="20"/>
                <w:szCs w:val="20"/>
              </w:rPr>
              <w:t>Վճարման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A0EE077"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27C622A1"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72B3574" w14:textId="77777777" w:rsidR="008D2826" w:rsidRPr="0093002B" w:rsidRDefault="008D2826" w:rsidP="00CD796B">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4FAEA178"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755C05"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26582D72"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1FD42B2F"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29896977" w14:textId="77777777" w:rsidR="008D2826" w:rsidRPr="0093002B" w:rsidRDefault="008D2826" w:rsidP="00CD796B">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8D2826" w:rsidRPr="0093002B" w14:paraId="204FC3BF" w14:textId="77777777" w:rsidTr="00CD796B">
        <w:tc>
          <w:tcPr>
            <w:tcW w:w="720" w:type="dxa"/>
            <w:tcBorders>
              <w:top w:val="single" w:sz="4" w:space="0" w:color="auto"/>
              <w:left w:val="single" w:sz="4" w:space="0" w:color="auto"/>
              <w:bottom w:val="single" w:sz="4" w:space="0" w:color="auto"/>
              <w:right w:val="single" w:sz="4" w:space="0" w:color="auto"/>
            </w:tcBorders>
          </w:tcPr>
          <w:p w14:paraId="67AEDE32"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A8F0798"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C232D7C"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C94AAAB"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E641393"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5</w:t>
            </w:r>
          </w:p>
        </w:tc>
      </w:tr>
      <w:tr w:rsidR="008D2826" w:rsidRPr="0093002B" w14:paraId="3DABCCE7" w14:textId="77777777" w:rsidTr="00CD796B">
        <w:tc>
          <w:tcPr>
            <w:tcW w:w="720" w:type="dxa"/>
            <w:tcBorders>
              <w:top w:val="single" w:sz="4" w:space="0" w:color="auto"/>
              <w:left w:val="single" w:sz="4" w:space="0" w:color="auto"/>
              <w:bottom w:val="single" w:sz="4" w:space="0" w:color="auto"/>
              <w:right w:val="single" w:sz="4" w:space="0" w:color="auto"/>
            </w:tcBorders>
          </w:tcPr>
          <w:p w14:paraId="2F154BF5"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F0FBA1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63C8A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15412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E72301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8D2826" w:rsidRPr="0093002B" w14:paraId="4DFF6801" w14:textId="77777777" w:rsidTr="00CD796B">
        <w:tc>
          <w:tcPr>
            <w:tcW w:w="720" w:type="dxa"/>
            <w:tcBorders>
              <w:top w:val="single" w:sz="4" w:space="0" w:color="auto"/>
              <w:left w:val="single" w:sz="4" w:space="0" w:color="auto"/>
              <w:bottom w:val="single" w:sz="4" w:space="0" w:color="auto"/>
              <w:right w:val="single" w:sz="4" w:space="0" w:color="auto"/>
            </w:tcBorders>
          </w:tcPr>
          <w:p w14:paraId="02E09F00" w14:textId="77777777" w:rsidR="008D2826" w:rsidRPr="0093002B" w:rsidRDefault="008D2826" w:rsidP="008D2826">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E4077BF"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A3ED5C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9CC3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410A7B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8D2826" w:rsidRPr="0093002B" w14:paraId="28503D54" w14:textId="77777777" w:rsidTr="00CD796B">
        <w:tc>
          <w:tcPr>
            <w:tcW w:w="720" w:type="dxa"/>
            <w:tcBorders>
              <w:top w:val="single" w:sz="4" w:space="0" w:color="auto"/>
              <w:left w:val="single" w:sz="4" w:space="0" w:color="auto"/>
              <w:bottom w:val="single" w:sz="4" w:space="0" w:color="auto"/>
              <w:right w:val="single" w:sz="4" w:space="0" w:color="auto"/>
            </w:tcBorders>
          </w:tcPr>
          <w:p w14:paraId="5A45DB9C" w14:textId="77777777" w:rsidR="008D2826" w:rsidRPr="0093002B" w:rsidRDefault="008D2826" w:rsidP="008D2826">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506C311"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F76436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03E92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C1391B9" w14:textId="77777777" w:rsidR="008D2826" w:rsidRPr="0093002B" w:rsidRDefault="008D2826" w:rsidP="00CD796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5CA2DEA" w14:textId="77777777" w:rsidR="008D2826" w:rsidRPr="0093002B" w:rsidRDefault="008D2826" w:rsidP="00CD796B">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8D2826" w:rsidRPr="0093002B" w14:paraId="18A1F0E6" w14:textId="77777777" w:rsidTr="00CD796B">
        <w:tc>
          <w:tcPr>
            <w:tcW w:w="720" w:type="dxa"/>
            <w:tcBorders>
              <w:top w:val="single" w:sz="4" w:space="0" w:color="auto"/>
              <w:left w:val="single" w:sz="4" w:space="0" w:color="auto"/>
              <w:bottom w:val="single" w:sz="4" w:space="0" w:color="auto"/>
              <w:right w:val="single" w:sz="4" w:space="0" w:color="auto"/>
            </w:tcBorders>
          </w:tcPr>
          <w:p w14:paraId="294D98C2" w14:textId="77777777" w:rsidR="008D2826" w:rsidRPr="0093002B" w:rsidRDefault="008D2826" w:rsidP="008D2826">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0EA0AC4" w14:textId="77777777" w:rsidR="008D2826" w:rsidRPr="0093002B" w:rsidRDefault="008D2826" w:rsidP="00CD796B">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DABD53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1ED0C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D3B640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Նշվում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A79AB00" w14:textId="77777777" w:rsidR="008D2826" w:rsidRPr="0093002B" w:rsidRDefault="008D2826" w:rsidP="00CD796B">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2F7B48A7" w14:textId="77777777" w:rsidTr="00CD796B">
        <w:tc>
          <w:tcPr>
            <w:tcW w:w="720" w:type="dxa"/>
            <w:tcBorders>
              <w:top w:val="single" w:sz="4" w:space="0" w:color="auto"/>
              <w:left w:val="single" w:sz="4" w:space="0" w:color="auto"/>
              <w:bottom w:val="single" w:sz="4" w:space="0" w:color="auto"/>
              <w:right w:val="single" w:sz="4" w:space="0" w:color="auto"/>
            </w:tcBorders>
          </w:tcPr>
          <w:p w14:paraId="17A36F7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3F8D04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B5ADA4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75CA4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CDD43B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5C6F1806" w14:textId="77777777" w:rsidTr="00CD796B">
        <w:tc>
          <w:tcPr>
            <w:tcW w:w="720" w:type="dxa"/>
            <w:tcBorders>
              <w:top w:val="single" w:sz="4" w:space="0" w:color="auto"/>
              <w:left w:val="single" w:sz="4" w:space="0" w:color="auto"/>
              <w:bottom w:val="single" w:sz="4" w:space="0" w:color="auto"/>
              <w:right w:val="single" w:sz="4" w:space="0" w:color="auto"/>
            </w:tcBorders>
          </w:tcPr>
          <w:p w14:paraId="279EF69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6733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A3B591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D515A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6AD7DA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B9D6B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CCD8CDB" w14:textId="77777777" w:rsidTr="00CD796B">
        <w:tc>
          <w:tcPr>
            <w:tcW w:w="720" w:type="dxa"/>
            <w:tcBorders>
              <w:top w:val="single" w:sz="4" w:space="0" w:color="auto"/>
              <w:left w:val="single" w:sz="4" w:space="0" w:color="auto"/>
              <w:bottom w:val="single" w:sz="4" w:space="0" w:color="auto"/>
              <w:right w:val="single" w:sz="4" w:space="0" w:color="auto"/>
            </w:tcBorders>
          </w:tcPr>
          <w:p w14:paraId="2CF98D7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CB4447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AB4C68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3115C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1A1CC93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D5EE6E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5EF68AE" w14:textId="77777777" w:rsidTr="00CD796B">
        <w:tc>
          <w:tcPr>
            <w:tcW w:w="720" w:type="dxa"/>
            <w:tcBorders>
              <w:top w:val="single" w:sz="4" w:space="0" w:color="auto"/>
              <w:left w:val="single" w:sz="4" w:space="0" w:color="auto"/>
              <w:bottom w:val="single" w:sz="4" w:space="0" w:color="auto"/>
              <w:right w:val="single" w:sz="4" w:space="0" w:color="auto"/>
            </w:tcBorders>
          </w:tcPr>
          <w:p w14:paraId="14A16BF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FB8151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40CC5F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13E66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B79F9E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1758EA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DA42194" w14:textId="77777777" w:rsidTr="00CD796B">
        <w:tc>
          <w:tcPr>
            <w:tcW w:w="720" w:type="dxa"/>
            <w:tcBorders>
              <w:top w:val="single" w:sz="4" w:space="0" w:color="auto"/>
              <w:left w:val="single" w:sz="4" w:space="0" w:color="auto"/>
              <w:bottom w:val="single" w:sz="4" w:space="0" w:color="auto"/>
              <w:right w:val="single" w:sz="4" w:space="0" w:color="auto"/>
            </w:tcBorders>
          </w:tcPr>
          <w:p w14:paraId="1C8F88E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9847D1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ABEE7A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C8E39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DD07C2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Նշվում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2381C5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58FB1726" w14:textId="77777777" w:rsidTr="00CD796B">
        <w:tc>
          <w:tcPr>
            <w:tcW w:w="720" w:type="dxa"/>
            <w:tcBorders>
              <w:top w:val="single" w:sz="4" w:space="0" w:color="auto"/>
              <w:left w:val="single" w:sz="4" w:space="0" w:color="auto"/>
              <w:bottom w:val="single" w:sz="4" w:space="0" w:color="auto"/>
              <w:right w:val="single" w:sz="4" w:space="0" w:color="auto"/>
            </w:tcBorders>
          </w:tcPr>
          <w:p w14:paraId="3CA8FAC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9A9F0E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78C69E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C7601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BBD38E7"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53CCFC3"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8D2826" w:rsidRPr="0093002B" w14:paraId="2D93F137" w14:textId="77777777" w:rsidTr="00CD796B">
        <w:tc>
          <w:tcPr>
            <w:tcW w:w="720" w:type="dxa"/>
            <w:tcBorders>
              <w:top w:val="single" w:sz="4" w:space="0" w:color="auto"/>
              <w:left w:val="single" w:sz="4" w:space="0" w:color="auto"/>
              <w:bottom w:val="single" w:sz="4" w:space="0" w:color="auto"/>
              <w:right w:val="single" w:sz="4" w:space="0" w:color="auto"/>
            </w:tcBorders>
          </w:tcPr>
          <w:p w14:paraId="33B3E63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792DA6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7D0FA1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16C39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F5AF25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F0FD61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69ACE3E9" w14:textId="77777777" w:rsidTr="00CD796B">
        <w:tc>
          <w:tcPr>
            <w:tcW w:w="720" w:type="dxa"/>
            <w:tcBorders>
              <w:top w:val="single" w:sz="4" w:space="0" w:color="auto"/>
              <w:left w:val="single" w:sz="4" w:space="0" w:color="auto"/>
              <w:bottom w:val="single" w:sz="4" w:space="0" w:color="auto"/>
              <w:right w:val="single" w:sz="4" w:space="0" w:color="auto"/>
            </w:tcBorders>
          </w:tcPr>
          <w:p w14:paraId="1F9996C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23B562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964A63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48EDC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D70A2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317A2A9C" w14:textId="77777777" w:rsidTr="00CD796B">
        <w:tc>
          <w:tcPr>
            <w:tcW w:w="720" w:type="dxa"/>
            <w:tcBorders>
              <w:top w:val="single" w:sz="4" w:space="0" w:color="auto"/>
              <w:left w:val="single" w:sz="4" w:space="0" w:color="auto"/>
              <w:bottom w:val="single" w:sz="4" w:space="0" w:color="auto"/>
              <w:right w:val="single" w:sz="4" w:space="0" w:color="auto"/>
            </w:tcBorders>
          </w:tcPr>
          <w:p w14:paraId="28B063D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1F4300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FE2C04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8225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24936D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8F5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21C7E672" w14:textId="77777777" w:rsidTr="00CD796B">
        <w:tc>
          <w:tcPr>
            <w:tcW w:w="720" w:type="dxa"/>
            <w:tcBorders>
              <w:top w:val="single" w:sz="4" w:space="0" w:color="auto"/>
              <w:left w:val="single" w:sz="4" w:space="0" w:color="auto"/>
              <w:bottom w:val="single" w:sz="4" w:space="0" w:color="auto"/>
              <w:right w:val="single" w:sz="4" w:space="0" w:color="auto"/>
            </w:tcBorders>
          </w:tcPr>
          <w:p w14:paraId="36C17F2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8371AB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50980E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A2F9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F411C9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FF19401"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8D2826" w:rsidRPr="00141D40" w14:paraId="31DB0388" w14:textId="77777777" w:rsidTr="00CD796B">
        <w:tc>
          <w:tcPr>
            <w:tcW w:w="720" w:type="dxa"/>
            <w:tcBorders>
              <w:top w:val="single" w:sz="4" w:space="0" w:color="auto"/>
              <w:left w:val="single" w:sz="4" w:space="0" w:color="auto"/>
              <w:bottom w:val="single" w:sz="4" w:space="0" w:color="auto"/>
              <w:right w:val="single" w:sz="4" w:space="0" w:color="auto"/>
            </w:tcBorders>
          </w:tcPr>
          <w:p w14:paraId="0CE0757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A0705B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73DD48"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FCE0C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25483964"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ECE77E9"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8D2826" w:rsidRPr="0093002B" w14:paraId="5826F759" w14:textId="77777777" w:rsidTr="00CD796B">
        <w:tc>
          <w:tcPr>
            <w:tcW w:w="720" w:type="dxa"/>
            <w:tcBorders>
              <w:top w:val="single" w:sz="4" w:space="0" w:color="auto"/>
              <w:left w:val="single" w:sz="4" w:space="0" w:color="auto"/>
              <w:bottom w:val="single" w:sz="4" w:space="0" w:color="auto"/>
              <w:right w:val="single" w:sz="4" w:space="0" w:color="auto"/>
            </w:tcBorders>
          </w:tcPr>
          <w:p w14:paraId="3A2342BC"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5C4075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C5A03F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57350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099679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141D40" w14:paraId="7EFB6B4C" w14:textId="77777777" w:rsidTr="00CD796B">
        <w:tc>
          <w:tcPr>
            <w:tcW w:w="720" w:type="dxa"/>
            <w:tcBorders>
              <w:top w:val="single" w:sz="4" w:space="0" w:color="auto"/>
              <w:left w:val="single" w:sz="4" w:space="0" w:color="auto"/>
              <w:bottom w:val="single" w:sz="4" w:space="0" w:color="auto"/>
              <w:right w:val="single" w:sz="4" w:space="0" w:color="auto"/>
            </w:tcBorders>
          </w:tcPr>
          <w:p w14:paraId="69EBEAB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A98896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8DD331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FD523F"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պայմանագրի կատարման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948F56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8D2826" w:rsidRPr="0093002B" w14:paraId="19DEC8E4" w14:textId="77777777" w:rsidTr="00CD796B">
        <w:tc>
          <w:tcPr>
            <w:tcW w:w="720" w:type="dxa"/>
            <w:tcBorders>
              <w:top w:val="single" w:sz="4" w:space="0" w:color="auto"/>
              <w:left w:val="single" w:sz="4" w:space="0" w:color="auto"/>
              <w:bottom w:val="single" w:sz="4" w:space="0" w:color="auto"/>
              <w:right w:val="single" w:sz="4" w:space="0" w:color="auto"/>
            </w:tcBorders>
          </w:tcPr>
          <w:p w14:paraId="0E503E9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77EFE8D"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DF8482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F5E83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CD9BE0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85CC42C"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8D2826" w:rsidRPr="00141D40" w14:paraId="1DDD93AC" w14:textId="77777777" w:rsidTr="00CD796B">
        <w:tc>
          <w:tcPr>
            <w:tcW w:w="720" w:type="dxa"/>
            <w:tcBorders>
              <w:top w:val="single" w:sz="4" w:space="0" w:color="auto"/>
              <w:left w:val="single" w:sz="4" w:space="0" w:color="auto"/>
              <w:bottom w:val="single" w:sz="4" w:space="0" w:color="auto"/>
              <w:right w:val="single" w:sz="4" w:space="0" w:color="auto"/>
            </w:tcBorders>
          </w:tcPr>
          <w:p w14:paraId="12CDA4E1" w14:textId="77777777" w:rsidR="008D2826" w:rsidRPr="0093002B" w:rsidDel="0010680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63AFB3D"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FC5598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079DED" w14:textId="77777777" w:rsidR="008D2826" w:rsidRPr="0093002B" w:rsidRDefault="008D2826" w:rsidP="00CD796B">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7C4274CC" w14:textId="77777777" w:rsidR="008D2826" w:rsidRPr="0093002B" w:rsidRDefault="008D2826" w:rsidP="00CD796B">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1C879EF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9E91529"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8D2826" w:rsidRPr="0093002B" w14:paraId="24015E82" w14:textId="77777777" w:rsidTr="00CD796B">
        <w:tc>
          <w:tcPr>
            <w:tcW w:w="720" w:type="dxa"/>
            <w:tcBorders>
              <w:top w:val="single" w:sz="4" w:space="0" w:color="auto"/>
              <w:left w:val="single" w:sz="4" w:space="0" w:color="auto"/>
              <w:bottom w:val="single" w:sz="4" w:space="0" w:color="auto"/>
              <w:right w:val="single" w:sz="4" w:space="0" w:color="auto"/>
            </w:tcBorders>
          </w:tcPr>
          <w:p w14:paraId="5876F5C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6C02B1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541C9A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E0E8C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A4ED24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0CE5488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31D3ED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8D2826" w:rsidRPr="00141D40" w14:paraId="3053AD5F" w14:textId="77777777" w:rsidTr="00CD796B">
        <w:tc>
          <w:tcPr>
            <w:tcW w:w="720" w:type="dxa"/>
            <w:tcBorders>
              <w:top w:val="single" w:sz="4" w:space="0" w:color="auto"/>
              <w:left w:val="single" w:sz="4" w:space="0" w:color="auto"/>
              <w:bottom w:val="single" w:sz="4" w:space="0" w:color="auto"/>
              <w:right w:val="single" w:sz="4" w:space="0" w:color="auto"/>
            </w:tcBorders>
          </w:tcPr>
          <w:p w14:paraId="639359D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6EBA62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9517C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28211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C8AEE1C"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8DD9832" w14:textId="77777777" w:rsidR="008D2826" w:rsidRPr="0093002B" w:rsidRDefault="008D2826" w:rsidP="00CD796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824587B"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656347D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2CC8D9AE" w14:textId="77777777" w:rsidR="008D2826" w:rsidRPr="0093002B" w:rsidRDefault="008D2826" w:rsidP="00CD796B">
            <w:pPr>
              <w:jc w:val="center"/>
              <w:rPr>
                <w:rFonts w:ascii="GHEA Grapalat" w:hAnsi="GHEA Grapalat"/>
                <w:sz w:val="20"/>
                <w:szCs w:val="20"/>
                <w:lang w:val="hy-AM"/>
              </w:rPr>
            </w:pPr>
          </w:p>
        </w:tc>
      </w:tr>
      <w:tr w:rsidR="008D2826" w:rsidRPr="00141D40" w14:paraId="43D00666"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152EE217"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2A4584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5DAB5E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80C47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40FE04DD"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C0D60E2"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584AACB2"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8D2826" w:rsidRPr="0093002B" w14:paraId="31BBBAE2" w14:textId="77777777" w:rsidTr="00CD796B">
        <w:tc>
          <w:tcPr>
            <w:tcW w:w="720" w:type="dxa"/>
            <w:tcBorders>
              <w:top w:val="single" w:sz="4" w:space="0" w:color="auto"/>
              <w:left w:val="single" w:sz="4" w:space="0" w:color="auto"/>
              <w:bottom w:val="single" w:sz="4" w:space="0" w:color="auto"/>
              <w:right w:val="single" w:sz="4" w:space="0" w:color="auto"/>
            </w:tcBorders>
          </w:tcPr>
          <w:p w14:paraId="1E9259D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8C43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3055A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74003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103899A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66AFEB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A94E7A1"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09FD2D3F"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0BD85C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C11BF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5AF7A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14DB6D2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0F64BF4"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43CC95A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8D2826" w:rsidRPr="0093002B" w14:paraId="47A0AC3F" w14:textId="77777777" w:rsidTr="00CD796B">
        <w:tc>
          <w:tcPr>
            <w:tcW w:w="720" w:type="dxa"/>
            <w:tcBorders>
              <w:top w:val="single" w:sz="4" w:space="0" w:color="auto"/>
              <w:left w:val="single" w:sz="4" w:space="0" w:color="auto"/>
              <w:bottom w:val="single" w:sz="4" w:space="0" w:color="auto"/>
              <w:right w:val="single" w:sz="4" w:space="0" w:color="auto"/>
            </w:tcBorders>
          </w:tcPr>
          <w:p w14:paraId="5D86D06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F69D4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w:t>
            </w:r>
            <w:r w:rsidRPr="0093002B">
              <w:rPr>
                <w:rFonts w:ascii="GHEA Grapalat" w:hAnsi="GHEA Grapalat"/>
                <w:sz w:val="20"/>
                <w:szCs w:val="20"/>
              </w:rPr>
              <w:lastRenderedPageBreak/>
              <w:t>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AFC385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09EDA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CEF9C6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F4FE8BE" w14:textId="77777777" w:rsidR="008D2826" w:rsidRPr="0093002B" w:rsidRDefault="008D2826" w:rsidP="00CD796B">
            <w:pPr>
              <w:jc w:val="center"/>
              <w:rPr>
                <w:rFonts w:ascii="GHEA Grapalat" w:hAnsi="GHEA Grapalat"/>
                <w:sz w:val="20"/>
                <w:szCs w:val="20"/>
              </w:rPr>
            </w:pPr>
          </w:p>
        </w:tc>
      </w:tr>
      <w:tr w:rsidR="008D2826" w:rsidRPr="0093002B" w14:paraId="2D88F245"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79FCC3F3" w14:textId="77777777" w:rsidR="008D2826" w:rsidRPr="0093002B" w:rsidRDefault="008D2826" w:rsidP="00CD796B">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0F6440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29C990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7B5A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8F18B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58795C2" w14:textId="77777777" w:rsidR="008D2826" w:rsidRPr="0093002B" w:rsidRDefault="008D2826" w:rsidP="00CD796B">
            <w:pPr>
              <w:jc w:val="center"/>
              <w:rPr>
                <w:rFonts w:ascii="GHEA Grapalat" w:hAnsi="GHEA Grapalat"/>
                <w:sz w:val="20"/>
                <w:szCs w:val="20"/>
              </w:rPr>
            </w:pPr>
          </w:p>
        </w:tc>
      </w:tr>
      <w:tr w:rsidR="008D2826" w:rsidRPr="0093002B" w14:paraId="063C3E98" w14:textId="77777777" w:rsidTr="00CD796B">
        <w:tc>
          <w:tcPr>
            <w:tcW w:w="720" w:type="dxa"/>
            <w:tcBorders>
              <w:top w:val="single" w:sz="4" w:space="0" w:color="auto"/>
              <w:left w:val="single" w:sz="4" w:space="0" w:color="auto"/>
              <w:bottom w:val="single" w:sz="4" w:space="0" w:color="auto"/>
              <w:right w:val="single" w:sz="4" w:space="0" w:color="auto"/>
            </w:tcBorders>
          </w:tcPr>
          <w:p w14:paraId="79C2FCC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8687BF1"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B67ACF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6410A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0DE6BE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FDEED23" w14:textId="77777777" w:rsidR="008D2826" w:rsidRPr="0093002B" w:rsidRDefault="008D2826" w:rsidP="00CD796B">
            <w:pPr>
              <w:jc w:val="center"/>
              <w:rPr>
                <w:rFonts w:ascii="GHEA Grapalat" w:hAnsi="GHEA Grapalat"/>
                <w:sz w:val="20"/>
                <w:szCs w:val="20"/>
              </w:rPr>
            </w:pPr>
          </w:p>
        </w:tc>
      </w:tr>
      <w:tr w:rsidR="008D2826" w:rsidRPr="0093002B" w14:paraId="79D298AC" w14:textId="77777777" w:rsidTr="00CD796B">
        <w:tc>
          <w:tcPr>
            <w:tcW w:w="720" w:type="dxa"/>
            <w:tcBorders>
              <w:top w:val="single" w:sz="4" w:space="0" w:color="auto"/>
              <w:left w:val="single" w:sz="4" w:space="0" w:color="auto"/>
              <w:bottom w:val="single" w:sz="4" w:space="0" w:color="auto"/>
              <w:right w:val="single" w:sz="4" w:space="0" w:color="auto"/>
            </w:tcBorders>
          </w:tcPr>
          <w:p w14:paraId="503A0FC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7B445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9F9A6A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7B47D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497F973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ED7D9FD" w14:textId="77777777" w:rsidR="008D2826" w:rsidRPr="0093002B" w:rsidRDefault="008D2826" w:rsidP="00CD796B">
            <w:pPr>
              <w:jc w:val="center"/>
              <w:rPr>
                <w:rFonts w:ascii="GHEA Grapalat" w:hAnsi="GHEA Grapalat"/>
                <w:sz w:val="20"/>
                <w:szCs w:val="20"/>
              </w:rPr>
            </w:pPr>
          </w:p>
        </w:tc>
      </w:tr>
      <w:tr w:rsidR="008D2826" w:rsidRPr="0093002B" w14:paraId="72B08B23" w14:textId="77777777" w:rsidTr="00CD796B">
        <w:tc>
          <w:tcPr>
            <w:tcW w:w="720" w:type="dxa"/>
            <w:tcBorders>
              <w:top w:val="single" w:sz="4" w:space="0" w:color="auto"/>
              <w:left w:val="single" w:sz="4" w:space="0" w:color="auto"/>
              <w:bottom w:val="single" w:sz="4" w:space="0" w:color="auto"/>
              <w:right w:val="single" w:sz="4" w:space="0" w:color="auto"/>
            </w:tcBorders>
          </w:tcPr>
          <w:p w14:paraId="1F37EF8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FEDD1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196C70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5DD5F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1AE66C0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4CC0A37" w14:textId="77777777" w:rsidR="008D2826" w:rsidRPr="0093002B" w:rsidRDefault="008D2826" w:rsidP="00CD796B">
            <w:pPr>
              <w:jc w:val="center"/>
              <w:rPr>
                <w:rFonts w:ascii="GHEA Grapalat" w:hAnsi="GHEA Grapalat"/>
                <w:sz w:val="20"/>
                <w:szCs w:val="20"/>
              </w:rPr>
            </w:pPr>
          </w:p>
        </w:tc>
      </w:tr>
      <w:tr w:rsidR="008D2826" w:rsidRPr="0093002B" w14:paraId="7AAB60AF" w14:textId="77777777" w:rsidTr="00CD796B">
        <w:tc>
          <w:tcPr>
            <w:tcW w:w="720" w:type="dxa"/>
            <w:tcBorders>
              <w:top w:val="single" w:sz="4" w:space="0" w:color="auto"/>
              <w:left w:val="single" w:sz="4" w:space="0" w:color="auto"/>
              <w:bottom w:val="single" w:sz="4" w:space="0" w:color="auto"/>
              <w:right w:val="single" w:sz="4" w:space="0" w:color="auto"/>
            </w:tcBorders>
          </w:tcPr>
          <w:p w14:paraId="79D6AF87"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18CAF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E2E9E5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7CAC0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32E01BC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97552C" w14:textId="77777777" w:rsidR="008D2826" w:rsidRPr="0093002B" w:rsidRDefault="008D2826" w:rsidP="00CD796B">
            <w:pPr>
              <w:jc w:val="center"/>
              <w:rPr>
                <w:rFonts w:ascii="GHEA Grapalat" w:hAnsi="GHEA Grapalat"/>
                <w:sz w:val="20"/>
                <w:szCs w:val="20"/>
              </w:rPr>
            </w:pPr>
          </w:p>
        </w:tc>
      </w:tr>
    </w:tbl>
    <w:p w14:paraId="425FFD92" w14:textId="6DA19AAE" w:rsidR="00F5285F" w:rsidRPr="008D2826" w:rsidRDefault="00F5285F" w:rsidP="003A7CCB">
      <w:pPr>
        <w:pStyle w:val="BodyTextIndent3"/>
        <w:spacing w:line="240" w:lineRule="auto"/>
        <w:jc w:val="right"/>
      </w:pPr>
    </w:p>
    <w:p w14:paraId="445070E4" w14:textId="77777777" w:rsidR="008D2826" w:rsidRDefault="008D2826" w:rsidP="003A7CCB">
      <w:pPr>
        <w:pStyle w:val="BodyTextIndent3"/>
        <w:spacing w:line="240" w:lineRule="auto"/>
        <w:jc w:val="right"/>
        <w:rPr>
          <w:rFonts w:ascii="GHEA Grapalat" w:hAnsi="GHEA Grapalat" w:cs="Sylfaen"/>
          <w:b/>
          <w:lang w:val="hy-AM"/>
        </w:rPr>
      </w:pPr>
    </w:p>
    <w:p w14:paraId="0ACD7FC1" w14:textId="77777777" w:rsidR="008D2826" w:rsidRDefault="008D2826" w:rsidP="003A7CCB">
      <w:pPr>
        <w:pStyle w:val="BodyTextIndent3"/>
        <w:spacing w:line="240" w:lineRule="auto"/>
        <w:jc w:val="right"/>
        <w:rPr>
          <w:rFonts w:ascii="GHEA Grapalat" w:hAnsi="GHEA Grapalat" w:cs="Sylfaen"/>
          <w:b/>
          <w:lang w:val="hy-AM"/>
        </w:rPr>
      </w:pPr>
    </w:p>
    <w:p w14:paraId="1B763B54" w14:textId="77777777" w:rsidR="008D2826" w:rsidRDefault="008D2826" w:rsidP="003A7CCB">
      <w:pPr>
        <w:pStyle w:val="BodyTextIndent3"/>
        <w:spacing w:line="240" w:lineRule="auto"/>
        <w:jc w:val="right"/>
        <w:rPr>
          <w:rFonts w:ascii="GHEA Grapalat" w:hAnsi="GHEA Grapalat" w:cs="Sylfaen"/>
          <w:b/>
          <w:lang w:val="hy-AM"/>
        </w:rPr>
      </w:pPr>
    </w:p>
    <w:p w14:paraId="16A3AB85" w14:textId="77777777" w:rsidR="008D2826" w:rsidRDefault="008D2826" w:rsidP="003A7CCB">
      <w:pPr>
        <w:pStyle w:val="BodyTextIndent3"/>
        <w:spacing w:line="240" w:lineRule="auto"/>
        <w:jc w:val="right"/>
        <w:rPr>
          <w:rFonts w:ascii="GHEA Grapalat" w:hAnsi="GHEA Grapalat" w:cs="Sylfaen"/>
          <w:b/>
          <w:lang w:val="hy-AM"/>
        </w:rPr>
      </w:pPr>
    </w:p>
    <w:p w14:paraId="011BC15C" w14:textId="77777777" w:rsidR="008D2826" w:rsidRDefault="008D2826" w:rsidP="003A7CCB">
      <w:pPr>
        <w:pStyle w:val="BodyTextIndent3"/>
        <w:spacing w:line="240" w:lineRule="auto"/>
        <w:jc w:val="right"/>
        <w:rPr>
          <w:rFonts w:ascii="GHEA Grapalat" w:hAnsi="GHEA Grapalat" w:cs="Sylfaen"/>
          <w:b/>
          <w:lang w:val="hy-AM"/>
        </w:rPr>
      </w:pPr>
    </w:p>
    <w:p w14:paraId="3BA39391" w14:textId="77777777" w:rsidR="008D2826" w:rsidRDefault="008D2826" w:rsidP="003A7CCB">
      <w:pPr>
        <w:pStyle w:val="BodyTextIndent3"/>
        <w:spacing w:line="240" w:lineRule="auto"/>
        <w:jc w:val="right"/>
        <w:rPr>
          <w:rFonts w:ascii="GHEA Grapalat" w:hAnsi="GHEA Grapalat" w:cs="Sylfaen"/>
          <w:b/>
          <w:lang w:val="hy-AM"/>
        </w:rPr>
      </w:pPr>
    </w:p>
    <w:p w14:paraId="5CB077BF" w14:textId="77777777" w:rsidR="008D2826" w:rsidRDefault="008D2826" w:rsidP="003A7CCB">
      <w:pPr>
        <w:pStyle w:val="BodyTextIndent3"/>
        <w:spacing w:line="240" w:lineRule="auto"/>
        <w:jc w:val="right"/>
        <w:rPr>
          <w:rFonts w:ascii="GHEA Grapalat" w:hAnsi="GHEA Grapalat" w:cs="Sylfaen"/>
          <w:b/>
          <w:lang w:val="hy-AM"/>
        </w:rPr>
      </w:pPr>
    </w:p>
    <w:p w14:paraId="79AA198C" w14:textId="77777777" w:rsidR="008D2826" w:rsidRDefault="008D2826" w:rsidP="003A7CCB">
      <w:pPr>
        <w:pStyle w:val="BodyTextIndent3"/>
        <w:spacing w:line="240" w:lineRule="auto"/>
        <w:jc w:val="right"/>
        <w:rPr>
          <w:rFonts w:ascii="GHEA Grapalat" w:hAnsi="GHEA Grapalat" w:cs="Sylfaen"/>
          <w:b/>
          <w:lang w:val="hy-AM"/>
        </w:rPr>
      </w:pPr>
    </w:p>
    <w:p w14:paraId="43DA057D" w14:textId="77777777" w:rsidR="008D2826" w:rsidRDefault="008D2826" w:rsidP="003A7CCB">
      <w:pPr>
        <w:pStyle w:val="BodyTextIndent3"/>
        <w:spacing w:line="240" w:lineRule="auto"/>
        <w:jc w:val="right"/>
        <w:rPr>
          <w:rFonts w:ascii="GHEA Grapalat" w:hAnsi="GHEA Grapalat" w:cs="Sylfaen"/>
          <w:b/>
          <w:lang w:val="hy-AM"/>
        </w:rPr>
      </w:pPr>
    </w:p>
    <w:p w14:paraId="1F24790D" w14:textId="77777777" w:rsidR="008D2826" w:rsidRDefault="008D2826" w:rsidP="003A7CCB">
      <w:pPr>
        <w:pStyle w:val="BodyTextIndent3"/>
        <w:spacing w:line="240" w:lineRule="auto"/>
        <w:jc w:val="right"/>
        <w:rPr>
          <w:rFonts w:ascii="GHEA Grapalat" w:hAnsi="GHEA Grapalat" w:cs="Sylfaen"/>
          <w:b/>
          <w:lang w:val="hy-AM"/>
        </w:rPr>
      </w:pPr>
    </w:p>
    <w:p w14:paraId="450299B0" w14:textId="77777777" w:rsidR="008D2826" w:rsidRDefault="008D2826" w:rsidP="003A7CCB">
      <w:pPr>
        <w:pStyle w:val="BodyTextIndent3"/>
        <w:spacing w:line="240" w:lineRule="auto"/>
        <w:jc w:val="right"/>
        <w:rPr>
          <w:rFonts w:ascii="GHEA Grapalat" w:hAnsi="GHEA Grapalat" w:cs="Sylfaen"/>
          <w:b/>
          <w:lang w:val="hy-AM"/>
        </w:rPr>
      </w:pPr>
    </w:p>
    <w:p w14:paraId="0E54FDA5" w14:textId="77777777" w:rsidR="008D2826" w:rsidRDefault="008D2826" w:rsidP="003A7CCB">
      <w:pPr>
        <w:pStyle w:val="BodyTextIndent3"/>
        <w:spacing w:line="240" w:lineRule="auto"/>
        <w:jc w:val="right"/>
        <w:rPr>
          <w:rFonts w:ascii="GHEA Grapalat" w:hAnsi="GHEA Grapalat" w:cs="Sylfaen"/>
          <w:b/>
          <w:lang w:val="hy-AM"/>
        </w:rPr>
      </w:pPr>
    </w:p>
    <w:p w14:paraId="4B1059E4" w14:textId="77777777" w:rsidR="008D2826" w:rsidRDefault="008D2826" w:rsidP="003A7CCB">
      <w:pPr>
        <w:pStyle w:val="BodyTextIndent3"/>
        <w:spacing w:line="240" w:lineRule="auto"/>
        <w:jc w:val="right"/>
        <w:rPr>
          <w:rFonts w:ascii="GHEA Grapalat" w:hAnsi="GHEA Grapalat" w:cs="Sylfaen"/>
          <w:b/>
          <w:lang w:val="hy-AM"/>
        </w:rPr>
      </w:pPr>
    </w:p>
    <w:p w14:paraId="616BA39D" w14:textId="77777777" w:rsidR="008D2826" w:rsidRDefault="008D2826" w:rsidP="003A7CCB">
      <w:pPr>
        <w:pStyle w:val="BodyTextIndent3"/>
        <w:spacing w:line="240" w:lineRule="auto"/>
        <w:jc w:val="right"/>
        <w:rPr>
          <w:rFonts w:ascii="GHEA Grapalat" w:hAnsi="GHEA Grapalat" w:cs="Sylfaen"/>
          <w:b/>
          <w:lang w:val="hy-AM"/>
        </w:rPr>
      </w:pPr>
    </w:p>
    <w:p w14:paraId="09E38822" w14:textId="4D556E0C" w:rsidR="003A7CCB" w:rsidRPr="00222F7B"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 xml:space="preserve">Հավելված </w:t>
      </w:r>
      <w:r w:rsidRPr="00222F7B">
        <w:rPr>
          <w:rFonts w:ascii="GHEA Grapalat" w:hAnsi="GHEA Grapalat" w:cs="Sylfaen"/>
          <w:b/>
          <w:lang w:val="hy-AM"/>
        </w:rPr>
        <w:t>7</w:t>
      </w:r>
    </w:p>
    <w:p w14:paraId="78EA3F97" w14:textId="60612CC1" w:rsidR="003A7CCB" w:rsidRPr="00FB1EC7"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Pr>
          <w:rFonts w:ascii="GHEA Grapalat" w:hAnsi="GHEA Grapalat" w:cs="Sylfaen"/>
          <w:b/>
          <w:lang w:val="hy-AM"/>
        </w:rPr>
        <w:t>ԵՔ-</w:t>
      </w:r>
      <w:r w:rsidR="00B56F16">
        <w:rPr>
          <w:rFonts w:ascii="GHEA Grapalat" w:hAnsi="GHEA Grapalat" w:cs="Sylfaen"/>
          <w:b/>
          <w:lang w:val="hy-AM"/>
        </w:rPr>
        <w:t>ԲՄԱՇՁԲ-</w:t>
      </w:r>
      <w:r w:rsidR="00AE67EB">
        <w:rPr>
          <w:rFonts w:ascii="GHEA Grapalat" w:hAnsi="GHEA Grapalat" w:cs="Sylfaen"/>
          <w:b/>
          <w:lang w:val="hy-AM"/>
        </w:rPr>
        <w:t>26/13</w:t>
      </w:r>
      <w:r w:rsidRPr="00785E88">
        <w:rPr>
          <w:rFonts w:ascii="GHEA Grapalat" w:hAnsi="GHEA Grapalat" w:cs="Sylfaen"/>
          <w:b/>
          <w:lang w:val="hy-AM"/>
        </w:rPr>
        <w:t>»*  ծածկագրով</w:t>
      </w:r>
    </w:p>
    <w:p w14:paraId="4D966962" w14:textId="13D9C5E9" w:rsidR="003A7CCB" w:rsidRPr="00FB1EC7" w:rsidRDefault="00F57EA6" w:rsidP="003A7CCB">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3A7CCB" w:rsidRPr="00FB1EC7">
        <w:rPr>
          <w:rFonts w:ascii="GHEA Grapalat" w:hAnsi="GHEA Grapalat" w:cs="Sylfaen"/>
          <w:b/>
          <w:lang w:val="hy-AM"/>
        </w:rPr>
        <w:t>ի հրավերի</w:t>
      </w:r>
    </w:p>
    <w:p w14:paraId="1E55B33D" w14:textId="77777777" w:rsidR="003A7CCB" w:rsidRPr="00FB1EC7" w:rsidRDefault="003A7CCB" w:rsidP="003A7CCB">
      <w:pPr>
        <w:jc w:val="right"/>
        <w:rPr>
          <w:rFonts w:ascii="GHEA Grapalat" w:hAnsi="GHEA Grapalat"/>
          <w:lang w:val="es-ES"/>
        </w:rPr>
      </w:pPr>
    </w:p>
    <w:p w14:paraId="58C9EE72" w14:textId="77777777" w:rsidR="003A7CCB" w:rsidRPr="00FB1EC7" w:rsidRDefault="003A7CCB" w:rsidP="003A7CCB">
      <w:pPr>
        <w:tabs>
          <w:tab w:val="left" w:pos="2268"/>
        </w:tabs>
        <w:ind w:left="-284" w:firstLine="284"/>
        <w:jc w:val="right"/>
        <w:rPr>
          <w:rFonts w:ascii="GHEA Grapalat" w:hAnsi="GHEA Grapalat"/>
          <w:lang w:val="es-ES"/>
        </w:rPr>
      </w:pPr>
    </w:p>
    <w:p w14:paraId="55CD6999" w14:textId="77777777" w:rsidR="003A7CCB" w:rsidRPr="00FB1EC7" w:rsidRDefault="003A7CCB" w:rsidP="003A7CC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4458F8C9" w14:textId="77777777" w:rsidR="003A7CCB" w:rsidRPr="00FB1EC7" w:rsidRDefault="003A7CCB" w:rsidP="003A7CC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4D0792" w14:textId="77777777" w:rsidR="003A7CCB" w:rsidRPr="00FB1EC7" w:rsidRDefault="003A7CCB" w:rsidP="003A7CCB">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3A2829A1" w14:textId="77777777" w:rsidR="003A7CCB" w:rsidRPr="00FB1EC7" w:rsidRDefault="003A7CCB" w:rsidP="003A7CCB">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93002B" w:rsidRDefault="00F02279" w:rsidP="00F02279">
      <w:pPr>
        <w:jc w:val="both"/>
        <w:rPr>
          <w:rFonts w:ascii="GHEA Grapalat" w:hAnsi="GHEA Grapalat"/>
          <w:lang w:val="es-ES"/>
        </w:rPr>
      </w:pPr>
    </w:p>
    <w:p w14:paraId="50A6D5FE" w14:textId="77777777" w:rsidR="00F02279" w:rsidRPr="0093002B" w:rsidRDefault="00F02279" w:rsidP="00F02279">
      <w:pPr>
        <w:jc w:val="both"/>
        <w:rPr>
          <w:rFonts w:ascii="GHEA Grapalat" w:hAnsi="GHEA Grapalat"/>
          <w:lang w:val="es-ES"/>
        </w:rPr>
      </w:pPr>
    </w:p>
    <w:p w14:paraId="2B6C512F"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93002B" w:rsidRDefault="00F02279" w:rsidP="00F02279">
      <w:pPr>
        <w:ind w:firstLine="709"/>
        <w:jc w:val="both"/>
        <w:rPr>
          <w:rFonts w:ascii="GHEA Grapalat" w:hAnsi="GHEA Grapalat"/>
          <w:b/>
          <w:lang w:val="es-ES"/>
        </w:rPr>
      </w:pPr>
    </w:p>
    <w:p w14:paraId="613A70C9" w14:textId="35C21473" w:rsidR="00F02279" w:rsidRPr="0093002B" w:rsidRDefault="00F02279" w:rsidP="00F02279">
      <w:pPr>
        <w:ind w:firstLine="720"/>
        <w:jc w:val="both"/>
        <w:rPr>
          <w:rFonts w:ascii="GHEA Grapalat" w:hAnsi="GHEA Grapalat"/>
          <w:b/>
          <w:sz w:val="20"/>
          <w:szCs w:val="20"/>
          <w:lang w:val="es-ES"/>
        </w:rPr>
      </w:pPr>
      <w:r w:rsidRPr="0093002B">
        <w:rPr>
          <w:rFonts w:ascii="GHEA Grapalat" w:hAnsi="GHEA Grapalat"/>
          <w:b/>
          <w:sz w:val="20"/>
          <w:szCs w:val="20"/>
          <w:lang w:val="es-ES"/>
        </w:rPr>
        <w:t xml:space="preserve">1.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14:paraId="13CB4E70" w14:textId="6AD1B847" w:rsidR="003A7CCB" w:rsidRPr="00456F9A" w:rsidRDefault="003A7CCB" w:rsidP="004B1B9E">
      <w:pPr>
        <w:tabs>
          <w:tab w:val="left" w:pos="990"/>
        </w:tabs>
        <w:ind w:firstLine="720"/>
        <w:jc w:val="both"/>
        <w:rPr>
          <w:rFonts w:ascii="GHEA Grapalat" w:hAnsi="GHEA Grapalat"/>
          <w:vertAlign w:val="superscript"/>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ծավալներով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ձևով</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ժամկետներում</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պայմանագրի (այսուհետ` պայմանագիր)</w:t>
      </w:r>
      <w:r w:rsidRPr="004B1B9E">
        <w:rPr>
          <w:rFonts w:ascii="GHEA Grapalat" w:hAnsi="GHEA Grapalat" w:cs="Sylfaen"/>
          <w:sz w:val="20"/>
          <w:szCs w:val="20"/>
          <w:lang w:val="pt-BR"/>
        </w:rPr>
        <w:t xml:space="preserve"> N 1 </w:t>
      </w:r>
      <w:r w:rsidRPr="00FB1EC7">
        <w:rPr>
          <w:rFonts w:ascii="GHEA Grapalat" w:hAnsi="GHEA Grapalat" w:cs="Sylfaen"/>
          <w:sz w:val="20"/>
          <w:szCs w:val="20"/>
          <w:lang w:val="pt-BR"/>
        </w:rPr>
        <w:t>Հավելվածով</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w:t>
      </w:r>
      <w:r w:rsidRPr="004B1B9E">
        <w:rPr>
          <w:rFonts w:ascii="GHEA Grapalat" w:hAnsi="GHEA Grapalat" w:cs="Sylfaen"/>
          <w:sz w:val="20"/>
          <w:szCs w:val="20"/>
          <w:lang w:val="pt-BR"/>
        </w:rPr>
        <w:t>-</w:t>
      </w:r>
      <w:r w:rsidRPr="00FB1EC7">
        <w:rPr>
          <w:rFonts w:ascii="GHEA Grapalat" w:hAnsi="GHEA Grapalat" w:cs="Sylfaen"/>
          <w:sz w:val="20"/>
          <w:szCs w:val="20"/>
          <w:lang w:val="pt-BR"/>
        </w:rPr>
        <w:t>նախահաշվով</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4B1B9E">
        <w:rPr>
          <w:rFonts w:ascii="GHEA Grapalat" w:hAnsi="GHEA Grapalat" w:cs="Sylfaen"/>
          <w:sz w:val="20"/>
          <w:szCs w:val="20"/>
          <w:lang w:val="pt-BR"/>
        </w:rPr>
        <w:t xml:space="preserve"> </w:t>
      </w:r>
      <w:r w:rsidR="004B1B9E" w:rsidRPr="004B1B9E">
        <w:rPr>
          <w:rFonts w:ascii="GHEA Grapalat" w:hAnsi="GHEA Grapalat" w:cs="Sylfaen"/>
          <w:sz w:val="20"/>
          <w:szCs w:val="20"/>
          <w:lang w:val="pt-BR"/>
        </w:rPr>
        <w:t xml:space="preserve">կնքել </w:t>
      </w:r>
      <w:proofErr w:type="spellStart"/>
      <w:r w:rsidR="00F972BA" w:rsidRPr="00222ED1">
        <w:rPr>
          <w:rFonts w:ascii="GHEA Grapalat" w:hAnsi="GHEA Grapalat" w:cs="Arial"/>
          <w:sz w:val="20"/>
          <w:szCs w:val="20"/>
          <w:lang w:val="es-ES"/>
        </w:rPr>
        <w:t>Երևան</w:t>
      </w:r>
      <w:proofErr w:type="spellEnd"/>
      <w:r w:rsidR="00F972BA" w:rsidRPr="00222ED1">
        <w:rPr>
          <w:rFonts w:ascii="GHEA Grapalat" w:hAnsi="GHEA Grapalat" w:cs="Arial"/>
          <w:sz w:val="20"/>
          <w:szCs w:val="20"/>
          <w:lang w:val="es-ES"/>
        </w:rPr>
        <w:t xml:space="preserve"> </w:t>
      </w:r>
      <w:proofErr w:type="spellStart"/>
      <w:r w:rsidR="00F972BA" w:rsidRPr="00222ED1">
        <w:rPr>
          <w:rFonts w:ascii="GHEA Grapalat" w:hAnsi="GHEA Grapalat" w:cs="Arial"/>
          <w:sz w:val="20"/>
          <w:szCs w:val="20"/>
          <w:lang w:val="es-ES"/>
        </w:rPr>
        <w:t>քաղաքի</w:t>
      </w:r>
      <w:proofErr w:type="spellEnd"/>
      <w:r w:rsidR="00F972BA" w:rsidRPr="00222ED1">
        <w:rPr>
          <w:rFonts w:ascii="GHEA Grapalat" w:hAnsi="GHEA Grapalat" w:cs="Arial"/>
          <w:sz w:val="20"/>
          <w:szCs w:val="20"/>
          <w:lang w:val="es-ES"/>
        </w:rPr>
        <w:t xml:space="preserve"> </w:t>
      </w:r>
      <w:proofErr w:type="spellStart"/>
      <w:r w:rsidR="00F972BA" w:rsidRPr="00222ED1">
        <w:rPr>
          <w:rFonts w:ascii="GHEA Grapalat" w:hAnsi="GHEA Grapalat" w:cs="Arial"/>
          <w:sz w:val="20"/>
          <w:szCs w:val="20"/>
          <w:lang w:val="es-ES"/>
        </w:rPr>
        <w:t>էրեբունի</w:t>
      </w:r>
      <w:proofErr w:type="spellEnd"/>
      <w:r w:rsidR="00F972BA" w:rsidRPr="00222ED1">
        <w:rPr>
          <w:rFonts w:ascii="GHEA Grapalat" w:hAnsi="GHEA Grapalat" w:cs="Arial"/>
          <w:sz w:val="20"/>
          <w:szCs w:val="20"/>
          <w:lang w:val="es-ES"/>
        </w:rPr>
        <w:t xml:space="preserve"> </w:t>
      </w:r>
      <w:proofErr w:type="spellStart"/>
      <w:r w:rsidR="00F972BA" w:rsidRPr="00222ED1">
        <w:rPr>
          <w:rFonts w:ascii="GHEA Grapalat" w:hAnsi="GHEA Grapalat" w:cs="Arial"/>
          <w:sz w:val="20"/>
          <w:szCs w:val="20"/>
          <w:lang w:val="es-ES"/>
        </w:rPr>
        <w:t>վարչական</w:t>
      </w:r>
      <w:proofErr w:type="spellEnd"/>
      <w:r w:rsidR="00F972BA" w:rsidRPr="00222ED1">
        <w:rPr>
          <w:rFonts w:ascii="GHEA Grapalat" w:hAnsi="GHEA Grapalat" w:cs="Arial"/>
          <w:sz w:val="20"/>
          <w:szCs w:val="20"/>
          <w:lang w:val="es-ES"/>
        </w:rPr>
        <w:t xml:space="preserve"> </w:t>
      </w:r>
      <w:proofErr w:type="spellStart"/>
      <w:r w:rsidR="00F972BA" w:rsidRPr="00222ED1">
        <w:rPr>
          <w:rFonts w:ascii="GHEA Grapalat" w:hAnsi="GHEA Grapalat" w:cs="Arial"/>
          <w:sz w:val="20"/>
          <w:szCs w:val="20"/>
          <w:lang w:val="es-ES"/>
        </w:rPr>
        <w:t>շրջանի</w:t>
      </w:r>
      <w:proofErr w:type="spellEnd"/>
      <w:r w:rsidR="00F972BA" w:rsidRPr="00222ED1">
        <w:rPr>
          <w:rFonts w:ascii="GHEA Grapalat" w:hAnsi="GHEA Grapalat" w:cs="Arial"/>
          <w:sz w:val="20"/>
          <w:szCs w:val="20"/>
          <w:lang w:val="es-ES"/>
        </w:rPr>
        <w:t xml:space="preserve"> </w:t>
      </w:r>
      <w:proofErr w:type="spellStart"/>
      <w:r w:rsidR="00EE47E7">
        <w:rPr>
          <w:rFonts w:ascii="GHEA Grapalat" w:hAnsi="GHEA Grapalat" w:cs="Arial"/>
          <w:sz w:val="20"/>
          <w:szCs w:val="20"/>
          <w:lang w:val="es-ES"/>
        </w:rPr>
        <w:t>Տ</w:t>
      </w:r>
      <w:r w:rsidR="00F972BA" w:rsidRPr="00222ED1">
        <w:rPr>
          <w:rFonts w:ascii="GHEA Grapalat" w:hAnsi="GHEA Grapalat" w:cs="Arial"/>
          <w:sz w:val="20"/>
          <w:szCs w:val="20"/>
          <w:lang w:val="es-ES"/>
        </w:rPr>
        <w:t>իտոգրադյան</w:t>
      </w:r>
      <w:proofErr w:type="spellEnd"/>
      <w:r w:rsidR="00F972BA" w:rsidRPr="00222ED1">
        <w:rPr>
          <w:rFonts w:ascii="GHEA Grapalat" w:hAnsi="GHEA Grapalat" w:cs="Arial"/>
          <w:sz w:val="20"/>
          <w:szCs w:val="20"/>
          <w:lang w:val="es-ES"/>
        </w:rPr>
        <w:t xml:space="preserve"> </w:t>
      </w:r>
      <w:proofErr w:type="spellStart"/>
      <w:r w:rsidR="00F972BA" w:rsidRPr="00222ED1">
        <w:rPr>
          <w:rFonts w:ascii="GHEA Grapalat" w:hAnsi="GHEA Grapalat" w:cs="Arial"/>
          <w:sz w:val="20"/>
          <w:szCs w:val="20"/>
          <w:lang w:val="es-ES"/>
        </w:rPr>
        <w:t>փողոցի</w:t>
      </w:r>
      <w:proofErr w:type="spellEnd"/>
      <w:r w:rsidR="00F972BA" w:rsidRPr="00222ED1">
        <w:rPr>
          <w:rFonts w:ascii="GHEA Grapalat" w:hAnsi="GHEA Grapalat" w:cs="Arial"/>
          <w:sz w:val="20"/>
          <w:szCs w:val="20"/>
          <w:lang w:val="es-ES"/>
        </w:rPr>
        <w:t xml:space="preserve"> </w:t>
      </w:r>
      <w:proofErr w:type="spellStart"/>
      <w:r w:rsidR="00F972BA" w:rsidRPr="00222ED1">
        <w:rPr>
          <w:rFonts w:ascii="GHEA Grapalat" w:hAnsi="GHEA Grapalat" w:cs="Arial"/>
          <w:sz w:val="20"/>
          <w:szCs w:val="20"/>
          <w:lang w:val="es-ES"/>
        </w:rPr>
        <w:t>միջին</w:t>
      </w:r>
      <w:proofErr w:type="spellEnd"/>
      <w:r w:rsidR="00F972BA" w:rsidRPr="00222ED1">
        <w:rPr>
          <w:rFonts w:ascii="GHEA Grapalat" w:hAnsi="GHEA Grapalat" w:cs="Arial"/>
          <w:sz w:val="20"/>
          <w:szCs w:val="20"/>
          <w:lang w:val="es-ES"/>
        </w:rPr>
        <w:t xml:space="preserve"> </w:t>
      </w:r>
      <w:proofErr w:type="spellStart"/>
      <w:r w:rsidR="00F972BA" w:rsidRPr="00222ED1">
        <w:rPr>
          <w:rFonts w:ascii="GHEA Grapalat" w:hAnsi="GHEA Grapalat" w:cs="Arial"/>
          <w:sz w:val="20"/>
          <w:szCs w:val="20"/>
          <w:lang w:val="es-ES"/>
        </w:rPr>
        <w:t>նորոգման</w:t>
      </w:r>
      <w:proofErr w:type="spellEnd"/>
      <w:r w:rsidR="00F972BA" w:rsidRPr="00222ED1">
        <w:rPr>
          <w:rFonts w:ascii="GHEA Grapalat" w:hAnsi="GHEA Grapalat" w:cs="Arial"/>
          <w:sz w:val="20"/>
          <w:szCs w:val="20"/>
          <w:lang w:val="es-ES"/>
        </w:rPr>
        <w:t xml:space="preserve"> </w:t>
      </w:r>
      <w:proofErr w:type="spellStart"/>
      <w:r w:rsidR="00F972BA" w:rsidRPr="00222ED1">
        <w:rPr>
          <w:rFonts w:ascii="GHEA Grapalat" w:hAnsi="GHEA Grapalat" w:cs="Arial"/>
          <w:sz w:val="20"/>
          <w:szCs w:val="20"/>
          <w:lang w:val="es-ES"/>
        </w:rPr>
        <w:t>աշխատանքներ</w:t>
      </w:r>
      <w:proofErr w:type="spellEnd"/>
      <w:r w:rsidRPr="00FB1EC7">
        <w:rPr>
          <w:rFonts w:ascii="GHEA Grapalat" w:hAnsi="GHEA Grapalat" w:cs="Sylfaen"/>
          <w:sz w:val="20"/>
          <w:szCs w:val="20"/>
          <w:lang w:val="pt-BR"/>
        </w:rPr>
        <w:t>ը</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այսուհետ</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իսկ</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Պատվիրատուն</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ընդունել</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կատարված</w:t>
      </w:r>
      <w:r w:rsidRPr="004B1B9E">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շխատանքը</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վարձատրել</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դրա</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համար</w:t>
      </w:r>
      <w:r w:rsidRPr="004B1B9E">
        <w:rPr>
          <w:rFonts w:ascii="GHEA Grapalat" w:hAnsi="GHEA Grapalat" w:cs="Sylfaen"/>
          <w:sz w:val="20"/>
          <w:szCs w:val="20"/>
          <w:lang w:val="pt-BR"/>
        </w:rPr>
        <w:t>։</w:t>
      </w:r>
    </w:p>
    <w:p w14:paraId="00A85B00" w14:textId="6C279D92" w:rsidR="00F02279" w:rsidRPr="0093002B" w:rsidRDefault="00F02279" w:rsidP="00F02279">
      <w:pPr>
        <w:tabs>
          <w:tab w:val="left" w:pos="1134"/>
        </w:tabs>
        <w:ind w:firstLine="720"/>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r w:rsidRPr="0093002B">
        <w:rPr>
          <w:rFonts w:ascii="GHEA Grapalat" w:hAnsi="GHEA Grapalat" w:cs="Sylfaen"/>
          <w:sz w:val="20"/>
          <w:szCs w:val="20"/>
          <w:lang w:val="pt-BR"/>
        </w:rPr>
        <w:t>նախահաշվին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ahoma"/>
          <w:sz w:val="20"/>
          <w:szCs w:val="20"/>
          <w:lang w:val="es-ES"/>
        </w:rPr>
        <w:t>։</w:t>
      </w:r>
    </w:p>
    <w:p w14:paraId="798A3619" w14:textId="5635ACE8" w:rsidR="003A7CCB" w:rsidRDefault="00F02279" w:rsidP="003A7CCB">
      <w:pPr>
        <w:tabs>
          <w:tab w:val="left" w:pos="1134"/>
        </w:tabs>
        <w:ind w:firstLine="720"/>
        <w:jc w:val="both"/>
        <w:rPr>
          <w:rFonts w:ascii="GHEA Grapalat" w:hAnsi="GHEA Grapalat" w:cs="Times Armenian"/>
          <w:sz w:val="22"/>
          <w:lang w:val="hy-AM"/>
        </w:rPr>
      </w:pPr>
      <w:r w:rsidRPr="0093002B">
        <w:rPr>
          <w:rFonts w:ascii="GHEA Grapalat" w:hAnsi="GHEA Grapalat"/>
          <w:sz w:val="20"/>
          <w:szCs w:val="20"/>
          <w:lang w:val="es-ES"/>
        </w:rPr>
        <w:t>1.3</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պ</w:t>
      </w:r>
      <w:r w:rsidRPr="0093002B">
        <w:rPr>
          <w:rFonts w:ascii="GHEA Grapalat" w:hAnsi="GHEA Grapalat" w:cs="Sylfaen"/>
          <w:sz w:val="20"/>
          <w:szCs w:val="20"/>
          <w:lang w:val="pt-BR"/>
        </w:rPr>
        <w:t>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հետո</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sz w:val="20"/>
          <w:szCs w:val="20"/>
          <w:lang w:val="es-ES"/>
        </w:rPr>
        <w:t xml:space="preserve"> </w:t>
      </w:r>
      <w:proofErr w:type="spellStart"/>
      <w:r w:rsidRPr="008A1D7B">
        <w:rPr>
          <w:rFonts w:ascii="GHEA Grapalat" w:hAnsi="GHEA Grapalat"/>
          <w:sz w:val="20"/>
          <w:szCs w:val="20"/>
          <w:lang w:val="es-ES"/>
        </w:rPr>
        <w:t>սահմանվում</w:t>
      </w:r>
      <w:proofErr w:type="spellEnd"/>
      <w:r w:rsidRPr="008A1D7B">
        <w:rPr>
          <w:rFonts w:ascii="GHEA Grapalat" w:hAnsi="GHEA Grapalat"/>
          <w:sz w:val="20"/>
          <w:szCs w:val="20"/>
          <w:lang w:val="es-ES"/>
        </w:rPr>
        <w:t xml:space="preserve"> է` </w:t>
      </w:r>
      <w:proofErr w:type="spellStart"/>
      <w:r w:rsidR="002F383F" w:rsidRPr="008A1D7B">
        <w:rPr>
          <w:rFonts w:ascii="GHEA Grapalat" w:hAnsi="GHEA Grapalat"/>
          <w:sz w:val="20"/>
          <w:szCs w:val="20"/>
          <w:lang w:val="es-ES"/>
        </w:rPr>
        <w:t>հ</w:t>
      </w:r>
      <w:r w:rsidR="003A7CCB" w:rsidRPr="008A1D7B">
        <w:rPr>
          <w:rFonts w:ascii="GHEA Grapalat" w:hAnsi="GHEA Grapalat"/>
          <w:sz w:val="20"/>
          <w:szCs w:val="20"/>
          <w:lang w:val="es-ES"/>
        </w:rPr>
        <w:t>ամաձայն</w:t>
      </w:r>
      <w:proofErr w:type="spellEnd"/>
      <w:r w:rsidR="003A7CCB" w:rsidRPr="008A1D7B">
        <w:rPr>
          <w:rFonts w:ascii="GHEA Grapalat" w:hAnsi="GHEA Grapalat"/>
          <w:sz w:val="20"/>
          <w:szCs w:val="20"/>
          <w:lang w:val="es-ES"/>
        </w:rPr>
        <w:t xml:space="preserve"> </w:t>
      </w:r>
      <w:proofErr w:type="spellStart"/>
      <w:r w:rsidR="002F383F" w:rsidRPr="008A1D7B">
        <w:rPr>
          <w:rFonts w:ascii="GHEA Grapalat" w:hAnsi="GHEA Grapalat"/>
          <w:sz w:val="20"/>
          <w:szCs w:val="20"/>
          <w:lang w:val="es-ES"/>
        </w:rPr>
        <w:t>հավելված</w:t>
      </w:r>
      <w:proofErr w:type="spellEnd"/>
      <w:r w:rsidR="002F383F" w:rsidRPr="008A1D7B">
        <w:rPr>
          <w:rFonts w:ascii="GHEA Grapalat" w:hAnsi="GHEA Grapalat"/>
          <w:sz w:val="20"/>
          <w:szCs w:val="20"/>
          <w:lang w:val="es-ES"/>
        </w:rPr>
        <w:t xml:space="preserve"> 2-ի:</w:t>
      </w:r>
    </w:p>
    <w:p w14:paraId="60A68B76" w14:textId="77777777" w:rsidR="004B1B9E" w:rsidRDefault="00F02279" w:rsidP="003A7CCB">
      <w:pPr>
        <w:tabs>
          <w:tab w:val="left" w:pos="1134"/>
        </w:tabs>
        <w:ind w:firstLine="720"/>
        <w:jc w:val="both"/>
        <w:rPr>
          <w:rFonts w:ascii="GHEA Grapalat" w:hAnsi="GHEA Grapalat" w:cs="Tahoma"/>
          <w:sz w:val="20"/>
          <w:szCs w:val="20"/>
          <w:lang w:val="es-ES"/>
        </w:rPr>
      </w:pP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առանձին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տեսակի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փուլերի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սահմանված են սույն պայմանագրի</w:t>
      </w:r>
      <w:r w:rsidR="00CF7AC3" w:rsidRPr="0093002B">
        <w:rPr>
          <w:rFonts w:ascii="GHEA Grapalat" w:hAnsi="GHEA Grapalat" w:cs="Sylfaen"/>
          <w:sz w:val="20"/>
          <w:szCs w:val="20"/>
          <w:lang w:val="es-ES"/>
        </w:rPr>
        <w:t xml:space="preserve"> </w:t>
      </w:r>
      <w:r w:rsidR="00CF7AC3" w:rsidRPr="0093002B">
        <w:rPr>
          <w:rFonts w:ascii="GHEA Grapalat" w:hAnsi="GHEA Grapalat" w:cs="Sylfaen"/>
          <w:sz w:val="20"/>
          <w:szCs w:val="20"/>
          <w:lang w:val="pt-BR"/>
        </w:rPr>
        <w:t>հավելված</w:t>
      </w:r>
      <w:r w:rsidR="00CF7AC3" w:rsidRPr="0093002B">
        <w:rPr>
          <w:rFonts w:ascii="GHEA Grapalat" w:hAnsi="GHEA Grapalat" w:cs="Sylfaen"/>
          <w:sz w:val="20"/>
          <w:szCs w:val="20"/>
          <w:lang w:val="es-ES"/>
        </w:rPr>
        <w:t xml:space="preserve"> 2-ում</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ներկայացված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գրաֆիկով</w:t>
      </w:r>
      <w:r w:rsidRPr="0093002B">
        <w:rPr>
          <w:rFonts w:ascii="GHEA Grapalat" w:hAnsi="GHEA Grapalat" w:cs="Tahoma"/>
          <w:sz w:val="20"/>
          <w:szCs w:val="20"/>
          <w:lang w:val="es-ES"/>
        </w:rPr>
        <w:t>։</w:t>
      </w:r>
    </w:p>
    <w:p w14:paraId="024C781F" w14:textId="7529D392" w:rsidR="00F02279" w:rsidRPr="0093002B" w:rsidRDefault="00F02279" w:rsidP="003A7CCB">
      <w:pPr>
        <w:tabs>
          <w:tab w:val="left" w:pos="1134"/>
        </w:tabs>
        <w:ind w:firstLine="720"/>
        <w:jc w:val="both"/>
        <w:rPr>
          <w:rFonts w:ascii="GHEA Grapalat" w:hAnsi="GHEA Grapalat"/>
          <w:sz w:val="20"/>
          <w:szCs w:val="20"/>
          <w:lang w:val="es-ES"/>
        </w:rPr>
      </w:pPr>
      <w:r w:rsidRPr="0093002B">
        <w:rPr>
          <w:rFonts w:ascii="GHEA Grapalat" w:hAnsi="GHEA Grapalat" w:cs="Times Armenian"/>
          <w:sz w:val="20"/>
          <w:szCs w:val="20"/>
          <w:lang w:val="es-ES"/>
        </w:rPr>
        <w:t xml:space="preserve"> </w:t>
      </w:r>
    </w:p>
    <w:p w14:paraId="4E172C1B" w14:textId="0D46D499"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2.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ԿԱՊԱԼԱՌՈՒԻ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ՄԻՋՈՑՆԵՐՈՎ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ԿԱՏԱՐԵԼԸ</w:t>
      </w:r>
    </w:p>
    <w:p w14:paraId="6A03E937" w14:textId="7156A175" w:rsidR="00F02279" w:rsidRPr="0093002B" w:rsidRDefault="00F02279" w:rsidP="00F02279">
      <w:pPr>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2.1  </w:t>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Կապալառուի </w:t>
      </w:r>
      <w:r w:rsidR="00E934F6" w:rsidRPr="0093002B">
        <w:rPr>
          <w:rFonts w:ascii="GHEA Grapalat" w:hAnsi="GHEA Grapalat" w:cs="Sylfaen"/>
          <w:sz w:val="20"/>
          <w:szCs w:val="20"/>
          <w:lang w:val="pt-BR"/>
        </w:rPr>
        <w:t>աշխատանքային և տեխնիկական ռեսուրսով, շինարարական նյութերով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և միջոցներով։</w:t>
      </w:r>
      <w:r w:rsidRPr="0093002B">
        <w:rPr>
          <w:rFonts w:ascii="GHEA Grapalat" w:hAnsi="GHEA Grapalat" w:cs="Times Armenian"/>
          <w:sz w:val="20"/>
          <w:szCs w:val="20"/>
          <w:lang w:val="es-ES"/>
        </w:rPr>
        <w:t xml:space="preserve"> </w:t>
      </w:r>
    </w:p>
    <w:p w14:paraId="3316C1EA"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2.2</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պատասխանատվություն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նյութերի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սարքավորումների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p>
    <w:p w14:paraId="0EB55E0D" w14:textId="77777777" w:rsidR="004B1B9E" w:rsidRPr="0093002B" w:rsidRDefault="004B1B9E" w:rsidP="00F02279">
      <w:pPr>
        <w:tabs>
          <w:tab w:val="left" w:pos="1276"/>
        </w:tabs>
        <w:ind w:firstLine="720"/>
        <w:jc w:val="both"/>
        <w:rPr>
          <w:rFonts w:ascii="GHEA Grapalat" w:hAnsi="GHEA Grapalat"/>
          <w:sz w:val="20"/>
          <w:szCs w:val="20"/>
          <w:lang w:val="es-ES"/>
        </w:rPr>
      </w:pPr>
    </w:p>
    <w:p w14:paraId="0177F853" w14:textId="5C26C522"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ԿՈՂՄԵՐԻ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ՊԱՐՏԱԿԱՆՈՒԹՅՈՒՆՆԵՐԸ</w:t>
      </w:r>
      <w:r w:rsidRPr="0093002B">
        <w:rPr>
          <w:rFonts w:ascii="GHEA Grapalat" w:hAnsi="GHEA Grapalat" w:cs="Times Armenian"/>
          <w:b/>
          <w:sz w:val="20"/>
          <w:szCs w:val="20"/>
          <w:lang w:val="es-ES"/>
        </w:rPr>
        <w:tab/>
      </w:r>
    </w:p>
    <w:p w14:paraId="727E497D" w14:textId="56658D88"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3.1.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ՊԱՏՎԻՐԱՏՈՒՆ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ԻՐԱՎՈՒՆՔ</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ՈՒՆԻ</w:t>
      </w:r>
      <w:r w:rsidR="004B1B9E" w:rsidRPr="0093002B">
        <w:rPr>
          <w:rFonts w:ascii="GHEA Grapalat" w:hAnsi="GHEA Grapalat" w:cs="Times Armenian"/>
          <w:b/>
          <w:sz w:val="20"/>
          <w:szCs w:val="20"/>
          <w:lang w:val="es-ES"/>
        </w:rPr>
        <w:t>`</w:t>
      </w:r>
    </w:p>
    <w:p w14:paraId="71D6293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3.1.1</w:t>
      </w:r>
      <w:r w:rsidRPr="0093002B">
        <w:rPr>
          <w:rFonts w:ascii="GHEA Grapalat" w:hAnsi="GHEA Grapalat"/>
          <w:sz w:val="20"/>
          <w:szCs w:val="20"/>
          <w:lang w:val="es-ES"/>
        </w:rPr>
        <w:tab/>
      </w:r>
      <w:r w:rsidRPr="0093002B">
        <w:rPr>
          <w:rFonts w:ascii="GHEA Grapalat" w:hAnsi="GHEA Grapalat" w:cs="Sylfaen"/>
          <w:sz w:val="20"/>
          <w:szCs w:val="20"/>
          <w:lang w:val="pt-BR"/>
        </w:rPr>
        <w:t>Ցանկացած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ստուգել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միջամտելու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գործունեությանը</w:t>
      </w:r>
      <w:r w:rsidRPr="0093002B">
        <w:rPr>
          <w:rFonts w:ascii="GHEA Grapalat" w:hAnsi="GHEA Grapalat" w:cs="Times Armenian"/>
          <w:sz w:val="20"/>
          <w:szCs w:val="20"/>
          <w:lang w:val="es-ES"/>
        </w:rPr>
        <w:t>.</w:t>
      </w:r>
    </w:p>
    <w:p w14:paraId="3FF8CCA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3.1.2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46D0AF49" w14:textId="1B743D93"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Չընդունել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ՀՀ</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օրենսդրությամբ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դրույթներին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չհամապատասխանելու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ինչպես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նաև</w:t>
      </w:r>
      <w:r w:rsidRPr="0093002B">
        <w:rPr>
          <w:rFonts w:ascii="GHEA Grapalat" w:hAnsi="GHEA Grapalat" w:cs="Times Armenia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EE16454"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3.1.4</w:t>
      </w:r>
      <w:r w:rsidRPr="0093002B">
        <w:rPr>
          <w:rFonts w:ascii="GHEA Grapalat" w:hAnsi="GHEA Grapalat"/>
          <w:sz w:val="20"/>
          <w:szCs w:val="20"/>
          <w:lang w:val="es-ES"/>
        </w:rPr>
        <w:tab/>
        <w:t xml:space="preserve"> </w:t>
      </w:r>
      <w:r w:rsidRPr="0093002B">
        <w:rPr>
          <w:rFonts w:ascii="GHEA Grapalat" w:hAnsi="GHEA Grapalat"/>
          <w:sz w:val="20"/>
          <w:szCs w:val="20"/>
          <w:lang w:val="es-ES"/>
        </w:rPr>
        <w:tab/>
      </w:r>
      <w:r w:rsidRPr="0093002B">
        <w:rPr>
          <w:rFonts w:ascii="GHEA Grapalat" w:hAnsi="GHEA Grapalat" w:cs="Sylfaen"/>
          <w:sz w:val="20"/>
          <w:szCs w:val="20"/>
          <w:lang w:val="pt-BR"/>
        </w:rPr>
        <w:t>Միակողմանի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w:t>
      </w:r>
    </w:p>
    <w:p w14:paraId="37D2B81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ա</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այնքան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դանդաղ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ավարտը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դառնում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ակնհայտ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անհնար</w:t>
      </w:r>
      <w:r w:rsidRPr="0093002B">
        <w:rPr>
          <w:rFonts w:ascii="GHEA Grapalat" w:hAnsi="GHEA Grapalat" w:cs="Times Armenian"/>
          <w:sz w:val="20"/>
          <w:szCs w:val="20"/>
          <w:lang w:val="es-ES"/>
        </w:rPr>
        <w:t xml:space="preserve">, </w:t>
      </w:r>
    </w:p>
    <w:p w14:paraId="29EC3DF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բ</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գրաֆիկը</w:t>
      </w:r>
      <w:r w:rsidRPr="0093002B">
        <w:rPr>
          <w:rFonts w:ascii="GHEA Grapalat" w:hAnsi="GHEA Grapalat" w:cs="Times Armenian"/>
          <w:sz w:val="20"/>
          <w:szCs w:val="20"/>
          <w:lang w:val="es-ES"/>
        </w:rPr>
        <w:t>),</w:t>
      </w:r>
    </w:p>
    <w:p w14:paraId="6711114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գ</w:t>
      </w:r>
      <w:r w:rsidRPr="0093002B">
        <w:rPr>
          <w:rFonts w:ascii="GHEA Grapalat" w:hAnsi="GHEA Grapalat"/>
          <w:sz w:val="20"/>
          <w:szCs w:val="20"/>
          <w:lang w:val="es-ES"/>
        </w:rPr>
        <w:t>)</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նախագծանախահաշվային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փաստաթղթերով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w:t>
      </w:r>
    </w:p>
    <w:p w14:paraId="14CFC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lastRenderedPageBreak/>
        <w:t>դ</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3.1.3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w:t>
      </w:r>
    </w:p>
    <w:p w14:paraId="023D417B"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3.1.5</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ahoma"/>
          <w:sz w:val="20"/>
          <w:szCs w:val="20"/>
          <w:lang w:val="es-ES"/>
        </w:rPr>
        <w:t>։</w:t>
      </w:r>
    </w:p>
    <w:p w14:paraId="0305B499"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3.1.6</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Լիազորել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անձի</w:t>
      </w:r>
      <w:r w:rsidRPr="0093002B">
        <w:rPr>
          <w:rFonts w:ascii="GHEA Grapalat" w:hAnsi="GHEA Grapalat" w:cs="Times Armenian"/>
          <w:sz w:val="20"/>
          <w:szCs w:val="20"/>
          <w:lang w:val="es-ES"/>
        </w:rPr>
        <w:t>`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նկատմամբ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տեխնիկական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հսկողություն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նպատակով</w:t>
      </w:r>
      <w:r w:rsidRPr="0093002B">
        <w:rPr>
          <w:rFonts w:ascii="GHEA Grapalat" w:hAnsi="GHEA Grapalat" w:cs="Times Armenian"/>
          <w:sz w:val="20"/>
          <w:szCs w:val="20"/>
          <w:lang w:val="es-ES"/>
        </w:rPr>
        <w:t>.</w:t>
      </w:r>
    </w:p>
    <w:p w14:paraId="0CEE0BCF"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3.1.7</w:t>
      </w:r>
      <w:r w:rsidRPr="0093002B">
        <w:rPr>
          <w:rFonts w:ascii="GHEA Grapalat" w:hAnsi="GHEA Grapalat"/>
          <w:sz w:val="20"/>
          <w:szCs w:val="20"/>
          <w:lang w:val="es-ES"/>
        </w:rPr>
        <w:tab/>
      </w:r>
      <w:r w:rsidRPr="0093002B">
        <w:rPr>
          <w:rFonts w:ascii="GHEA Grapalat" w:hAnsi="GHEA Grapalat" w:cs="Sylfaen"/>
          <w:sz w:val="20"/>
          <w:szCs w:val="20"/>
          <w:lang w:val="pt-BR"/>
        </w:rPr>
        <w:t>Մինչև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անավարտ</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օրենքով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ahoma"/>
          <w:sz w:val="20"/>
          <w:szCs w:val="20"/>
          <w:lang w:val="es-ES"/>
        </w:rPr>
        <w:t>։</w:t>
      </w:r>
    </w:p>
    <w:p w14:paraId="65E7D042" w14:textId="77777777" w:rsidR="004B1B9E" w:rsidRPr="0093002B" w:rsidRDefault="004B1B9E" w:rsidP="00F02279">
      <w:pPr>
        <w:tabs>
          <w:tab w:val="left" w:pos="1276"/>
        </w:tabs>
        <w:ind w:firstLine="720"/>
        <w:jc w:val="both"/>
        <w:rPr>
          <w:rFonts w:ascii="GHEA Grapalat" w:hAnsi="GHEA Grapalat" w:cs="Times Armenian"/>
          <w:sz w:val="20"/>
          <w:szCs w:val="20"/>
          <w:lang w:val="es-ES"/>
        </w:rPr>
      </w:pPr>
    </w:p>
    <w:p w14:paraId="0FD71D20" w14:textId="35789EE3" w:rsidR="00F02279" w:rsidRPr="0093002B" w:rsidRDefault="00F02279" w:rsidP="00F02279">
      <w:pPr>
        <w:tabs>
          <w:tab w:val="left" w:pos="1276"/>
        </w:tabs>
        <w:ind w:firstLine="720"/>
        <w:jc w:val="both"/>
        <w:rPr>
          <w:rFonts w:ascii="GHEA Grapalat" w:hAnsi="GHEA Grapalat" w:cs="Times Armenian"/>
          <w:b/>
          <w:sz w:val="20"/>
          <w:szCs w:val="20"/>
          <w:lang w:val="es-ES"/>
        </w:rPr>
      </w:pPr>
      <w:r w:rsidRPr="0093002B">
        <w:rPr>
          <w:rFonts w:ascii="GHEA Grapalat" w:hAnsi="GHEA Grapalat"/>
          <w:b/>
          <w:sz w:val="20"/>
          <w:szCs w:val="20"/>
          <w:lang w:val="es-ES"/>
        </w:rPr>
        <w:t xml:space="preserve">3.2.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ՊԱՏՎԻՐԱՏՈՒՆ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ՊԱՐՏԱՎՈՐ</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Է</w:t>
      </w:r>
      <w:r w:rsidR="004B1B9E" w:rsidRPr="0093002B">
        <w:rPr>
          <w:rFonts w:ascii="GHEA Grapalat" w:hAnsi="GHEA Grapalat" w:cs="Times Armenian"/>
          <w:b/>
          <w:sz w:val="20"/>
          <w:szCs w:val="20"/>
          <w:lang w:val="es-ES"/>
        </w:rPr>
        <w:t>`</w:t>
      </w:r>
    </w:p>
    <w:p w14:paraId="4A8502EE"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3.2.1</w:t>
      </w:r>
      <w:r w:rsidRPr="0093002B">
        <w:rPr>
          <w:rFonts w:ascii="GHEA Grapalat" w:hAnsi="GHEA Grapalat"/>
          <w:sz w:val="20"/>
          <w:szCs w:val="20"/>
          <w:lang w:val="es-ES"/>
        </w:rPr>
        <w:tab/>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աջակցել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w:t>
      </w:r>
    </w:p>
    <w:p w14:paraId="6BCE480A" w14:textId="77777777" w:rsidR="00F02279" w:rsidRPr="0093002B" w:rsidRDefault="00F02279" w:rsidP="00F02279">
      <w:pPr>
        <w:ind w:firstLine="720"/>
        <w:jc w:val="both"/>
        <w:rPr>
          <w:rFonts w:ascii="GHEA Grapalat" w:hAnsi="GHEA Grapalat"/>
          <w:sz w:val="20"/>
          <w:szCs w:val="20"/>
          <w:lang w:val="es-ES"/>
        </w:rPr>
      </w:pPr>
      <w:r w:rsidRPr="0093002B">
        <w:rPr>
          <w:rFonts w:ascii="GHEA Grapalat" w:hAnsi="GHEA Grapalat"/>
          <w:sz w:val="20"/>
          <w:szCs w:val="20"/>
          <w:lang w:val="es-ES"/>
        </w:rPr>
        <w:t>3.2.2 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մասնակցությամբ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զննել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պայմանագրից</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վատթարացնող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շեղումներ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հայտնաբերելու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այդ</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անհապաղ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w:t>
      </w:r>
    </w:p>
    <w:p w14:paraId="63AE90D5"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3.2.3</w:t>
      </w:r>
      <w:r w:rsidRPr="0093002B">
        <w:rPr>
          <w:rFonts w:ascii="GHEA Grapalat" w:hAnsi="GHEA Grapalat"/>
          <w:sz w:val="20"/>
          <w:szCs w:val="20"/>
          <w:lang w:val="es-ES"/>
        </w:rPr>
        <w:tab/>
        <w:t xml:space="preserve">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պահից</w:t>
      </w:r>
      <w:r w:rsidRPr="0093002B">
        <w:rPr>
          <w:rFonts w:ascii="GHEA Grapalat" w:hAnsi="GHEA Grapalat" w:cs="Times Armenian"/>
          <w:sz w:val="20"/>
          <w:szCs w:val="20"/>
          <w:lang w:val="es-ES"/>
        </w:rPr>
        <w:t xml:space="preserve"> 5 </w:t>
      </w:r>
      <w:r w:rsidRPr="0093002B">
        <w:rPr>
          <w:rFonts w:ascii="GHEA Grapalat" w:hAnsi="GHEA Grapalat" w:cs="Sylfaen"/>
          <w:sz w:val="20"/>
          <w:szCs w:val="20"/>
          <w:lang w:val="pt-BR"/>
        </w:rPr>
        <w:t>աշխատանքային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տարածք</w:t>
      </w:r>
      <w:r w:rsidRPr="0093002B">
        <w:rPr>
          <w:rFonts w:ascii="GHEA Grapalat" w:hAnsi="GHEA Grapalat" w:cs="Times Armenian"/>
          <w:sz w:val="20"/>
          <w:szCs w:val="20"/>
          <w:lang w:val="es-ES"/>
        </w:rPr>
        <w:t>.</w:t>
      </w:r>
    </w:p>
    <w:p w14:paraId="3AF7161E" w14:textId="77777777" w:rsidR="00F02279"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3.2.4 </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5B646AE2" w14:textId="77777777" w:rsidR="004B1B9E" w:rsidRPr="0093002B" w:rsidRDefault="004B1B9E" w:rsidP="00F02279">
      <w:pPr>
        <w:tabs>
          <w:tab w:val="left" w:pos="1276"/>
        </w:tabs>
        <w:ind w:firstLine="720"/>
        <w:jc w:val="both"/>
        <w:rPr>
          <w:rFonts w:ascii="GHEA Grapalat" w:hAnsi="GHEA Grapalat" w:cs="Times Armenian"/>
          <w:sz w:val="20"/>
          <w:szCs w:val="20"/>
          <w:lang w:val="es-ES"/>
        </w:rPr>
      </w:pPr>
    </w:p>
    <w:p w14:paraId="24938488" w14:textId="2C244A1D"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3.3.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ԿԱՊԱԼԱՌՈՒՆ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ԻՐԱՎՈՒՆՔ</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ՈՒՆԻ</w:t>
      </w:r>
      <w:r w:rsidR="004B1B9E" w:rsidRPr="0093002B">
        <w:rPr>
          <w:rFonts w:ascii="GHEA Grapalat" w:hAnsi="GHEA Grapalat" w:cs="Times Armenian"/>
          <w:b/>
          <w:sz w:val="20"/>
          <w:szCs w:val="20"/>
          <w:lang w:val="es-ES"/>
        </w:rPr>
        <w:t>`</w:t>
      </w:r>
    </w:p>
    <w:p w14:paraId="4A502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3.3.1</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5.1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գումարը</w:t>
      </w:r>
      <w:r w:rsidRPr="0093002B">
        <w:rPr>
          <w:rFonts w:ascii="GHEA Grapalat" w:hAnsi="GHEA Grapalat" w:cs="Tahoma"/>
          <w:sz w:val="20"/>
          <w:szCs w:val="20"/>
          <w:lang w:val="es-ES"/>
        </w:rPr>
        <w:t>։</w:t>
      </w:r>
    </w:p>
    <w:p w14:paraId="002041D9"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3.3.2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5.4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6.5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21F5B174" w14:textId="77777777" w:rsidR="004B1B9E" w:rsidRPr="0093002B" w:rsidRDefault="004B1B9E" w:rsidP="00F02279">
      <w:pPr>
        <w:tabs>
          <w:tab w:val="left" w:pos="1276"/>
        </w:tabs>
        <w:ind w:firstLine="720"/>
        <w:jc w:val="both"/>
        <w:rPr>
          <w:rFonts w:ascii="GHEA Grapalat" w:hAnsi="GHEA Grapalat" w:cs="Times Armenian"/>
          <w:sz w:val="20"/>
          <w:szCs w:val="20"/>
          <w:lang w:val="es-ES"/>
        </w:rPr>
      </w:pPr>
    </w:p>
    <w:p w14:paraId="1A429C92" w14:textId="1B73F972"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3.4.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ԿԱՊԱԼԱՌՈՒՆ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ՊԱՐՏԱՎՈՐ</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Է</w:t>
      </w:r>
      <w:r w:rsidR="004B1B9E" w:rsidRPr="0093002B">
        <w:rPr>
          <w:rFonts w:ascii="GHEA Grapalat" w:hAnsi="GHEA Grapalat" w:cs="Times Armenian"/>
          <w:b/>
          <w:sz w:val="20"/>
          <w:szCs w:val="20"/>
          <w:lang w:val="es-ES"/>
        </w:rPr>
        <w:t>`</w:t>
      </w:r>
    </w:p>
    <w:p w14:paraId="087D5C8B" w14:textId="3D957349"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3.4.1</w:t>
      </w:r>
      <w:r w:rsidRPr="0093002B">
        <w:rPr>
          <w:rFonts w:ascii="GHEA Grapalat" w:hAnsi="GHEA Grapalat"/>
          <w:sz w:val="20"/>
          <w:szCs w:val="20"/>
          <w:lang w:val="es-ES"/>
        </w:rPr>
        <w:tab/>
      </w:r>
      <w:r w:rsidRPr="0093002B">
        <w:rPr>
          <w:rFonts w:ascii="GHEA Grapalat" w:hAnsi="GHEA Grapalat" w:cs="Sylfaen"/>
          <w:sz w:val="20"/>
          <w:szCs w:val="20"/>
          <w:lang w:val="pt-BR"/>
        </w:rPr>
        <w:t>Աշխատանքների առնվազն ----- տոկոսը կատարել անձամբ, պայմանագրով նախատեսված կարգով և ժամկետներում, իր</w:t>
      </w:r>
      <w:r w:rsidR="005746E8" w:rsidRPr="0093002B">
        <w:rPr>
          <w:rFonts w:ascii="GHEA Grapalat" w:hAnsi="GHEA Grapalat" w:cs="Sylfaen"/>
          <w:sz w:val="20"/>
          <w:szCs w:val="20"/>
          <w:lang w:val="pt-BR"/>
        </w:rPr>
        <w:t xml:space="preserve"> </w:t>
      </w:r>
      <w:r w:rsidR="00E934F6" w:rsidRPr="0093002B">
        <w:rPr>
          <w:rFonts w:ascii="GHEA Grapalat" w:hAnsi="GHEA Grapalat" w:cs="Sylfaen"/>
          <w:sz w:val="20"/>
          <w:szCs w:val="20"/>
          <w:lang w:val="pt-BR"/>
        </w:rPr>
        <w:t>աշխատանքային և տեխնիկական ռեսուրսով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 xml:space="preserve">, ինչպես նաև անհրաժեշտ </w:t>
      </w:r>
      <w:r w:rsidR="00E934F6" w:rsidRPr="0093002B">
        <w:rPr>
          <w:rFonts w:ascii="GHEA Grapalat" w:hAnsi="GHEA Grapalat" w:cs="Sylfaen"/>
          <w:sz w:val="20"/>
          <w:szCs w:val="20"/>
          <w:lang w:val="pt-BR"/>
        </w:rPr>
        <w:t>շինարարական նյութերով, միջոցներով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ու պատշաճ որակով` նախագծին և ծավալաթերթին համապատասխան։</w:t>
      </w:r>
    </w:p>
    <w:p w14:paraId="5637674B" w14:textId="0074626B" w:rsidR="006D3529" w:rsidRPr="0093002B" w:rsidRDefault="00F02279" w:rsidP="00EC20A0">
      <w:pPr>
        <w:ind w:firstLine="709"/>
        <w:jc w:val="both"/>
        <w:rPr>
          <w:rFonts w:ascii="GHEA Grapalat" w:hAnsi="GHEA Grapalat" w:cs="Times Armenian"/>
          <w:sz w:val="20"/>
          <w:szCs w:val="20"/>
          <w:lang w:val="es-ES"/>
        </w:rPr>
      </w:pPr>
      <w:r w:rsidRPr="0093002B">
        <w:rPr>
          <w:rFonts w:ascii="GHEA Grapalat" w:hAnsi="GHEA Grapalat"/>
          <w:sz w:val="20"/>
          <w:szCs w:val="20"/>
          <w:lang w:val="es-ES"/>
        </w:rPr>
        <w:t>3.4.2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վերաբերյալ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ցուցումները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դրանք</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հակասում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պայմաններին</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A285B9F" w14:textId="7F07C12A"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շինմոնտաժային աշխատանքների կատարումը</w:t>
      </w:r>
      <w:r w:rsidR="006244AB" w:rsidRPr="0093002B">
        <w:rPr>
          <w:rFonts w:ascii="GHEA Grapalat" w:hAnsi="GHEA Grapalat" w:cs="Sylfaen"/>
          <w:sz w:val="20"/>
          <w:szCs w:val="20"/>
          <w:lang w:val="pt-BR"/>
        </w:rPr>
        <w:t xml:space="preserve"> </w:t>
      </w:r>
      <w:r w:rsidR="00E6777B" w:rsidRPr="0093002B">
        <w:rPr>
          <w:rFonts w:ascii="GHEA Grapalat" w:hAnsi="GHEA Grapalat" w:cs="Sylfaen"/>
          <w:sz w:val="20"/>
          <w:szCs w:val="20"/>
          <w:lang w:val="pt-BR"/>
        </w:rPr>
        <w:t xml:space="preserve">քաղաքաշինական նորմատիվատեխնիկական փաստաթղթերի և սույն պայմանագրի պայմաններին </w:t>
      </w:r>
      <w:r w:rsidRPr="0093002B">
        <w:rPr>
          <w:rFonts w:ascii="GHEA Grapalat" w:hAnsi="GHEA Grapalat" w:cs="Sylfaen"/>
          <w:sz w:val="20"/>
          <w:szCs w:val="20"/>
          <w:lang w:val="pt-BR"/>
        </w:rPr>
        <w:t xml:space="preserve">համապատասխան, կատարել իր կողմից մոնտաժված </w:t>
      </w:r>
      <w:r w:rsidR="00E6777B" w:rsidRPr="0093002B">
        <w:rPr>
          <w:rFonts w:ascii="GHEA Grapalat" w:hAnsi="GHEA Grapalat" w:cs="Sylfaen"/>
          <w:sz w:val="20"/>
          <w:szCs w:val="20"/>
          <w:lang w:val="pt-BR"/>
        </w:rPr>
        <w:t xml:space="preserve">ինժեներական հաղորդակցուղիների համակարգերի </w:t>
      </w:r>
      <w:r w:rsidRPr="0093002B">
        <w:rPr>
          <w:rFonts w:ascii="GHEA Grapalat" w:hAnsi="GHEA Grapalat" w:cs="Sylfaen"/>
          <w:sz w:val="20"/>
          <w:szCs w:val="20"/>
          <w:lang w:val="pt-BR"/>
        </w:rPr>
        <w:t>(</w:t>
      </w:r>
      <w:r w:rsidR="00E6777B" w:rsidRPr="0093002B">
        <w:rPr>
          <w:rFonts w:ascii="GHEA Grapalat" w:hAnsi="GHEA Grapalat" w:cs="Sylfaen"/>
          <w:sz w:val="20"/>
          <w:szCs w:val="20"/>
          <w:lang w:val="pt-BR"/>
        </w:rPr>
        <w:t xml:space="preserve"> էլեկտրամատակարարման</w:t>
      </w:r>
      <w:r w:rsidRPr="0093002B">
        <w:rPr>
          <w:rFonts w:ascii="GHEA Grapalat" w:hAnsi="GHEA Grapalat" w:cs="Sylfaen"/>
          <w:sz w:val="20"/>
          <w:szCs w:val="20"/>
          <w:lang w:val="pt-BR"/>
        </w:rPr>
        <w:t xml:space="preserve">, ջեռուցման, ջրամատակարարման, կոյուղու, </w:t>
      </w:r>
      <w:r w:rsidR="00E6777B" w:rsidRPr="0093002B">
        <w:rPr>
          <w:rFonts w:ascii="GHEA Grapalat" w:hAnsi="GHEA Grapalat" w:cs="Sylfaen"/>
          <w:sz w:val="20"/>
          <w:szCs w:val="20"/>
          <w:lang w:val="pt-BR"/>
        </w:rPr>
        <w:t>oդափոխության</w:t>
      </w:r>
      <w:r w:rsidRPr="0093002B">
        <w:rPr>
          <w:rFonts w:ascii="GHEA Grapalat" w:hAnsi="GHEA Grapalat" w:cs="Sylfaen"/>
          <w:sz w:val="20"/>
          <w:szCs w:val="20"/>
          <w:lang w:val="pt-BR"/>
        </w:rPr>
        <w:t>և այլն) անհատական փորձարկում, մասնակցել սարքավորման համալիր փորձարկմանը։</w:t>
      </w:r>
    </w:p>
    <w:p w14:paraId="094FCA04" w14:textId="71C9B2E1"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sz w:val="20"/>
          <w:szCs w:val="20"/>
          <w:lang w:val="es-ES"/>
        </w:rPr>
        <w:t xml:space="preserve">3.4.4 </w:t>
      </w:r>
      <w:r w:rsidRPr="0093002B">
        <w:rPr>
          <w:rFonts w:ascii="GHEA Grapalat" w:hAnsi="GHEA Grapalat"/>
          <w:sz w:val="20"/>
          <w:szCs w:val="20"/>
          <w:lang w:val="es-ES"/>
        </w:rPr>
        <w:tab/>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նրան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կանոնների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որոնց պահպանումն անհրաժեշտ է աշխատանքի արդյունքի արդյունավետ և անվտանգ օգտագործման </w:t>
      </w:r>
      <w:r w:rsidR="00E92291" w:rsidRPr="0093002B">
        <w:rPr>
          <w:rFonts w:ascii="GHEA Grapalat" w:hAnsi="GHEA Grapalat" w:cs="Sylfaen"/>
          <w:sz w:val="20"/>
          <w:szCs w:val="20"/>
          <w:lang w:val="pt-BR"/>
        </w:rPr>
        <w:t xml:space="preserve">(շահագործման) </w:t>
      </w:r>
      <w:r w:rsidRPr="0093002B">
        <w:rPr>
          <w:rFonts w:ascii="GHEA Grapalat" w:hAnsi="GHEA Grapalat" w:cs="Sylfaen"/>
          <w:sz w:val="20"/>
          <w:szCs w:val="20"/>
          <w:lang w:val="pt-BR"/>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cs="Sylfaen"/>
          <w:sz w:val="20"/>
          <w:szCs w:val="20"/>
          <w:lang w:val="pt-BR"/>
        </w:rPr>
        <w:t>3.4.5</w:t>
      </w:r>
      <w:r w:rsidRPr="0093002B">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յուրաքանչյուր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ուշացված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57CF5E3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3.4.6</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3.1.4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Sylfae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p>
    <w:p w14:paraId="495E4EE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3.4.7 </w:t>
      </w:r>
      <w:r w:rsidRPr="0093002B">
        <w:rPr>
          <w:rFonts w:ascii="GHEA Grapalat" w:hAnsi="GHEA Grapalat"/>
          <w:sz w:val="20"/>
          <w:szCs w:val="20"/>
          <w:lang w:val="es-ES"/>
        </w:rPr>
        <w:tab/>
      </w:r>
      <w:r w:rsidRPr="0093002B">
        <w:rPr>
          <w:rFonts w:ascii="GHEA Grapalat" w:hAnsi="GHEA Grapalat" w:cs="Sylfaen"/>
          <w:sz w:val="20"/>
          <w:szCs w:val="20"/>
          <w:lang w:val="pt-BR"/>
        </w:rPr>
        <w:t>Շինարարության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օբյեկտի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ծագման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միջոցներով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շինարարությունը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անհրաժեշտությունից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բխող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ծախսերը</w:t>
      </w:r>
      <w:r w:rsidRPr="0093002B">
        <w:rPr>
          <w:rFonts w:ascii="GHEA Grapalat" w:hAnsi="GHEA Grapalat" w:cs="Tahoma"/>
          <w:sz w:val="20"/>
          <w:szCs w:val="20"/>
          <w:lang w:val="es-ES"/>
        </w:rPr>
        <w:t>։</w:t>
      </w:r>
    </w:p>
    <w:p w14:paraId="4205D57A" w14:textId="2CF598CE"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3.4.8 </w:t>
      </w:r>
      <w:r w:rsidRPr="0093002B">
        <w:rPr>
          <w:rFonts w:ascii="GHEA Grapalat" w:hAnsi="GHEA Grapalat" w:cs="Sylfaen"/>
          <w:sz w:val="20"/>
          <w:szCs w:val="20"/>
          <w:lang w:val="hy-AM"/>
        </w:rPr>
        <w:t>Եթե</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շինարարական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ծրագրերի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արդյունքի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բաղադրիչի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ընթացքում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հայտ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rPr>
        <w:t>եկել</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կատարված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աշխատանքի</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lang w:val="hy-AM"/>
        </w:rPr>
        <w:t>թերություններ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Arial"/>
          <w:sz w:val="20"/>
          <w:szCs w:val="20"/>
          <w:lang w:val="hy-AM"/>
        </w:rPr>
        <w:t xml:space="preserve"> </w:t>
      </w:r>
      <w:r w:rsidRPr="0093002B">
        <w:rPr>
          <w:rFonts w:ascii="GHEA Grapalat" w:hAnsi="GHEA Grapalat" w:cs="Sylfaen"/>
          <w:sz w:val="20"/>
          <w:szCs w:val="20"/>
        </w:rPr>
        <w:t>Կ</w:t>
      </w:r>
      <w:r w:rsidRPr="0093002B">
        <w:rPr>
          <w:rFonts w:ascii="GHEA Grapalat" w:hAnsi="GHEA Grapalat" w:cs="Sylfaen"/>
          <w:sz w:val="20"/>
          <w:szCs w:val="20"/>
          <w:lang w:val="hy-AM"/>
        </w:rPr>
        <w:t>ապալառուն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իր</w:t>
      </w:r>
      <w:r w:rsidRPr="0093002B">
        <w:rPr>
          <w:rFonts w:ascii="GHEA Grapalat" w:hAnsi="GHEA Grapalat" w:cs="Arial"/>
          <w:sz w:val="20"/>
          <w:szCs w:val="20"/>
          <w:lang w:val="hy-AM"/>
        </w:rPr>
        <w:t xml:space="preserve"> </w:t>
      </w:r>
      <w:r w:rsidR="00E92291" w:rsidRPr="0093002B">
        <w:rPr>
          <w:rFonts w:ascii="GHEA Grapalat" w:hAnsi="GHEA Grapalat" w:cs="Arial"/>
          <w:sz w:val="20"/>
          <w:szCs w:val="20"/>
          <w:lang w:val="hy-AM"/>
        </w:rPr>
        <w:t xml:space="preserve">միջոցների </w:t>
      </w:r>
      <w:r w:rsidRPr="0093002B">
        <w:rPr>
          <w:rFonts w:ascii="GHEA Grapalat" w:hAnsi="GHEA Grapalat" w:cs="Sylfaen"/>
          <w:sz w:val="20"/>
          <w:szCs w:val="20"/>
          <w:lang w:val="hy-AM"/>
        </w:rPr>
        <w:t>հաշվին</w:t>
      </w:r>
      <w:r w:rsidRPr="0093002B">
        <w:rPr>
          <w:rFonts w:ascii="GHEA Grapalat" w:hAnsi="GHEA Grapalat" w:cs="Arial"/>
          <w:sz w:val="20"/>
          <w:szCs w:val="20"/>
          <w:lang w:val="hy-AM"/>
        </w:rPr>
        <w:t xml:space="preserve">, </w:t>
      </w:r>
      <w:r w:rsidRPr="0093002B">
        <w:rPr>
          <w:rFonts w:ascii="GHEA Grapalat" w:hAnsi="GHEA Grapalat" w:cs="Sylfaen"/>
          <w:sz w:val="20"/>
          <w:szCs w:val="20"/>
        </w:rPr>
        <w:t>Պ</w:t>
      </w:r>
      <w:r w:rsidRPr="0093002B">
        <w:rPr>
          <w:rFonts w:ascii="GHEA Grapalat" w:hAnsi="GHEA Grapalat" w:cs="Sylfaen"/>
          <w:sz w:val="20"/>
          <w:szCs w:val="20"/>
          <w:lang w:val="hy-AM"/>
        </w:rPr>
        <w:t>ատվիրատուի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ողջամիտ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վերացնել</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թերությունները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p>
    <w:p w14:paraId="74DB6FD3" w14:textId="4D9DC1B1"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es-ES"/>
        </w:rPr>
        <w:lastRenderedPageBreak/>
        <w:t>3.4.9 Պ</w:t>
      </w:r>
      <w:r w:rsidRPr="0093002B">
        <w:rPr>
          <w:rFonts w:ascii="GHEA Grapalat" w:hAnsi="GHEA Grapalat" w:cs="Sylfaen"/>
          <w:sz w:val="20"/>
          <w:szCs w:val="20"/>
          <w:lang w:val="hy-AM"/>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hy-AM"/>
        </w:rPr>
        <w:t>շխատանքն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ընդունվելու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հաջորդող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օրվանից</w:t>
      </w:r>
      <w:r w:rsidRPr="009300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հաջորդող</w:t>
      </w:r>
      <w:r w:rsidR="00967ED0" w:rsidRPr="00C704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օրվանից</w:t>
      </w:r>
      <w:r w:rsidR="00967ED0" w:rsidRPr="00C704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հաշված</w:t>
      </w:r>
      <w:r w:rsidR="00967ED0" w:rsidRPr="00C7042B">
        <w:rPr>
          <w:rFonts w:ascii="GHEA Grapalat" w:hAnsi="GHEA Grapalat" w:cs="Sylfaen"/>
          <w:sz w:val="20"/>
          <w:szCs w:val="20"/>
          <w:lang w:val="es-ES"/>
        </w:rPr>
        <w:t xml:space="preserve"> </w:t>
      </w:r>
      <w:r w:rsidR="00967ED0" w:rsidRPr="00C7042B">
        <w:rPr>
          <w:rFonts w:ascii="GHEA Grapalat" w:hAnsi="GHEA Grapalat" w:cs="Sylfaen"/>
          <w:sz w:val="20"/>
          <w:szCs w:val="20"/>
          <w:lang w:val="hy-AM"/>
        </w:rPr>
        <w:t>առնվազն 365 օրացուցային օր</w:t>
      </w:r>
      <w:r w:rsidRPr="0093002B">
        <w:rPr>
          <w:rFonts w:ascii="GHEA Grapalat" w:hAnsi="GHEA Grapalat" w:cs="Sylfaen"/>
          <w:sz w:val="20"/>
          <w:szCs w:val="20"/>
          <w:lang w:val="hy-AM"/>
        </w:rPr>
        <w:t xml:space="preserve">։ Եթե երաշխիքային ժամկետի ընթացքում ի հայտ են եկել </w:t>
      </w:r>
      <w:r w:rsidRPr="0093002B">
        <w:rPr>
          <w:rFonts w:ascii="GHEA Grapalat" w:hAnsi="GHEA Grapalat"/>
          <w:sz w:val="20"/>
          <w:szCs w:val="20"/>
          <w:lang w:val="hy-AM"/>
        </w:rPr>
        <w:t xml:space="preserve">կատարված Աշխատանքի </w:t>
      </w:r>
      <w:r w:rsidRPr="0093002B">
        <w:rPr>
          <w:rFonts w:ascii="GHEA Grapalat" w:hAnsi="GHEA Grapalat" w:cs="Sylfaen"/>
          <w:sz w:val="20"/>
          <w:szCs w:val="20"/>
          <w:lang w:val="hy-AM"/>
        </w:rPr>
        <w:t>թերություններ, ապա Կապալառուն պարտավոր է իր</w:t>
      </w:r>
      <w:r w:rsidR="00E92291" w:rsidRPr="0093002B">
        <w:rPr>
          <w:rFonts w:ascii="GHEA Grapalat" w:hAnsi="GHEA Grapalat" w:cs="Sylfaen"/>
          <w:sz w:val="20"/>
          <w:szCs w:val="20"/>
          <w:lang w:val="hy-AM"/>
        </w:rPr>
        <w:t xml:space="preserve"> միջոցների</w:t>
      </w:r>
      <w:r w:rsidRPr="009300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607D12" w:rsidRPr="0093002B">
        <w:rPr>
          <w:rStyle w:val="FootnoteReference"/>
          <w:rFonts w:ascii="GHEA Grapalat" w:hAnsi="GHEA Grapalat" w:cs="Sylfaen"/>
          <w:sz w:val="20"/>
          <w:szCs w:val="20"/>
          <w:lang w:val="hy-AM"/>
        </w:rPr>
        <w:footnoteReference w:id="19"/>
      </w:r>
    </w:p>
    <w:p w14:paraId="2BA41547" w14:textId="77777777"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cs="Times Armenian"/>
          <w:sz w:val="20"/>
          <w:szCs w:val="20"/>
          <w:lang w:val="es-ES"/>
        </w:rPr>
        <w:t xml:space="preserve">3.4.11 </w:t>
      </w:r>
      <w:proofErr w:type="spellStart"/>
      <w:r w:rsidR="0019419E" w:rsidRPr="0093002B">
        <w:rPr>
          <w:rFonts w:ascii="GHEA Grapalat" w:hAnsi="GHEA Grapalat" w:cs="Times Armenian"/>
          <w:sz w:val="20"/>
          <w:szCs w:val="20"/>
          <w:lang w:val="es-ES"/>
        </w:rPr>
        <w:t>Որակավորման</w:t>
      </w:r>
      <w:proofErr w:type="spellEnd"/>
      <w:r w:rsidR="0019419E" w:rsidRPr="0093002B">
        <w:rPr>
          <w:rFonts w:ascii="GHEA Grapalat" w:hAnsi="GHEA Grapalat" w:cs="Times Armenian"/>
          <w:sz w:val="20"/>
          <w:szCs w:val="20"/>
          <w:lang w:val="es-ES"/>
        </w:rPr>
        <w:t xml:space="preserve"> և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գործողության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սնանկացման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գործընթաց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գրավոր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տեղեկացնել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ahoma"/>
          <w:sz w:val="20"/>
          <w:szCs w:val="20"/>
          <w:lang w:val="es-ES"/>
        </w:rPr>
        <w:t>։</w:t>
      </w:r>
    </w:p>
    <w:p w14:paraId="58B51019" w14:textId="77777777" w:rsidR="00634909" w:rsidRPr="0093002B" w:rsidRDefault="00634909" w:rsidP="00F02279">
      <w:pPr>
        <w:tabs>
          <w:tab w:val="left" w:pos="1276"/>
        </w:tabs>
        <w:ind w:firstLine="720"/>
        <w:jc w:val="both"/>
        <w:rPr>
          <w:rFonts w:ascii="GHEA Grapalat" w:hAnsi="GHEA Grapalat"/>
          <w:sz w:val="20"/>
          <w:szCs w:val="20"/>
          <w:lang w:val="hy-AM"/>
        </w:rPr>
      </w:pPr>
    </w:p>
    <w:p w14:paraId="2D1F509C" w14:textId="4B355B90"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4.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ԱՇԽԱՏԱՆՔԻ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ՀԱՆՁՆՄԱՆ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ԸՆԴՈՒՆՄԱՆ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ԿԱՐԳԸ</w:t>
      </w:r>
    </w:p>
    <w:p w14:paraId="2564415F" w14:textId="35F24B82"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93002B" w:rsidRDefault="00B436A9" w:rsidP="002D5ECD">
      <w:pPr>
        <w:tabs>
          <w:tab w:val="num" w:pos="0"/>
          <w:tab w:val="left" w:pos="720"/>
          <w:tab w:val="num" w:pos="900"/>
        </w:tabs>
        <w:jc w:val="both"/>
        <w:rPr>
          <w:rFonts w:ascii="GHEA Grapalat" w:hAnsi="GHEA Grapalat" w:cs="Sylfaen"/>
          <w:sz w:val="20"/>
          <w:szCs w:val="20"/>
          <w:lang w:val="pt-BR"/>
        </w:rPr>
      </w:pPr>
      <w:r w:rsidRPr="0093002B">
        <w:rPr>
          <w:rFonts w:ascii="GHEA Grapalat" w:hAnsi="GHEA Grapalat" w:cs="Sylfaen"/>
          <w:sz w:val="20"/>
          <w:szCs w:val="20"/>
          <w:lang w:val="pt-BR"/>
        </w:rPr>
        <w:tab/>
        <w:t>Ընդ որում սույն պայմանագրի շրջանակ</w:t>
      </w:r>
      <w:r w:rsidR="00C7042B" w:rsidRPr="0093002B">
        <w:rPr>
          <w:rFonts w:ascii="GHEA Grapalat" w:hAnsi="GHEA Grapalat" w:cs="Sylfaen"/>
          <w:sz w:val="20"/>
          <w:szCs w:val="20"/>
          <w:lang w:val="pt-BR"/>
        </w:rPr>
        <w:t>ներ</w:t>
      </w:r>
      <w:r w:rsidRPr="0093002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93002B">
        <w:rPr>
          <w:rFonts w:ascii="GHEA Grapalat" w:hAnsi="GHEA Grapalat" w:cs="Sylfaen"/>
          <w:sz w:val="20"/>
          <w:szCs w:val="20"/>
          <w:lang w:val="pt-BR"/>
        </w:rPr>
        <w:t>՝ ամենօրյա ռեժիմով</w:t>
      </w:r>
      <w:r w:rsidRPr="0093002B">
        <w:rPr>
          <w:rFonts w:ascii="GHEA Grapalat" w:hAnsi="GHEA Grapalat" w:cs="Sylfaen"/>
          <w:sz w:val="20"/>
          <w:szCs w:val="20"/>
          <w:lang w:val="pt-BR"/>
        </w:rPr>
        <w:t xml:space="preserve"> ապահովել է </w:t>
      </w:r>
      <w:r w:rsidR="0002149F" w:rsidRPr="0093002B">
        <w:rPr>
          <w:rFonts w:ascii="GHEA Grapalat" w:hAnsi="GHEA Grapalat" w:cs="Sylfaen"/>
          <w:sz w:val="20"/>
          <w:szCs w:val="20"/>
          <w:lang w:val="pt-BR"/>
        </w:rPr>
        <w:t xml:space="preserve">քաղաքաշինական նորմատիվատեխնիկական և հաստատված </w:t>
      </w:r>
      <w:r w:rsidR="006D3529" w:rsidRPr="0093002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93002B">
        <w:rPr>
          <w:rFonts w:ascii="GHEA Grapalat" w:hAnsi="GHEA Grapalat" w:cs="Sylfaen"/>
          <w:sz w:val="20"/>
          <w:szCs w:val="20"/>
          <w:lang w:val="pt-BR"/>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93002B">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93002B">
        <w:rPr>
          <w:rStyle w:val="FootnoteReference"/>
          <w:rFonts w:ascii="GHEA Grapalat" w:hAnsi="GHEA Grapalat" w:cs="Sylfaen"/>
          <w:sz w:val="20"/>
          <w:szCs w:val="20"/>
          <w:lang w:val="pt-BR"/>
        </w:rPr>
        <w:footnoteReference w:id="20"/>
      </w:r>
    </w:p>
    <w:p w14:paraId="122CA50B" w14:textId="77777777"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404D91AB" w14:textId="77777777" w:rsidR="003A7CCB" w:rsidRPr="00FB1EC7" w:rsidRDefault="003A7CCB" w:rsidP="003A7CCB">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Pr>
          <w:rFonts w:ascii="GHEA Grapalat" w:hAnsi="GHEA Grapalat" w:cs="Sylfaen"/>
          <w:sz w:val="20"/>
          <w:szCs w:val="20"/>
          <w:lang w:val="hy-AM"/>
        </w:rPr>
        <w:t>15</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3002B">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93002B">
        <w:rPr>
          <w:rFonts w:ascii="GHEA Grapalat" w:hAnsi="GHEA Grapalat" w:cs="Sylfaen"/>
          <w:sz w:val="20"/>
          <w:szCs w:val="20"/>
          <w:lang w:val="pt-BR"/>
        </w:rPr>
        <w:softHyphen/>
        <w:t xml:space="preserve">գրությունը: </w:t>
      </w:r>
    </w:p>
    <w:p w14:paraId="093B41B3" w14:textId="77777777" w:rsidR="00F02279" w:rsidRPr="0093002B" w:rsidRDefault="00F02279" w:rsidP="00F02279">
      <w:pPr>
        <w:ind w:firstLine="720"/>
        <w:jc w:val="both"/>
        <w:rPr>
          <w:rFonts w:ascii="GHEA Grapalat" w:hAnsi="GHEA Grapalat" w:cs="Times Armenian"/>
          <w:sz w:val="20"/>
          <w:szCs w:val="20"/>
          <w:lang w:val="hy-AM"/>
        </w:rPr>
      </w:pPr>
      <w:r w:rsidRPr="0093002B">
        <w:rPr>
          <w:rFonts w:ascii="GHEA Grapalat" w:hAnsi="GHEA Grapalat"/>
          <w:sz w:val="20"/>
          <w:szCs w:val="20"/>
          <w:lang w:val="hy-AM"/>
        </w:rPr>
        <w:t>4.</w:t>
      </w:r>
      <w:r w:rsidRPr="0093002B">
        <w:rPr>
          <w:rFonts w:ascii="GHEA Grapalat" w:hAnsi="GHEA Grapalat"/>
          <w:sz w:val="20"/>
          <w:szCs w:val="20"/>
          <w:lang w:val="pt-BR"/>
        </w:rPr>
        <w:t>5</w:t>
      </w:r>
      <w:r w:rsidRPr="0093002B">
        <w:rPr>
          <w:rFonts w:ascii="GHEA Grapalat" w:hAnsi="GHEA Grapalat"/>
          <w:sz w:val="20"/>
          <w:szCs w:val="20"/>
          <w:lang w:val="hy-AM"/>
        </w:rPr>
        <w:tab/>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տեսակի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փուլերի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արդյունքները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նախագծանախահաշվային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փաստաթղթերին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չհամապատասխանելու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երկկողմ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թվարկելով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վերացման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սահմաններում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անհրաժեշտ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w:t>
      </w:r>
      <w:r w:rsidRPr="0093002B">
        <w:rPr>
          <w:rFonts w:ascii="GHEA Grapalat" w:hAnsi="GHEA Grapalat" w:cs="Tahoma"/>
          <w:sz w:val="20"/>
          <w:szCs w:val="20"/>
          <w:lang w:val="hy-AM"/>
        </w:rPr>
        <w:t>։</w:t>
      </w:r>
    </w:p>
    <w:p w14:paraId="41542C32" w14:textId="77777777" w:rsidR="00F02279" w:rsidRPr="0093002B" w:rsidRDefault="00F02279" w:rsidP="00F02279">
      <w:pPr>
        <w:pStyle w:val="norm"/>
        <w:spacing w:line="240" w:lineRule="auto"/>
        <w:ind w:firstLine="0"/>
        <w:rPr>
          <w:rFonts w:ascii="GHEA Mariam" w:hAnsi="GHEA Mariam"/>
          <w:spacing w:val="-8"/>
          <w:sz w:val="20"/>
          <w:lang w:val="pt-BR"/>
        </w:rPr>
      </w:pPr>
      <w:r w:rsidRPr="0093002B">
        <w:rPr>
          <w:rFonts w:ascii="GHEA Grapalat" w:hAnsi="GHEA Grapalat" w:cs="Sylfaen"/>
          <w:sz w:val="20"/>
          <w:lang w:val="hy-AM"/>
        </w:rPr>
        <w:t xml:space="preserve">         4.6 Աշխատանքն</w:t>
      </w:r>
      <w:r w:rsidRPr="0093002B">
        <w:rPr>
          <w:rFonts w:ascii="GHEA Grapalat" w:hAnsi="GHEA Grapalat" w:cs="Arial"/>
          <w:sz w:val="20"/>
          <w:lang w:val="hy-AM"/>
        </w:rPr>
        <w:t xml:space="preserve"> </w:t>
      </w:r>
      <w:r w:rsidRPr="0093002B">
        <w:rPr>
          <w:rFonts w:ascii="GHEA Grapalat" w:hAnsi="GHEA Grapalat" w:cs="Sylfaen"/>
          <w:sz w:val="20"/>
          <w:lang w:val="hy-AM"/>
        </w:rPr>
        <w:t>ընդունելիս կիրառվում են նաև հետևյալ պայմանները`</w:t>
      </w:r>
      <w:r w:rsidRPr="0093002B">
        <w:rPr>
          <w:rFonts w:ascii="GHEA Mariam" w:hAnsi="GHEA Mariam"/>
          <w:spacing w:val="-8"/>
          <w:sz w:val="20"/>
          <w:lang w:val="pt-BR"/>
        </w:rPr>
        <w:t xml:space="preserve"> </w:t>
      </w:r>
    </w:p>
    <w:p w14:paraId="55304E88" w14:textId="768BAC8B"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lastRenderedPageBreak/>
        <w:t xml:space="preserve">1) </w:t>
      </w:r>
      <w:r w:rsidRPr="0093002B">
        <w:rPr>
          <w:rFonts w:ascii="GHEA Grapalat" w:hAnsi="GHEA Grapalat" w:cs="Sylfaen"/>
          <w:sz w:val="20"/>
        </w:rPr>
        <w:t>Կ</w:t>
      </w:r>
      <w:r w:rsidRPr="0093002B">
        <w:rPr>
          <w:rFonts w:ascii="GHEA Grapalat" w:hAnsi="GHEA Grapalat" w:cs="Sylfaen"/>
          <w:sz w:val="20"/>
          <w:lang w:val="hy-AM"/>
        </w:rPr>
        <w:t xml:space="preserve">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93002B">
        <w:rPr>
          <w:rFonts w:ascii="GHEA Grapalat" w:hAnsi="GHEA Grapalat" w:cs="Sylfaen"/>
          <w:sz w:val="20"/>
          <w:lang w:val="hy-AM"/>
        </w:rPr>
        <w:t>ավարտված շինարարությունն ընդունող հանձնաժողով (այսուհետ՝ ընդունող Հանձնաժողով)</w:t>
      </w:r>
      <w:r w:rsidR="002D5ECD" w:rsidRPr="0093002B">
        <w:rPr>
          <w:rFonts w:ascii="GHEA Grapalat" w:hAnsi="GHEA Grapalat" w:cs="Sylfaen"/>
          <w:sz w:val="20"/>
          <w:lang w:val="hy-AM"/>
        </w:rPr>
        <w:t xml:space="preserve"> </w:t>
      </w:r>
      <w:r w:rsidRPr="0093002B">
        <w:rPr>
          <w:rFonts w:ascii="GHEA Grapalat" w:hAnsi="GHEA Grapalat" w:cs="Sylfaen"/>
          <w:sz w:val="20"/>
          <w:lang w:val="hy-AM"/>
        </w:rPr>
        <w:t>ձևավորելու և կատարված աշխատանքներն ընդունելու համար.</w:t>
      </w:r>
    </w:p>
    <w:p w14:paraId="3941A57A" w14:textId="0B166E21"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93002B" w:rsidRDefault="00F02279" w:rsidP="00F02279">
      <w:pPr>
        <w:tabs>
          <w:tab w:val="left" w:pos="1276"/>
        </w:tabs>
        <w:ind w:firstLine="720"/>
        <w:jc w:val="both"/>
        <w:rPr>
          <w:rFonts w:ascii="GHEA Grapalat" w:hAnsi="GHEA Grapalat"/>
          <w:lang w:val="hy-AM"/>
        </w:rPr>
      </w:pPr>
    </w:p>
    <w:p w14:paraId="292BE9D0" w14:textId="59067249"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5. </w:t>
      </w:r>
      <w:r w:rsidR="004B1B9E">
        <w:rPr>
          <w:rFonts w:ascii="GHEA Grapalat" w:hAnsi="GHEA Grapalat"/>
          <w:b/>
          <w:sz w:val="20"/>
          <w:szCs w:val="20"/>
          <w:lang w:val="hy-AM"/>
        </w:rPr>
        <w:t xml:space="preserve"> </w:t>
      </w:r>
      <w:r w:rsidRPr="0093002B">
        <w:rPr>
          <w:rFonts w:ascii="GHEA Grapalat" w:hAnsi="GHEA Grapalat" w:cs="Sylfaen"/>
          <w:b/>
          <w:sz w:val="20"/>
          <w:szCs w:val="20"/>
          <w:lang w:val="hy-AM"/>
        </w:rPr>
        <w:t>ԱՇԽԱՏԱՆՔԻ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ԳԻՆԸ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ՎԱՐՁԱՏՐՈՒԹՅՈՒՆԸ</w:t>
      </w:r>
    </w:p>
    <w:p w14:paraId="25B756DB" w14:textId="77777777" w:rsidR="003A7CCB" w:rsidRPr="00FB1EC7" w:rsidRDefault="003A7CCB" w:rsidP="003A7CCB">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77777777" w:rsidR="00F02279" w:rsidRPr="0093002B" w:rsidRDefault="00F02279" w:rsidP="00F02279">
      <w:pPr>
        <w:tabs>
          <w:tab w:val="num" w:pos="0"/>
          <w:tab w:val="left" w:pos="720"/>
          <w:tab w:val="num" w:pos="900"/>
        </w:tabs>
        <w:jc w:val="both"/>
        <w:rPr>
          <w:rFonts w:ascii="GHEA Grapalat" w:hAnsi="GHEA Grapalat"/>
          <w:sz w:val="20"/>
          <w:szCs w:val="20"/>
          <w:lang w:val="hy-AM"/>
        </w:rPr>
      </w:pP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5.2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ավելացնելու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իսկ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նվազեցնելու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ahoma"/>
          <w:sz w:val="20"/>
          <w:szCs w:val="20"/>
          <w:lang w:val="hy-AM"/>
        </w:rPr>
        <w:t>։</w:t>
      </w:r>
    </w:p>
    <w:p w14:paraId="6D0CF200" w14:textId="77777777" w:rsidR="00BF3BA4" w:rsidRPr="0093002B" w:rsidRDefault="00F02279"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5.3</w:t>
      </w:r>
      <w:r w:rsidRPr="0093002B">
        <w:rPr>
          <w:rFonts w:ascii="GHEA Grapalat" w:hAnsi="GHEA Grapalat" w:cs="Sylfaen"/>
          <w:sz w:val="20"/>
          <w:szCs w:val="20"/>
          <w:lang w:val="hy-AM"/>
        </w:rPr>
        <w:tab/>
        <w:t xml:space="preserve"> 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182C4B7" w14:textId="041E5063" w:rsidR="003A7CCB" w:rsidRDefault="007F3D95" w:rsidP="003A7CCB">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sz w:val="20"/>
          <w:lang w:val="hy-AM"/>
        </w:rPr>
        <w:tab/>
      </w:r>
      <w:r w:rsidR="003A7CCB" w:rsidRPr="00EC20A0">
        <w:rPr>
          <w:rFonts w:ascii="GHEA Grapalat" w:hAnsi="GHEA Grapalat" w:cs="Sylfaen"/>
          <w:sz w:val="20"/>
          <w:szCs w:val="20"/>
          <w:lang w:val="hy-AM"/>
        </w:rPr>
        <w:t>Դրամական միջոցների փոխանցումը կատարվում է հանձման-ընդունման արձանագրության հիման</w:t>
      </w:r>
      <w:r w:rsidR="003A7CCB" w:rsidRPr="00FB1EC7">
        <w:rPr>
          <w:rFonts w:ascii="GHEA Grapalat" w:hAnsi="GHEA Grapalat" w:cs="Sylfaen"/>
          <w:sz w:val="20"/>
          <w:szCs w:val="20"/>
          <w:lang w:val="hy-AM"/>
        </w:rPr>
        <w:t xml:space="preserve"> վրա` պայմանագրի վճարման  ժամանակացույցով (հավելված N 2) նախատեսված ամի</w:t>
      </w:r>
      <w:r w:rsidR="003A7CCB">
        <w:rPr>
          <w:rFonts w:ascii="GHEA Grapalat" w:hAnsi="GHEA Grapalat" w:cs="Sylfaen"/>
          <w:sz w:val="20"/>
          <w:szCs w:val="20"/>
          <w:lang w:val="hy-AM"/>
        </w:rPr>
        <w:t>ս</w:t>
      </w:r>
      <w:r w:rsidR="003A7CCB" w:rsidRPr="00FB1EC7">
        <w:rPr>
          <w:rFonts w:ascii="GHEA Grapalat" w:hAnsi="GHEA Grapalat" w:cs="Sylfaen"/>
          <w:sz w:val="20"/>
          <w:szCs w:val="20"/>
          <w:lang w:val="hy-AM"/>
        </w:rPr>
        <w:t xml:space="preserve">ներին, բայց ոչ ուշ, քան մինչև տվյալ տարվա դեկտեմբերի </w:t>
      </w:r>
      <w:r w:rsidR="003A7CCB">
        <w:rPr>
          <w:rFonts w:ascii="GHEA Grapalat" w:hAnsi="GHEA Grapalat" w:cs="Sylfaen"/>
          <w:sz w:val="20"/>
          <w:szCs w:val="20"/>
          <w:lang w:val="hy-AM"/>
        </w:rPr>
        <w:t>25-</w:t>
      </w:r>
      <w:r w:rsidR="003A7CCB" w:rsidRPr="00FB1EC7">
        <w:rPr>
          <w:rFonts w:ascii="GHEA Grapalat" w:hAnsi="GHEA Grapalat" w:cs="Sylfaen"/>
          <w:sz w:val="20"/>
          <w:szCs w:val="20"/>
          <w:lang w:val="hy-AM"/>
        </w:rPr>
        <w:t>ը։</w:t>
      </w:r>
    </w:p>
    <w:p w14:paraId="5150D904" w14:textId="6AEB953C" w:rsidR="009D092B" w:rsidRDefault="00F02279" w:rsidP="009D092B">
      <w:pPr>
        <w:ind w:firstLine="709"/>
        <w:jc w:val="both"/>
        <w:rPr>
          <w:rFonts w:ascii="GHEA Grapalat" w:hAnsi="GHEA Grapalat"/>
          <w:sz w:val="20"/>
          <w:lang w:val="hy-AM"/>
        </w:rPr>
      </w:pPr>
      <w:r w:rsidRPr="0093002B">
        <w:rPr>
          <w:rFonts w:ascii="GHEA Grapalat" w:hAnsi="GHEA Grapalat" w:cs="Sylfaen"/>
          <w:sz w:val="20"/>
          <w:szCs w:val="20"/>
          <w:lang w:val="hy-AM"/>
        </w:rPr>
        <w:t xml:space="preserve"> </w:t>
      </w:r>
      <w:r w:rsidR="009D092B" w:rsidRPr="0093002B">
        <w:rPr>
          <w:rFonts w:ascii="GHEA Grapalat" w:hAnsi="GHEA Grapalat"/>
          <w:sz w:val="20"/>
          <w:lang w:val="hy-AM"/>
        </w:rPr>
        <w:t>Ընդ որում վճարում կատարելու նպատակով հանձնման-ընդունման արձանագրություն</w:t>
      </w:r>
      <w:r w:rsidR="00F313B8" w:rsidRPr="0093002B">
        <w:rPr>
          <w:rFonts w:ascii="GHEA Grapalat" w:hAnsi="GHEA Grapalat"/>
          <w:sz w:val="20"/>
          <w:lang w:val="hy-AM"/>
        </w:rPr>
        <w:t>ը</w:t>
      </w:r>
      <w:r w:rsidR="009D092B" w:rsidRPr="0093002B">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93002B">
        <w:rPr>
          <w:rFonts w:ascii="GHEA Grapalat" w:hAnsi="GHEA Grapalat"/>
          <w:sz w:val="20"/>
          <w:lang w:val="hy-AM"/>
        </w:rPr>
        <w:t>:</w:t>
      </w:r>
      <w:r w:rsidR="00C07E00" w:rsidRPr="0093002B">
        <w:rPr>
          <w:rStyle w:val="FootnoteReference"/>
          <w:rFonts w:ascii="GHEA Grapalat" w:hAnsi="GHEA Grapalat"/>
          <w:sz w:val="20"/>
          <w:lang w:val="hy-AM"/>
        </w:rPr>
        <w:footnoteReference w:id="21"/>
      </w:r>
    </w:p>
    <w:p w14:paraId="56F428F3" w14:textId="20FCB7FE"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ՎԳ=ՄԳ/ՆԳxԿԾ, որտեղ՝</w:t>
      </w:r>
    </w:p>
    <w:p w14:paraId="6FD3D93A" w14:textId="77777777"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ՄԳ-ն պայմանագրի 5.1 կետում նշված գինն է (եթե ներառված են մեկից ավել չափաբաժիններ, ապա տվյալ չափաբաժնի գինն է).</w:t>
      </w:r>
    </w:p>
    <w:p w14:paraId="2D4175F1" w14:textId="77777777"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ՆԳ-ն հրավերով հրապարակված շինարարական աշխատանքների նախահաշվային գինն է.</w:t>
      </w:r>
    </w:p>
    <w:p w14:paraId="4356595F" w14:textId="77777777"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ԿԾ-ն տվյալ կատարողական ակտով ներկայացված աշխատանքների ծավալն է գումարային արտահայտությամբ.</w:t>
      </w:r>
    </w:p>
    <w:p w14:paraId="62AF5B8A" w14:textId="7B0B4681"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ՎԳ –ն ծավալաթերթ-նախահաշվով սահմանված աշխատանքների դիմաց վճարվող գումարն է:</w:t>
      </w:r>
    </w:p>
    <w:p w14:paraId="7A9CC2D6" w14:textId="77777777" w:rsidR="00C845E5" w:rsidRPr="004B1B9E" w:rsidRDefault="00C845E5" w:rsidP="00EC60BB">
      <w:pPr>
        <w:tabs>
          <w:tab w:val="left" w:pos="1276"/>
        </w:tabs>
        <w:ind w:firstLine="360"/>
        <w:jc w:val="both"/>
        <w:rPr>
          <w:rFonts w:ascii="GHEA Grapalat" w:hAnsi="GHEA Grapalat" w:cs="Sylfaen"/>
          <w:sz w:val="20"/>
          <w:szCs w:val="20"/>
          <w:lang w:val="hy-AM"/>
        </w:rPr>
      </w:pPr>
    </w:p>
    <w:p w14:paraId="7B957D65" w14:textId="7C57A8A7" w:rsidR="00F02279" w:rsidRPr="0093002B" w:rsidRDefault="00F02279" w:rsidP="00EC60BB">
      <w:pPr>
        <w:ind w:firstLine="270"/>
        <w:jc w:val="both"/>
        <w:rPr>
          <w:rFonts w:ascii="GHEA Grapalat" w:hAnsi="GHEA Grapalat"/>
          <w:b/>
          <w:sz w:val="20"/>
          <w:szCs w:val="20"/>
          <w:lang w:val="hy-AM"/>
        </w:rPr>
      </w:pPr>
      <w:r w:rsidRPr="0093002B">
        <w:rPr>
          <w:rFonts w:ascii="GHEA Grapalat" w:hAnsi="GHEA Grapalat"/>
          <w:b/>
          <w:sz w:val="20"/>
          <w:szCs w:val="20"/>
          <w:lang w:val="hy-AM"/>
        </w:rPr>
        <w:t xml:space="preserve">6.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ՊԱՏԱՍԽԱՆԱՏՎՈՒԹՅՈՒՆԸ</w:t>
      </w:r>
    </w:p>
    <w:p w14:paraId="30F8903E"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lastRenderedPageBreak/>
        <w:t>6.1</w:t>
      </w:r>
      <w:r w:rsidRPr="0093002B">
        <w:rPr>
          <w:rFonts w:ascii="GHEA Grapalat" w:hAnsi="GHEA Grapalat"/>
          <w:sz w:val="20"/>
          <w:szCs w:val="20"/>
          <w:lang w:val="hy-AM"/>
        </w:rPr>
        <w:tab/>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ներառյալ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պահպանման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ahoma"/>
          <w:sz w:val="20"/>
          <w:szCs w:val="20"/>
          <w:lang w:val="hy-AM"/>
        </w:rPr>
        <w:t>։</w:t>
      </w:r>
    </w:p>
    <w:p w14:paraId="4AC25A70" w14:textId="7F9C3451"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hy-AM"/>
        </w:rPr>
        <w:t>6.2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խախտելու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Arial"/>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չկատարված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00113615" w:rsidRPr="0093002B">
        <w:rPr>
          <w:rFonts w:ascii="GHEA Grapalat" w:hAnsi="GHEA Grapalat" w:cs="Times Armenian"/>
          <w:sz w:val="20"/>
          <w:szCs w:val="20"/>
          <w:lang w:val="hy-AM"/>
        </w:rPr>
        <w:t>0,</w:t>
      </w:r>
      <w:r w:rsidR="001604A6">
        <w:rPr>
          <w:rFonts w:ascii="GHEA Grapalat" w:hAnsi="GHEA Grapalat" w:cs="Times Armenian"/>
          <w:sz w:val="20"/>
          <w:szCs w:val="20"/>
          <w:lang w:val="hy-AM"/>
        </w:rPr>
        <w:t>5</w:t>
      </w:r>
      <w:r w:rsidR="00113615" w:rsidRPr="0093002B">
        <w:rPr>
          <w:rFonts w:ascii="GHEA Grapalat" w:hAnsi="GHEA Grapalat" w:cs="Times Armenian"/>
          <w:sz w:val="20"/>
          <w:szCs w:val="20"/>
          <w:lang w:val="hy-AM"/>
        </w:rPr>
        <w:t xml:space="preserve"> (</w:t>
      </w:r>
      <w:r w:rsidR="00113615" w:rsidRPr="0093002B">
        <w:rPr>
          <w:rFonts w:ascii="GHEA Grapalat" w:hAnsi="GHEA Grapalat" w:cs="Sylfaen"/>
          <w:sz w:val="20"/>
          <w:szCs w:val="20"/>
          <w:lang w:val="hy-AM"/>
        </w:rPr>
        <w:t>զրո</w:t>
      </w:r>
      <w:r w:rsidR="00113615" w:rsidRPr="0093002B">
        <w:rPr>
          <w:rFonts w:ascii="GHEA Grapalat" w:hAnsi="GHEA Grapalat" w:cs="Arial"/>
          <w:sz w:val="20"/>
          <w:szCs w:val="20"/>
          <w:lang w:val="hy-AM"/>
        </w:rPr>
        <w:t xml:space="preserve"> </w:t>
      </w:r>
      <w:r w:rsidR="00113615" w:rsidRPr="0093002B">
        <w:rPr>
          <w:rFonts w:ascii="GHEA Grapalat" w:hAnsi="GHEA Grapalat" w:cs="Sylfaen"/>
          <w:sz w:val="20"/>
          <w:szCs w:val="20"/>
          <w:lang w:val="hy-AM"/>
        </w:rPr>
        <w:t>ամբողջ</w:t>
      </w:r>
      <w:r w:rsidR="00113615" w:rsidRPr="0093002B">
        <w:rPr>
          <w:rFonts w:ascii="GHEA Grapalat" w:hAnsi="GHEA Grapalat" w:cs="Arial"/>
          <w:sz w:val="20"/>
          <w:szCs w:val="20"/>
          <w:lang w:val="hy-AM"/>
        </w:rPr>
        <w:t xml:space="preserve"> </w:t>
      </w:r>
      <w:r w:rsidR="001604A6">
        <w:rPr>
          <w:rFonts w:ascii="GHEA Grapalat" w:hAnsi="GHEA Grapalat" w:cs="Arial"/>
          <w:sz w:val="20"/>
          <w:szCs w:val="20"/>
          <w:lang w:val="hy-AM"/>
        </w:rPr>
        <w:t>զրո հինգ</w:t>
      </w:r>
      <w:r w:rsidR="00113615" w:rsidRPr="0093002B">
        <w:rPr>
          <w:rFonts w:ascii="GHEA Grapalat" w:hAnsi="GHEA Grapalat" w:cs="Arial"/>
          <w:sz w:val="20"/>
          <w:szCs w:val="20"/>
          <w:lang w:val="hy-AM"/>
        </w:rPr>
        <w:t xml:space="preserve"> </w:t>
      </w:r>
      <w:r w:rsidR="001604A6">
        <w:rPr>
          <w:rFonts w:ascii="GHEA Grapalat" w:hAnsi="GHEA Grapalat" w:cs="Arial"/>
          <w:sz w:val="20"/>
          <w:szCs w:val="20"/>
          <w:lang w:val="hy-AM"/>
        </w:rPr>
        <w:t>տասն</w:t>
      </w:r>
      <w:r w:rsidR="00113615" w:rsidRPr="0093002B">
        <w:rPr>
          <w:rFonts w:ascii="GHEA Grapalat" w:hAnsi="GHEA Grapalat" w:cs="Sylfaen"/>
          <w:sz w:val="20"/>
          <w:szCs w:val="20"/>
          <w:lang w:val="hy-AM"/>
        </w:rPr>
        <w:t>որդական</w:t>
      </w:r>
      <w:r w:rsidR="00113615" w:rsidRPr="0093002B">
        <w:rPr>
          <w:rFonts w:ascii="GHEA Grapalat" w:hAnsi="GHEA Grapalat" w:cs="Arial"/>
          <w:sz w:val="20"/>
          <w:szCs w:val="20"/>
          <w:lang w:val="hy-AM"/>
        </w:rPr>
        <w:t>)</w:t>
      </w:r>
      <w:r w:rsidR="001E0CEE" w:rsidRPr="00FB1EC7">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1D145235" w14:textId="5823A1E1"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szCs w:val="20"/>
          <w:lang w:val="hy-AM"/>
        </w:rPr>
        <w:t>6.3</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3.1.3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հիմքերով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չընդունվելու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ինչպես</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նաև</w:t>
      </w:r>
      <w:r w:rsidRPr="0093002B">
        <w:rPr>
          <w:rFonts w:ascii="GHEA Grapalat" w:hAnsi="GHEA Grapalat" w:cs="Arial"/>
          <w:sz w:val="20"/>
          <w:szCs w:val="20"/>
          <w:lang w:val="hy-AM"/>
        </w:rPr>
        <w:t xml:space="preserve"> 3.1.4 </w:t>
      </w:r>
      <w:r w:rsidRPr="0093002B">
        <w:rPr>
          <w:rFonts w:ascii="GHEA Grapalat" w:hAnsi="GHEA Grapalat" w:cs="Sylfaen"/>
          <w:sz w:val="20"/>
          <w:szCs w:val="20"/>
          <w:lang w:val="hy-AM"/>
        </w:rPr>
        <w:t>կետով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լուծելու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տուգանք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Arial"/>
          <w:sz w:val="20"/>
          <w:szCs w:val="20"/>
          <w:lang w:val="hy-AM"/>
        </w:rPr>
        <w:t xml:space="preserve"> 5.1 </w:t>
      </w:r>
      <w:r w:rsidRPr="0093002B">
        <w:rPr>
          <w:rFonts w:ascii="GHEA Grapalat" w:hAnsi="GHEA Grapalat" w:cs="Sylfaen"/>
          <w:sz w:val="20"/>
          <w:szCs w:val="20"/>
          <w:lang w:val="hy-AM"/>
        </w:rPr>
        <w:t>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Arial"/>
          <w:sz w:val="20"/>
          <w:szCs w:val="20"/>
          <w:lang w:val="hy-AM"/>
        </w:rPr>
        <w:t xml:space="preserve"> </w:t>
      </w:r>
      <w:r w:rsidR="001604A6" w:rsidRPr="0093002B">
        <w:rPr>
          <w:rFonts w:ascii="GHEA Grapalat" w:hAnsi="GHEA Grapalat" w:cs="Times Armenian"/>
          <w:sz w:val="20"/>
          <w:szCs w:val="20"/>
          <w:lang w:val="hy-AM"/>
        </w:rPr>
        <w:t>0,05 (</w:t>
      </w:r>
      <w:r w:rsidR="001604A6" w:rsidRPr="0093002B">
        <w:rPr>
          <w:rFonts w:ascii="GHEA Grapalat" w:hAnsi="GHEA Grapalat" w:cs="Sylfaen"/>
          <w:sz w:val="20"/>
          <w:szCs w:val="20"/>
          <w:lang w:val="hy-AM"/>
        </w:rPr>
        <w:t>զրո</w:t>
      </w:r>
      <w:r w:rsidR="001604A6" w:rsidRPr="0093002B">
        <w:rPr>
          <w:rFonts w:ascii="GHEA Grapalat" w:hAnsi="GHEA Grapalat" w:cs="Arial"/>
          <w:sz w:val="20"/>
          <w:szCs w:val="20"/>
          <w:lang w:val="hy-AM"/>
        </w:rPr>
        <w:t xml:space="preserve"> </w:t>
      </w:r>
      <w:r w:rsidR="001604A6" w:rsidRPr="0093002B">
        <w:rPr>
          <w:rFonts w:ascii="GHEA Grapalat" w:hAnsi="GHEA Grapalat" w:cs="Sylfaen"/>
          <w:sz w:val="20"/>
          <w:szCs w:val="20"/>
          <w:lang w:val="hy-AM"/>
        </w:rPr>
        <w:t>ամբողջ</w:t>
      </w:r>
      <w:r w:rsidR="001604A6" w:rsidRPr="0093002B">
        <w:rPr>
          <w:rFonts w:ascii="GHEA Grapalat" w:hAnsi="GHEA Grapalat" w:cs="Arial"/>
          <w:sz w:val="20"/>
          <w:szCs w:val="20"/>
          <w:lang w:val="hy-AM"/>
        </w:rPr>
        <w:t xml:space="preserve"> </w:t>
      </w:r>
      <w:r w:rsidR="001604A6" w:rsidRPr="0093002B">
        <w:rPr>
          <w:rFonts w:ascii="GHEA Grapalat" w:hAnsi="GHEA Grapalat" w:cs="Sylfaen"/>
          <w:sz w:val="20"/>
          <w:szCs w:val="20"/>
          <w:lang w:val="hy-AM"/>
        </w:rPr>
        <w:t>հինգ</w:t>
      </w:r>
      <w:r w:rsidR="001604A6" w:rsidRPr="0093002B">
        <w:rPr>
          <w:rFonts w:ascii="GHEA Grapalat" w:hAnsi="GHEA Grapalat" w:cs="Arial"/>
          <w:sz w:val="20"/>
          <w:szCs w:val="20"/>
          <w:lang w:val="hy-AM"/>
        </w:rPr>
        <w:t xml:space="preserve"> </w:t>
      </w:r>
      <w:r w:rsidR="001604A6" w:rsidRPr="0093002B">
        <w:rPr>
          <w:rFonts w:ascii="GHEA Grapalat" w:hAnsi="GHEA Grapalat" w:cs="Sylfaen"/>
          <w:sz w:val="20"/>
          <w:szCs w:val="20"/>
          <w:lang w:val="hy-AM"/>
        </w:rPr>
        <w:t>հարյուրերորդական</w:t>
      </w:r>
      <w:r w:rsidR="001604A6" w:rsidRPr="0093002B">
        <w:rPr>
          <w:rFonts w:ascii="GHEA Grapalat" w:hAnsi="GHEA Grapalat" w:cs="Arial"/>
          <w:sz w:val="20"/>
          <w:szCs w:val="20"/>
          <w:lang w:val="hy-AM"/>
        </w:rPr>
        <w:t>)</w:t>
      </w:r>
      <w:r w:rsidRPr="0093002B">
        <w:rPr>
          <w:rFonts w:ascii="GHEA Grapalat" w:hAnsi="GHEA Grapalat" w:cs="Sylfaen"/>
          <w:sz w:val="20"/>
          <w:szCs w:val="20"/>
          <w:lang w:val="hy-AM"/>
        </w:rPr>
        <w:t>:</w:t>
      </w:r>
      <w:r w:rsidR="00C07E00" w:rsidRPr="0093002B">
        <w:rPr>
          <w:rStyle w:val="FootnoteReference"/>
          <w:rFonts w:ascii="GHEA Grapalat" w:hAnsi="GHEA Grapalat" w:cs="Sylfaen"/>
          <w:sz w:val="20"/>
          <w:szCs w:val="20"/>
          <w:lang w:val="hy-AM"/>
        </w:rPr>
        <w:footnoteReference w:id="22"/>
      </w:r>
      <w:r w:rsidR="00C07E00" w:rsidRPr="0093002B">
        <w:rPr>
          <w:rFonts w:ascii="GHEA Grapalat" w:hAnsi="GHEA Grapalat"/>
          <w:sz w:val="20"/>
          <w:lang w:val="hy-AM"/>
        </w:rPr>
        <w:t xml:space="preserve"> </w:t>
      </w:r>
      <w:r w:rsidRPr="0093002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6.4</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002D5ECD" w:rsidRPr="0093002B">
        <w:rPr>
          <w:rFonts w:ascii="GHEA Grapalat" w:hAnsi="GHEA Grapalat" w:cs="Times Armenian"/>
          <w:sz w:val="20"/>
          <w:szCs w:val="20"/>
          <w:lang w:val="hy-AM"/>
        </w:rPr>
        <w:t xml:space="preserve"> 6.2</w:t>
      </w:r>
      <w:r w:rsidR="003814AF" w:rsidRPr="0093002B">
        <w:rPr>
          <w:rFonts w:ascii="GHEA Grapalat" w:hAnsi="GHEA Grapalat" w:cs="Sylfaen"/>
          <w:sz w:val="20"/>
          <w:szCs w:val="20"/>
          <w:lang w:val="hy-AM"/>
        </w:rPr>
        <w:t>,</w:t>
      </w:r>
      <w:r w:rsidRPr="0093002B">
        <w:rPr>
          <w:rFonts w:ascii="GHEA Grapalat" w:hAnsi="GHEA Grapalat" w:cs="Times Armenian"/>
          <w:sz w:val="20"/>
          <w:szCs w:val="20"/>
          <w:lang w:val="hy-AM"/>
        </w:rPr>
        <w:t xml:space="preserve"> 6.3 </w:t>
      </w:r>
      <w:r w:rsidR="003814AF" w:rsidRPr="0093002B">
        <w:rPr>
          <w:rFonts w:ascii="GHEA Grapalat" w:hAnsi="GHEA Grapalat" w:cs="Times Armenian"/>
          <w:sz w:val="20"/>
          <w:szCs w:val="20"/>
          <w:lang w:val="hy-AM"/>
        </w:rPr>
        <w:t xml:space="preserve"> և 6.5.1 </w:t>
      </w:r>
      <w:r w:rsidRPr="0093002B">
        <w:rPr>
          <w:rFonts w:ascii="GHEA Grapalat" w:hAnsi="GHEA Grapalat" w:cs="Sylfaen"/>
          <w:sz w:val="20"/>
          <w:szCs w:val="20"/>
          <w:lang w:val="hy-AM"/>
        </w:rPr>
        <w:t>կետերով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ahoma"/>
          <w:sz w:val="20"/>
          <w:szCs w:val="20"/>
          <w:lang w:val="hy-AM"/>
        </w:rPr>
        <w:t>։</w:t>
      </w:r>
    </w:p>
    <w:p w14:paraId="0664C343" w14:textId="27CE7F75"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sz w:val="20"/>
          <w:szCs w:val="20"/>
          <w:lang w:val="hy-AM"/>
        </w:rPr>
        <w:t>6.5</w:t>
      </w:r>
      <w:r w:rsidRPr="0093002B">
        <w:rPr>
          <w:rFonts w:ascii="GHEA Grapalat" w:hAnsi="GHEA Grapalat"/>
          <w:sz w:val="20"/>
          <w:szCs w:val="20"/>
          <w:lang w:val="hy-AM"/>
        </w:rPr>
        <w:tab/>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5.3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խախտման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Times Armenian"/>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չվճարված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Times Armenian"/>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sidDel="007472F1">
        <w:rPr>
          <w:rFonts w:ascii="GHEA Grapalat" w:hAnsi="GHEA Grapalat" w:cs="Times Armenian"/>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2D695CA3" w14:textId="779E213A" w:rsidR="00CA24B0" w:rsidRPr="0093002B" w:rsidRDefault="004B1B9E" w:rsidP="00CA24B0">
      <w:pPr>
        <w:pStyle w:val="NormalWeb"/>
        <w:shd w:val="clear" w:color="auto" w:fill="FFFFFF"/>
        <w:spacing w:before="0" w:beforeAutospacing="0" w:after="0" w:afterAutospacing="0"/>
        <w:ind w:firstLine="375"/>
        <w:jc w:val="both"/>
        <w:rPr>
          <w:rFonts w:ascii="GHEA Grapalat" w:hAnsi="GHEA Grapalat"/>
          <w:lang w:val="hy-AM"/>
        </w:rPr>
      </w:pPr>
      <w:r>
        <w:rPr>
          <w:rFonts w:ascii="GHEA Grapalat" w:hAnsi="GHEA Grapalat" w:cs="Sylfaen"/>
          <w:sz w:val="20"/>
          <w:szCs w:val="20"/>
          <w:lang w:val="hy-AM"/>
        </w:rPr>
        <w:t xml:space="preserve">     </w:t>
      </w:r>
      <w:r w:rsidR="00993BA8" w:rsidRPr="0093002B">
        <w:rPr>
          <w:rFonts w:ascii="GHEA Grapalat" w:hAnsi="GHEA Grapalat" w:cs="Sylfaen"/>
          <w:sz w:val="20"/>
          <w:szCs w:val="20"/>
          <w:lang w:val="hy-AM"/>
        </w:rPr>
        <w:t xml:space="preserve">6.5.1 </w:t>
      </w:r>
      <w:r w:rsidR="00CA24B0" w:rsidRPr="0093002B">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93002B">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93002B">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93002B">
        <w:rPr>
          <w:rStyle w:val="FootnoteReference"/>
          <w:rFonts w:ascii="GHEA Grapalat" w:hAnsi="GHEA Grapalat" w:cs="Sylfaen"/>
          <w:sz w:val="20"/>
          <w:szCs w:val="20"/>
          <w:lang w:val="hy-AM"/>
        </w:rPr>
        <w:footnoteReference w:id="23"/>
      </w:r>
      <w:r w:rsidR="00CA24B0" w:rsidRPr="0093002B">
        <w:rPr>
          <w:rFonts w:ascii="GHEA Grapalat" w:hAnsi="GHEA Grapalat"/>
          <w:lang w:val="hy-AM"/>
        </w:rPr>
        <w:t>.</w:t>
      </w:r>
    </w:p>
    <w:tbl>
      <w:tblPr>
        <w:tblStyle w:val="TableGrid"/>
        <w:tblW w:w="0" w:type="auto"/>
        <w:jc w:val="center"/>
        <w:tblLook w:val="04A0" w:firstRow="1" w:lastRow="0" w:firstColumn="1" w:lastColumn="0" w:noHBand="0" w:noVBand="1"/>
      </w:tblPr>
      <w:tblGrid>
        <w:gridCol w:w="1389"/>
        <w:gridCol w:w="5040"/>
        <w:gridCol w:w="3736"/>
      </w:tblGrid>
      <w:tr w:rsidR="001604A6" w:rsidRPr="001604A6" w14:paraId="70BA3EE8" w14:textId="77777777" w:rsidTr="001604A6">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28A4AD" w14:textId="77777777" w:rsidR="001604A6" w:rsidRPr="001604A6" w:rsidRDefault="001604A6" w:rsidP="001604A6">
            <w:pPr>
              <w:tabs>
                <w:tab w:val="left" w:pos="1276"/>
              </w:tabs>
              <w:ind w:firstLine="720"/>
              <w:jc w:val="both"/>
              <w:rPr>
                <w:rFonts w:ascii="GHEA Grapalat" w:hAnsi="GHEA Grapalat"/>
                <w:sz w:val="20"/>
                <w:szCs w:val="20"/>
                <w:lang w:val="hy-AM"/>
              </w:rPr>
            </w:pPr>
            <w:r w:rsidRPr="001604A6">
              <w:rPr>
                <w:rFonts w:ascii="GHEA Grapalat" w:hAnsi="GHEA Grapalat"/>
                <w:sz w:val="20"/>
                <w:szCs w:val="20"/>
              </w:rPr>
              <w:t>N</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4242DB" w14:textId="77777777" w:rsidR="001604A6" w:rsidRPr="001604A6" w:rsidRDefault="001604A6" w:rsidP="001604A6">
            <w:pPr>
              <w:tabs>
                <w:tab w:val="left" w:pos="1276"/>
              </w:tabs>
              <w:ind w:firstLine="720"/>
              <w:jc w:val="both"/>
              <w:rPr>
                <w:rFonts w:ascii="GHEA Grapalat" w:hAnsi="GHEA Grapalat"/>
                <w:sz w:val="20"/>
                <w:szCs w:val="20"/>
                <w:lang w:val="hy-AM"/>
              </w:rPr>
            </w:pPr>
            <w:r w:rsidRPr="001604A6">
              <w:rPr>
                <w:rFonts w:ascii="GHEA Grapalat" w:hAnsi="GHEA Grapalat"/>
                <w:sz w:val="20"/>
                <w:szCs w:val="20"/>
                <w:lang w:val="hy-AM"/>
              </w:rPr>
              <w:t>Խախտումը</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CCBD" w14:textId="77777777" w:rsidR="001604A6" w:rsidRPr="001604A6" w:rsidRDefault="001604A6" w:rsidP="001604A6">
            <w:pPr>
              <w:tabs>
                <w:tab w:val="left" w:pos="1276"/>
              </w:tabs>
              <w:ind w:firstLine="720"/>
              <w:jc w:val="both"/>
              <w:rPr>
                <w:rFonts w:ascii="GHEA Grapalat" w:hAnsi="GHEA Grapalat"/>
                <w:sz w:val="20"/>
                <w:szCs w:val="20"/>
                <w:lang w:val="hy-AM"/>
              </w:rPr>
            </w:pPr>
            <w:r w:rsidRPr="001604A6">
              <w:rPr>
                <w:rFonts w:ascii="GHEA Grapalat" w:hAnsi="GHEA Grapalat"/>
                <w:sz w:val="20"/>
                <w:szCs w:val="20"/>
                <w:lang w:val="hy-AM"/>
              </w:rPr>
              <w:t>Պատասխանատվությունը</w:t>
            </w:r>
          </w:p>
        </w:tc>
      </w:tr>
      <w:tr w:rsidR="001604A6" w:rsidRPr="001604A6" w14:paraId="77B623BF" w14:textId="77777777" w:rsidTr="001604A6">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0C38BA" w14:textId="77777777" w:rsidR="001604A6" w:rsidRPr="001604A6" w:rsidRDefault="001604A6" w:rsidP="001604A6">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1</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3E90785"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Շինարարական հրապարակի պատշաճ կազմակերպումը, կահավորումը չկատարել</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D24BE4"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Տուգանք – պայմանագրային գնի 0.5% չափով</w:t>
            </w:r>
          </w:p>
        </w:tc>
      </w:tr>
      <w:tr w:rsidR="001604A6" w:rsidRPr="001604A6" w14:paraId="7C94F71C" w14:textId="77777777" w:rsidTr="001604A6">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863FE3" w14:textId="77777777" w:rsidR="001604A6" w:rsidRPr="001604A6" w:rsidRDefault="001604A6" w:rsidP="001604A6">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2</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64DB7B7"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Տեխնիկական անվտանգության նորմերի չպահպանելը</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8DAF8F"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Տուգանք – պայմանագրային գնի 0.5% չափով</w:t>
            </w:r>
          </w:p>
        </w:tc>
      </w:tr>
      <w:tr w:rsidR="001604A6" w:rsidRPr="001604A6" w14:paraId="31A314F7" w14:textId="77777777" w:rsidTr="001604A6">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D8D82B" w14:textId="77777777" w:rsidR="001604A6" w:rsidRPr="001604A6" w:rsidRDefault="001604A6" w:rsidP="001604A6">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3</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EE9D226" w14:textId="041CB3AA"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Սանիտարահիգենիկ և բնապահպանական նորմերի չպահպանելը</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2FBE44"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Տուգանք – պայմանագրային գնի 0.5% չափով</w:t>
            </w:r>
          </w:p>
        </w:tc>
      </w:tr>
      <w:tr w:rsidR="001604A6" w:rsidRPr="001604A6" w14:paraId="280E5FF3" w14:textId="77777777" w:rsidTr="001604A6">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680E89" w14:textId="77777777" w:rsidR="001604A6" w:rsidRPr="001604A6" w:rsidRDefault="001604A6" w:rsidP="001604A6">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4</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B029090"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Շինարարների համազգեստի վրա՝ շինարարություն իրականացնող կազմակերպության տարբերանշանի բացակայություն</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C70A248"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Տուգանք – պայմանագրային գնի 0.5% չափով</w:t>
            </w:r>
          </w:p>
        </w:tc>
      </w:tr>
      <w:tr w:rsidR="001604A6" w:rsidRPr="00D276E9" w14:paraId="11711099" w14:textId="77777777" w:rsidTr="001604A6">
        <w:trPr>
          <w:trHeight w:val="881"/>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83C52B" w14:textId="77777777" w:rsidR="001604A6" w:rsidRPr="001604A6" w:rsidRDefault="001604A6" w:rsidP="001604A6">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5</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C2FDEEF"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Համաձայն Քաղաքաշինության կոմիտեի կողմից սահմանված նորմերի տեսաձայնագրման սարքերի բացակայություն</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3884846"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Տուգանք – պայմանագրային գնի 10% չափով</w:t>
            </w:r>
          </w:p>
          <w:p w14:paraId="6E4969E9"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Երկրորդ անգամ կրկնելու դեպքում՝ պայմանագրի խզում</w:t>
            </w:r>
          </w:p>
        </w:tc>
      </w:tr>
    </w:tbl>
    <w:p w14:paraId="62A3A3F3" w14:textId="782DD7FC"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6.6</w:t>
      </w:r>
      <w:r w:rsidRPr="0093002B">
        <w:rPr>
          <w:rFonts w:ascii="GHEA Grapalat" w:hAnsi="GHEA Grapalat"/>
          <w:sz w:val="20"/>
          <w:szCs w:val="20"/>
          <w:lang w:val="hy-AM"/>
        </w:rPr>
        <w:tab/>
        <w:t>Պ</w:t>
      </w:r>
      <w:r w:rsidRPr="0093002B">
        <w:rPr>
          <w:rFonts w:ascii="GHEA Grapalat" w:hAnsi="GHEA Grapalat" w:cs="Sylfaen"/>
          <w:sz w:val="20"/>
          <w:szCs w:val="20"/>
          <w:lang w:val="hy-AM"/>
        </w:rPr>
        <w:t>այամանագրով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պատշաճ</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օրենսդրությամբ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3AD58D7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6.7</w:t>
      </w:r>
      <w:r w:rsidRPr="0093002B">
        <w:rPr>
          <w:rFonts w:ascii="GHEA Grapalat" w:hAnsi="GHEA Grapalat"/>
          <w:sz w:val="20"/>
          <w:szCs w:val="20"/>
          <w:lang w:val="hy-AM"/>
        </w:rPr>
        <w:tab/>
      </w:r>
      <w:r w:rsidRPr="0093002B">
        <w:rPr>
          <w:rFonts w:ascii="GHEA Grapalat" w:hAnsi="GHEA Grapalat" w:cs="Sylfaen"/>
          <w:sz w:val="20"/>
          <w:szCs w:val="20"/>
          <w:lang w:val="hy-AM"/>
        </w:rPr>
        <w:t>Տույժերի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կատարելուց</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sz w:val="20"/>
          <w:szCs w:val="20"/>
          <w:lang w:val="hy-AM"/>
        </w:rPr>
        <w:tab/>
      </w:r>
    </w:p>
    <w:p w14:paraId="2DA13FE3" w14:textId="77777777" w:rsidR="00F02279" w:rsidRPr="0093002B" w:rsidRDefault="00F02279" w:rsidP="00F02279">
      <w:pPr>
        <w:tabs>
          <w:tab w:val="left" w:pos="1276"/>
        </w:tabs>
        <w:ind w:firstLine="720"/>
        <w:jc w:val="both"/>
        <w:rPr>
          <w:rFonts w:ascii="GHEA Grapalat" w:hAnsi="GHEA Grapalat"/>
          <w:sz w:val="20"/>
          <w:szCs w:val="20"/>
          <w:lang w:val="hy-AM"/>
        </w:rPr>
      </w:pPr>
    </w:p>
    <w:p w14:paraId="1E1CB4A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7. </w:t>
      </w:r>
      <w:r w:rsidRPr="0093002B">
        <w:rPr>
          <w:rFonts w:ascii="GHEA Grapalat" w:hAnsi="GHEA Grapalat" w:cs="Sylfaen"/>
          <w:b/>
          <w:sz w:val="20"/>
          <w:szCs w:val="20"/>
          <w:lang w:val="hy-AM"/>
        </w:rPr>
        <w:t>ԱՆՀԱՂԹԱՀԱՐԵԼԻ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ՈՒԺԻ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ԱԶԴԵՑՈՒԹՅՈՒՆԸ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ՖՈՐՍ</w:t>
      </w:r>
      <w:r w:rsidRPr="0093002B">
        <w:rPr>
          <w:rFonts w:ascii="GHEA Grapalat" w:hAnsi="GHEA Grapalat" w:cs="Times Armenian"/>
          <w:b/>
          <w:sz w:val="20"/>
          <w:szCs w:val="20"/>
          <w:lang w:val="hy-AM"/>
        </w:rPr>
        <w:t>-</w:t>
      </w:r>
      <w:r w:rsidRPr="0093002B">
        <w:rPr>
          <w:rFonts w:ascii="GHEA Grapalat" w:hAnsi="GHEA Grapalat" w:cs="Sylfaen"/>
          <w:b/>
          <w:sz w:val="20"/>
          <w:szCs w:val="20"/>
          <w:lang w:val="hy-AM"/>
        </w:rPr>
        <w:t>ՄԱԺՈՐ</w:t>
      </w:r>
      <w:r w:rsidRPr="0093002B">
        <w:rPr>
          <w:rFonts w:ascii="GHEA Grapalat" w:hAnsi="GHEA Grapalat" w:cs="Times Armenian"/>
          <w:b/>
          <w:sz w:val="20"/>
          <w:szCs w:val="20"/>
          <w:lang w:val="hy-AM"/>
        </w:rPr>
        <w:t>)</w:t>
      </w:r>
    </w:p>
    <w:p w14:paraId="4E4AD4DD"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ամբողջությամբ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մասնակիորեն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եղել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անհաղթահարելի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հետևանքով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հետո</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չէին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կանխատեսել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կանխարգելել</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Այդպիսի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իրավիճակներ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երկրաշարժը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ջրհեղեղը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հրդեհը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պատերազմը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ռազմական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հայտարարելը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քաղաքական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հուզումները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գործադուլները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հաղորդակցության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դադարեցումը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պետական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մարմինների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անհնարին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դարձնում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շարունակվում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3 </w:t>
      </w:r>
      <w:r w:rsidRPr="0093002B">
        <w:rPr>
          <w:rFonts w:ascii="GHEA Grapalat" w:hAnsi="GHEA Grapalat" w:cs="Times Armenian"/>
          <w:sz w:val="20"/>
          <w:szCs w:val="20"/>
          <w:lang w:val="hy-AM"/>
        </w:rPr>
        <w:lastRenderedPageBreak/>
        <w:t>(</w:t>
      </w:r>
      <w:r w:rsidRPr="0093002B">
        <w:rPr>
          <w:rFonts w:ascii="GHEA Grapalat" w:hAnsi="GHEA Grapalat" w:cs="Sylfaen"/>
          <w:sz w:val="20"/>
          <w:szCs w:val="20"/>
          <w:lang w:val="hy-AM"/>
        </w:rPr>
        <w:t>երեք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ամսից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տեղյակ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մյուս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ahoma"/>
          <w:sz w:val="20"/>
          <w:szCs w:val="20"/>
          <w:lang w:val="hy-AM"/>
        </w:rPr>
        <w:t>։</w:t>
      </w:r>
    </w:p>
    <w:p w14:paraId="27D5019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ab/>
      </w:r>
    </w:p>
    <w:p w14:paraId="31AAFFDB" w14:textId="77777777" w:rsidR="00F02279" w:rsidRPr="0093002B" w:rsidRDefault="00F02279" w:rsidP="00F02279">
      <w:pPr>
        <w:tabs>
          <w:tab w:val="left" w:pos="1276"/>
        </w:tabs>
        <w:ind w:firstLine="720"/>
        <w:jc w:val="both"/>
        <w:rPr>
          <w:rFonts w:ascii="GHEA Grapalat" w:hAnsi="GHEA Grapalat" w:cs="Sylfaen"/>
          <w:b/>
          <w:sz w:val="20"/>
          <w:szCs w:val="20"/>
          <w:lang w:val="hy-AM"/>
        </w:rPr>
      </w:pPr>
      <w:r w:rsidRPr="0093002B">
        <w:rPr>
          <w:rFonts w:ascii="GHEA Grapalat" w:hAnsi="GHEA Grapalat"/>
          <w:b/>
          <w:sz w:val="20"/>
          <w:szCs w:val="20"/>
          <w:lang w:val="hy-AM"/>
        </w:rPr>
        <w:t xml:space="preserve">8. </w:t>
      </w:r>
      <w:r w:rsidRPr="0093002B">
        <w:rPr>
          <w:rFonts w:ascii="GHEA Grapalat" w:hAnsi="GHEA Grapalat" w:cs="Sylfaen"/>
          <w:b/>
          <w:sz w:val="20"/>
          <w:szCs w:val="20"/>
          <w:lang w:val="hy-AM"/>
        </w:rPr>
        <w:t>ԱՅԼ</w:t>
      </w:r>
      <w:r w:rsidRPr="0093002B">
        <w:rPr>
          <w:rFonts w:ascii="GHEA Grapalat" w:hAnsi="GHEA Grapalat" w:cs="Arial"/>
          <w:b/>
          <w:sz w:val="20"/>
          <w:szCs w:val="20"/>
          <w:lang w:val="hy-AM"/>
        </w:rPr>
        <w:t xml:space="preserve"> </w:t>
      </w:r>
      <w:r w:rsidRPr="0093002B">
        <w:rPr>
          <w:rFonts w:ascii="GHEA Grapalat" w:hAnsi="GHEA Grapalat" w:cs="Sylfaen"/>
          <w:b/>
          <w:sz w:val="20"/>
          <w:szCs w:val="20"/>
          <w:lang w:val="hy-AM"/>
        </w:rPr>
        <w:t>ՊԱՅՄԱՆՆԵՐ</w:t>
      </w:r>
    </w:p>
    <w:p w14:paraId="08265405"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 Պ</w:t>
      </w:r>
      <w:r w:rsidRPr="0093002B">
        <w:rPr>
          <w:rFonts w:ascii="GHEA Grapalat" w:hAnsi="GHEA Grapalat" w:cs="Sylfaen"/>
          <w:sz w:val="20"/>
          <w:szCs w:val="20"/>
          <w:lang w:val="hy-AM"/>
        </w:rPr>
        <w:t>այմանագիրն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մտնում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ստորագրման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 գործում է մինչև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 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ստանձնած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cs="Times Armenian"/>
          <w:sz w:val="20"/>
          <w:szCs w:val="20"/>
          <w:lang w:val="hy-AM"/>
        </w:rPr>
        <w:t xml:space="preserve"> </w:t>
      </w:r>
    </w:p>
    <w:p w14:paraId="4E846EC2"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cs="Sylfaen"/>
          <w:sz w:val="20"/>
          <w:szCs w:val="20"/>
          <w:lang w:val="hy-AM"/>
        </w:rPr>
        <w:t>8.2 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հակընդդեմ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կնիքով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հաստատված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Պ</w:t>
      </w:r>
      <w:r w:rsidRPr="0093002B">
        <w:rPr>
          <w:rFonts w:ascii="GHEA Grapalat" w:hAnsi="GHEA Grapalat" w:cs="Sylfaen"/>
          <w:sz w:val="20"/>
          <w:szCs w:val="20"/>
          <w:lang w:val="hy-AM"/>
        </w:rPr>
        <w:t>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անձի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պարտապան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4999F2CD"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sz w:val="20"/>
          <w:szCs w:val="20"/>
          <w:lang w:val="hy-AM"/>
        </w:rPr>
        <w:tab/>
        <w:t xml:space="preserve">8.3 </w:t>
      </w:r>
      <w:r w:rsidRPr="0093002B">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93002B">
        <w:rPr>
          <w:rFonts w:ascii="GHEA Grapalat" w:hAnsi="GHEA Grapalat" w:cs="Sylfaen"/>
          <w:sz w:val="20"/>
          <w:szCs w:val="20"/>
          <w:lang w:val="hy-AM"/>
        </w:rPr>
        <w:t>մ է</w:t>
      </w:r>
      <w:r w:rsidRPr="0093002B">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93002B" w:rsidRDefault="00F02279" w:rsidP="00F02279">
      <w:pPr>
        <w:tabs>
          <w:tab w:val="left" w:pos="1276"/>
        </w:tabs>
        <w:jc w:val="both"/>
        <w:rPr>
          <w:rFonts w:ascii="GHEA Grapalat" w:hAnsi="GHEA Grapalat"/>
          <w:sz w:val="20"/>
          <w:szCs w:val="20"/>
          <w:lang w:val="hy-AM"/>
        </w:rPr>
      </w:pPr>
      <w:r w:rsidRPr="0093002B">
        <w:rPr>
          <w:rFonts w:ascii="GHEA Grapalat" w:hAnsi="GHEA Grapalat"/>
          <w:sz w:val="20"/>
          <w:szCs w:val="20"/>
          <w:lang w:val="hy-AM"/>
        </w:rPr>
        <w:t xml:space="preserve">          8.4 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քննության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դատարաններում</w:t>
      </w:r>
      <w:r w:rsidRPr="0093002B">
        <w:rPr>
          <w:rFonts w:ascii="GHEA Grapalat" w:hAnsi="GHEA Grapalat" w:cs="Tahoma"/>
          <w:sz w:val="20"/>
          <w:szCs w:val="20"/>
          <w:lang w:val="hy-AM"/>
        </w:rPr>
        <w:t>։</w:t>
      </w:r>
    </w:p>
    <w:p w14:paraId="6FAF0B6A"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8.5</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փոփոխություններ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լրացումներ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փոխադարձ</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համաձայնագիր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կհանդիսանա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2955DBCB"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6F8FE1B" w14:textId="77777777" w:rsidR="00396814" w:rsidRPr="0093002B" w:rsidRDefault="00396814" w:rsidP="00396814">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8.6 Եթե պայմանագիրն իրականացվում է ենթակապալի պայմանագիր կնքելու միջոցով.</w:t>
      </w:r>
    </w:p>
    <w:p w14:paraId="693917B7" w14:textId="77777777" w:rsidR="00396814" w:rsidRPr="0093002B" w:rsidRDefault="00396814" w:rsidP="00396814">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4E4FB360" w14:textId="77777777" w:rsidR="00396814" w:rsidRPr="0093002B" w:rsidRDefault="00396814" w:rsidP="00396814">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1955A3">
        <w:rPr>
          <w:rFonts w:ascii="GHEA Grapalat" w:hAnsi="GHEA Grapalat"/>
          <w:sz w:val="20"/>
          <w:lang w:val="pt-BR"/>
        </w:rPr>
        <w:t xml:space="preserve"> </w:t>
      </w:r>
      <w:r w:rsidRPr="00621143">
        <w:rPr>
          <w:rFonts w:ascii="GHEA Grapalat" w:hAnsi="GHEA Grapalat"/>
          <w:sz w:val="20"/>
          <w:lang w:val="pt-BR"/>
        </w:rPr>
        <w:t>Ընդ որում  սույն ենթակետի կիրառման դեպքում ենթակապալառու չի կարող հանդիսանալ ՀՀ կառավարության 20.06.2025թ. թիվ 817-Ա որոշմա</w:t>
      </w:r>
      <w:r w:rsidRPr="00621143">
        <w:rPr>
          <w:lang w:val="pt-BR"/>
        </w:rPr>
        <w:t xml:space="preserve"> </w:t>
      </w:r>
      <w:r w:rsidRPr="00621143">
        <w:rPr>
          <w:rFonts w:ascii="GHEA Grapalat" w:hAnsi="GHEA Grapalat"/>
          <w:sz w:val="20"/>
          <w:lang w:val="pt-BR"/>
        </w:rPr>
        <w:t>ն 2-թդ կետի 2-րդ ենթակետով նախատեսված ցուցակում ներառված կազմակերպությունը</w:t>
      </w:r>
      <w:r w:rsidRPr="0093002B">
        <w:rPr>
          <w:rFonts w:ascii="GHEA Grapalat" w:hAnsi="GHEA Grapalat" w:cs="Sylfaen"/>
          <w:sz w:val="20"/>
          <w:szCs w:val="20"/>
          <w:lang w:val="hy-AM"/>
        </w:rPr>
        <w:t>:</w:t>
      </w:r>
      <w:r w:rsidRPr="0093002B">
        <w:rPr>
          <w:rStyle w:val="FootnoteReference"/>
          <w:rFonts w:ascii="GHEA Grapalat" w:hAnsi="GHEA Grapalat" w:cs="Sylfaen"/>
          <w:sz w:val="20"/>
          <w:szCs w:val="20"/>
          <w:lang w:val="hy-AM"/>
        </w:rPr>
        <w:footnoteReference w:id="24"/>
      </w:r>
    </w:p>
    <w:p w14:paraId="7BC4ECE2" w14:textId="0525BCF3"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93002B">
        <w:rPr>
          <w:rStyle w:val="FootnoteReference"/>
          <w:rFonts w:ascii="GHEA Grapalat" w:hAnsi="GHEA Grapalat" w:cs="Sylfaen"/>
          <w:sz w:val="20"/>
          <w:szCs w:val="20"/>
          <w:lang w:val="hy-AM"/>
        </w:rPr>
        <w:footnoteReference w:id="25"/>
      </w:r>
    </w:p>
    <w:p w14:paraId="4CC0A6D1" w14:textId="231CF9DE"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cs="Sylfaen"/>
          <w:sz w:val="20"/>
          <w:szCs w:val="20"/>
          <w:lang w:val="hy-AM"/>
        </w:rPr>
        <w:t>8.8</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3002B">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93002B">
        <w:rPr>
          <w:rFonts w:ascii="GHEA Grapalat" w:hAnsi="GHEA Grapalat" w:cs="Sylfaen"/>
          <w:sz w:val="20"/>
          <w:lang w:val="hy-AM"/>
        </w:rPr>
        <w:t>7</w:t>
      </w:r>
      <w:r w:rsidR="002D5ECD" w:rsidRPr="0093002B">
        <w:rPr>
          <w:rFonts w:ascii="GHEA Grapalat" w:hAnsi="GHEA Grapalat" w:cs="Sylfaen"/>
          <w:sz w:val="20"/>
          <w:lang w:val="hy-AM"/>
        </w:rPr>
        <w:t xml:space="preserve"> </w:t>
      </w:r>
      <w:r w:rsidRPr="0093002B">
        <w:rPr>
          <w:rFonts w:ascii="GHEA Grapalat" w:hAnsi="GHEA Grapalat" w:cs="Sylfaen"/>
          <w:sz w:val="20"/>
          <w:lang w:val="hy-AM"/>
        </w:rPr>
        <w:t>օրացուցային օր առաջ</w:t>
      </w:r>
      <w:r w:rsidRPr="0093002B">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93002B" w:rsidRDefault="00F02279" w:rsidP="00F02279">
      <w:pPr>
        <w:tabs>
          <w:tab w:val="left" w:pos="720"/>
        </w:tabs>
        <w:jc w:val="both"/>
        <w:rPr>
          <w:rFonts w:ascii="GHEA Grapalat" w:hAnsi="GHEA Grapalat" w:cs="Times Armenian"/>
          <w:sz w:val="20"/>
          <w:szCs w:val="20"/>
          <w:lang w:val="hy-AM"/>
        </w:rPr>
      </w:pPr>
      <w:r w:rsidRPr="0093002B">
        <w:rPr>
          <w:rFonts w:ascii="GHEA Grapalat" w:hAnsi="GHEA Grapalat"/>
          <w:sz w:val="20"/>
          <w:szCs w:val="20"/>
          <w:lang w:val="hy-AM"/>
        </w:rPr>
        <w:tab/>
        <w:t>8.9</w:t>
      </w:r>
      <w:r w:rsidRPr="0093002B">
        <w:rPr>
          <w:rFonts w:ascii="GHEA Grapalat" w:hAnsi="GHEA Grapalat"/>
          <w:sz w:val="20"/>
          <w:szCs w:val="20"/>
          <w:lang w:val="hy-AM"/>
        </w:rPr>
        <w:tab/>
      </w:r>
      <w:r w:rsidRPr="0093002B">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93002B" w:rsidRDefault="00F02279" w:rsidP="00F02279">
      <w:pPr>
        <w:tabs>
          <w:tab w:val="left" w:pos="720"/>
        </w:tabs>
        <w:jc w:val="both"/>
        <w:rPr>
          <w:rFonts w:ascii="GHEA Grapalat" w:hAnsi="GHEA Grapalat"/>
          <w:sz w:val="20"/>
          <w:szCs w:val="20"/>
          <w:lang w:val="hy-AM"/>
        </w:rPr>
      </w:pPr>
      <w:r w:rsidRPr="0093002B">
        <w:rPr>
          <w:rFonts w:ascii="GHEA Grapalat" w:hAnsi="GHEA Grapalat"/>
          <w:sz w:val="20"/>
          <w:szCs w:val="20"/>
          <w:lang w:val="hy-AM"/>
        </w:rPr>
        <w:lastRenderedPageBreak/>
        <w:t xml:space="preserve">         </w:t>
      </w:r>
      <w:r w:rsidRPr="0093002B">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cs="Sylfaen"/>
          <w:sz w:val="20"/>
          <w:szCs w:val="20"/>
          <w:lang w:val="hy-AM"/>
        </w:rPr>
        <w:tab/>
        <w:t>8.10 Պայմանագիրը չի կարող փոփոխվել կողմերի պարտա</w:t>
      </w:r>
      <w:r w:rsidRPr="0093002B">
        <w:rPr>
          <w:rFonts w:ascii="GHEA Grapalat" w:hAnsi="GHEA Grapalat" w:cs="Sylfaen"/>
          <w:sz w:val="20"/>
          <w:szCs w:val="20"/>
          <w:lang w:val="hy-AM"/>
        </w:rPr>
        <w:softHyphen/>
        <w:t>վորու</w:t>
      </w:r>
      <w:r w:rsidRPr="0093002B">
        <w:rPr>
          <w:rFonts w:ascii="GHEA Grapalat" w:hAnsi="GHEA Grapalat" w:cs="Sylfaen"/>
          <w:sz w:val="20"/>
          <w:szCs w:val="20"/>
          <w:lang w:val="hy-AM"/>
        </w:rPr>
        <w:softHyphen/>
        <w:t>թյունների մասնակի չկատարման հետևանքով</w:t>
      </w:r>
      <w:r w:rsidRPr="0093002B" w:rsidDel="00591DE3">
        <w:rPr>
          <w:rFonts w:ascii="GHEA Grapalat" w:hAnsi="GHEA Grapalat" w:cs="Sylfaen"/>
          <w:sz w:val="20"/>
          <w:szCs w:val="20"/>
          <w:lang w:val="hy-AM"/>
        </w:rPr>
        <w:t xml:space="preserve"> </w:t>
      </w:r>
      <w:r w:rsidRPr="0093002B">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2D9F73C7" w:rsidR="004A1CC7" w:rsidRDefault="00F02279" w:rsidP="004A1CC7">
      <w:pPr>
        <w:ind w:firstLine="567"/>
        <w:jc w:val="both"/>
        <w:rPr>
          <w:rFonts w:ascii="GHEA Grapalat" w:hAnsi="GHEA Grapalat"/>
          <w:sz w:val="20"/>
          <w:szCs w:val="20"/>
          <w:lang w:val="hy-AM" w:eastAsia="ru-RU"/>
        </w:rPr>
      </w:pPr>
      <w:r w:rsidRPr="0093002B">
        <w:rPr>
          <w:rFonts w:ascii="GHEA Grapalat" w:hAnsi="GHEA Grapalat" w:cs="Sylfaen"/>
          <w:sz w:val="20"/>
          <w:szCs w:val="20"/>
          <w:lang w:val="hy-AM"/>
        </w:rPr>
        <w:tab/>
        <w:t>8.11 Կապալառուի կողմից ստանձնած պարտավորությունները չկատա</w:t>
      </w:r>
      <w:r w:rsidRPr="0093002B">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93002B">
        <w:rPr>
          <w:rFonts w:ascii="GHEA Grapalat" w:hAnsi="GHEA Grapalat" w:cs="Sylfaen"/>
          <w:sz w:val="20"/>
          <w:szCs w:val="20"/>
          <w:lang w:val="hy-AM"/>
        </w:rPr>
        <w:t xml:space="preserve"> </w:t>
      </w:r>
      <w:r w:rsidR="004A1CC7" w:rsidRPr="0093002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4AD368A6" w14:textId="77777777" w:rsidR="00AE51A3" w:rsidRDefault="00AE51A3" w:rsidP="00AE51A3">
      <w:pPr>
        <w:ind w:firstLine="567"/>
        <w:jc w:val="both"/>
        <w:rPr>
          <w:rFonts w:asciiTheme="minorHAnsi" w:hAnsiTheme="minorHAnsi"/>
          <w:sz w:val="20"/>
          <w:szCs w:val="20"/>
          <w:lang w:val="hy-AM" w:eastAsia="ru-RU"/>
        </w:rPr>
      </w:pPr>
      <w:r>
        <w:rPr>
          <w:rFonts w:ascii="GHEA Grapalat" w:hAnsi="GHEA Grapalat" w:cs="Sylfaen"/>
          <w:sz w:val="20"/>
          <w:szCs w:val="20"/>
          <w:lang w:val="hy-AM"/>
        </w:rPr>
        <w:t xml:space="preserve">8.12 Կապալառուն </w:t>
      </w:r>
      <w:r>
        <w:rPr>
          <w:rFonts w:ascii="Calibri" w:hAnsi="Calibri" w:cs="Calibri"/>
          <w:sz w:val="20"/>
          <w:szCs w:val="20"/>
          <w:lang w:val="hy-AM"/>
        </w:rPr>
        <w:t> </w:t>
      </w:r>
      <w:r>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eastAsiaTheme="majorEastAsia" w:hAnsi="Arial Unicode"/>
          <w:color w:val="000000"/>
          <w:sz w:val="21"/>
          <w:szCs w:val="21"/>
          <w:shd w:val="clear" w:color="auto" w:fill="FFFFFF"/>
          <w:lang w:val="hy-AM"/>
        </w:rPr>
        <w:footnoteReference w:id="26"/>
      </w:r>
    </w:p>
    <w:p w14:paraId="53F76B54" w14:textId="22A7A28A"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w:t>
      </w:r>
      <w:r w:rsidR="00AE51A3">
        <w:rPr>
          <w:rFonts w:ascii="GHEA Grapalat" w:hAnsi="GHEA Grapalat"/>
          <w:sz w:val="20"/>
          <w:szCs w:val="20"/>
          <w:lang w:val="hy-AM"/>
        </w:rPr>
        <w:t>3</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կապակցությամբ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բանակցությունների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ձեռք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չբերելու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55DD5978" w14:textId="53AE2CCA"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8.1</w:t>
      </w:r>
      <w:r w:rsidR="00AE51A3">
        <w:rPr>
          <w:rFonts w:ascii="GHEA Grapalat" w:hAnsi="GHEA Grapalat"/>
          <w:sz w:val="20"/>
          <w:szCs w:val="20"/>
          <w:lang w:val="hy-AM"/>
        </w:rPr>
        <w:t>4</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____ </w:t>
      </w:r>
      <w:r w:rsidRPr="0093002B">
        <w:rPr>
          <w:rFonts w:ascii="GHEA Grapalat" w:hAnsi="GHEA Grapalat" w:cs="Sylfaen"/>
          <w:sz w:val="20"/>
          <w:szCs w:val="20"/>
          <w:lang w:val="hy-AM"/>
        </w:rPr>
        <w:t>էջից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հավասարազոր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իրավաբանական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տրվում</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մեկական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00402F27">
        <w:rPr>
          <w:rFonts w:ascii="GHEA Grapalat" w:hAnsi="GHEA Grapalat" w:cs="Times Armenian"/>
          <w:sz w:val="20"/>
          <w:szCs w:val="20"/>
          <w:lang w:val="hy-AM"/>
        </w:rPr>
        <w:t xml:space="preserve">N 1, N 2, N 3, </w:t>
      </w:r>
      <w:r w:rsidR="00402F27">
        <w:rPr>
          <w:rFonts w:ascii="GHEA Grapalat" w:hAnsi="GHEA Grapalat" w:cs="Arial"/>
          <w:sz w:val="20"/>
          <w:szCs w:val="20"/>
          <w:lang w:val="hy-AM"/>
        </w:rPr>
        <w:t>N 4, N 4.1 և N 5</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հավելվածները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p>
    <w:p w14:paraId="1914222D" w14:textId="3B75EC41" w:rsidR="001E0CEE" w:rsidRDefault="001E0CEE" w:rsidP="001E0CEE">
      <w:pPr>
        <w:ind w:firstLine="708"/>
        <w:jc w:val="both"/>
        <w:rPr>
          <w:rFonts w:ascii="GHEA Grapalat" w:hAnsi="GHEA Grapalat" w:cs="Sylfaen"/>
          <w:b/>
          <w:sz w:val="20"/>
          <w:szCs w:val="20"/>
          <w:lang w:val="hy-AM"/>
        </w:rPr>
      </w:pPr>
      <w:r w:rsidRPr="00FB1EC7">
        <w:rPr>
          <w:rFonts w:ascii="GHEA Grapalat" w:hAnsi="GHEA Grapalat" w:cs="Sylfaen"/>
          <w:sz w:val="20"/>
          <w:szCs w:val="20"/>
          <w:lang w:val="hy-AM"/>
        </w:rPr>
        <w:t>8.1</w:t>
      </w:r>
      <w:r w:rsidR="00AE51A3">
        <w:rPr>
          <w:rFonts w:ascii="GHEA Grapalat" w:hAnsi="GHEA Grapalat" w:cs="Sylfaen"/>
          <w:sz w:val="20"/>
          <w:szCs w:val="20"/>
          <w:lang w:val="hy-AM"/>
        </w:rPr>
        <w:t>5</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Սույն պայմանագրով նախատեսնված Պատվիրատուի իրավունքներն ու պարտականությունները իրականացնում</w:t>
      </w:r>
      <w:r>
        <w:rPr>
          <w:rFonts w:ascii="GHEA Grapalat" w:hAnsi="GHEA Grapalat" w:cs="Sylfaen"/>
          <w:sz w:val="20"/>
          <w:szCs w:val="20"/>
          <w:lang w:val="hy-AM"/>
        </w:rPr>
        <w:t xml:space="preserve"> է</w:t>
      </w:r>
      <w:r w:rsidRPr="00F34769">
        <w:rPr>
          <w:rFonts w:ascii="GHEA Grapalat" w:hAnsi="GHEA Grapalat" w:cs="Sylfaen"/>
          <w:sz w:val="20"/>
          <w:szCs w:val="20"/>
          <w:lang w:val="hy-AM"/>
        </w:rPr>
        <w:t xml:space="preserve"> </w:t>
      </w:r>
      <w:r w:rsidR="00B575E9" w:rsidRPr="006723C9">
        <w:rPr>
          <w:rFonts w:ascii="GHEA Grapalat" w:hAnsi="GHEA Grapalat" w:cs="Sylfaen"/>
          <w:sz w:val="20"/>
          <w:szCs w:val="20"/>
          <w:lang w:val="hy-AM"/>
        </w:rPr>
        <w:t>Երևան</w:t>
      </w:r>
      <w:r w:rsidR="006723C9" w:rsidRPr="006723C9">
        <w:rPr>
          <w:rFonts w:ascii="GHEA Grapalat" w:hAnsi="GHEA Grapalat" w:cs="Sylfaen"/>
          <w:sz w:val="20"/>
          <w:szCs w:val="20"/>
          <w:lang w:val="hy-AM"/>
        </w:rPr>
        <w:t>ի</w:t>
      </w:r>
      <w:r w:rsidR="00B575E9" w:rsidRPr="006723C9">
        <w:rPr>
          <w:rFonts w:ascii="GHEA Grapalat" w:hAnsi="GHEA Grapalat" w:cs="Sylfaen"/>
          <w:sz w:val="20"/>
          <w:szCs w:val="20"/>
          <w:lang w:val="hy-AM"/>
        </w:rPr>
        <w:t xml:space="preserve"> քաղաք</w:t>
      </w:r>
      <w:r w:rsidR="006723C9" w:rsidRPr="006723C9">
        <w:rPr>
          <w:rFonts w:ascii="GHEA Grapalat" w:hAnsi="GHEA Grapalat" w:cs="Sylfaen"/>
          <w:sz w:val="20"/>
          <w:szCs w:val="20"/>
          <w:lang w:val="hy-AM"/>
        </w:rPr>
        <w:t>ապետարան</w:t>
      </w:r>
      <w:r w:rsidR="00B575E9" w:rsidRPr="006723C9">
        <w:rPr>
          <w:rFonts w:ascii="GHEA Grapalat" w:hAnsi="GHEA Grapalat" w:cs="Sylfaen"/>
          <w:sz w:val="20"/>
          <w:szCs w:val="20"/>
          <w:lang w:val="hy-AM"/>
        </w:rPr>
        <w:t>ի աշխատակազմ</w:t>
      </w:r>
      <w:r w:rsidR="006723C9" w:rsidRPr="006723C9">
        <w:rPr>
          <w:rFonts w:ascii="GHEA Grapalat" w:hAnsi="GHEA Grapalat" w:cs="Sylfaen"/>
          <w:sz w:val="20"/>
          <w:szCs w:val="20"/>
          <w:lang w:val="hy-AM"/>
        </w:rPr>
        <w:t>ի շինարարության և բարեկարգման վարչությունը</w:t>
      </w:r>
      <w:r w:rsidR="00B87DA2" w:rsidRPr="006723C9">
        <w:rPr>
          <w:rFonts w:ascii="GHEA Grapalat" w:hAnsi="GHEA Grapalat" w:cs="Sylfaen"/>
          <w:sz w:val="20"/>
          <w:szCs w:val="20"/>
          <w:lang w:val="hy-AM"/>
        </w:rPr>
        <w:t>:</w:t>
      </w:r>
    </w:p>
    <w:p w14:paraId="3BCE4DD4" w14:textId="44CBBF05" w:rsidR="00C959F1" w:rsidRDefault="00C959F1" w:rsidP="00C959F1">
      <w:pPr>
        <w:ind w:firstLine="708"/>
        <w:jc w:val="both"/>
        <w:rPr>
          <w:rFonts w:ascii="GHEA Grapalat" w:hAnsi="GHEA Grapalat"/>
          <w:sz w:val="20"/>
          <w:szCs w:val="20"/>
          <w:vertAlign w:val="superscript"/>
          <w:lang w:val="hy-AM" w:eastAsia="ru-RU"/>
        </w:rPr>
      </w:pPr>
      <w:r w:rsidRPr="00FB1EC7">
        <w:rPr>
          <w:rFonts w:ascii="GHEA Grapalat" w:hAnsi="GHEA Grapalat"/>
          <w:sz w:val="20"/>
          <w:szCs w:val="20"/>
          <w:lang w:val="hy-AM" w:eastAsia="ru-RU"/>
        </w:rPr>
        <w:t>8.1</w:t>
      </w:r>
      <w:r w:rsidR="00AE51A3">
        <w:rPr>
          <w:rFonts w:ascii="GHEA Grapalat" w:hAnsi="GHEA Grapalat"/>
          <w:sz w:val="20"/>
          <w:szCs w:val="20"/>
          <w:lang w:val="hy-AM" w:eastAsia="ru-RU"/>
        </w:rPr>
        <w:t>6</w:t>
      </w:r>
      <w:r w:rsidRPr="00FB1EC7">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FB1EC7">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Pr="005D36B1">
        <w:rPr>
          <w:rFonts w:ascii="GHEA Grapalat" w:hAnsi="GHEA Grapalat"/>
          <w:sz w:val="20"/>
          <w:szCs w:val="20"/>
          <w:lang w:val="hy-AM" w:eastAsia="ru-RU"/>
        </w:rPr>
        <w:t>քսանհինգապատիկը, ապա Պատվիրատուի կողմից համաձայնագիր կկնքվի, եթե Կապալառուի կողմից տուժանքի ձևով ներկայացված որակավորման և պայմանագրի ապահովումներ</w:t>
      </w:r>
      <w:r>
        <w:rPr>
          <w:rFonts w:ascii="GHEA Grapalat" w:hAnsi="GHEA Grapalat"/>
          <w:sz w:val="20"/>
          <w:szCs w:val="20"/>
          <w:lang w:val="hy-AM" w:eastAsia="ru-RU"/>
        </w:rPr>
        <w:t xml:space="preserve">ը </w:t>
      </w:r>
      <w:r w:rsidRPr="005D36B1">
        <w:rPr>
          <w:rFonts w:ascii="GHEA Grapalat" w:hAnsi="GHEA Grapalat"/>
          <w:sz w:val="20"/>
          <w:szCs w:val="20"/>
          <w:lang w:val="hy-AM" w:eastAsia="ru-RU"/>
        </w:rPr>
        <w:t>փոխարինվում են  երաշխիքով կամ կանխիկ փողով` հաշվի առնելով ՀՀ կառավարության 2017 թվականի մայիսի 4-ի N 526-Ն որոշման N 1 հավելվածի 32-րդ կետի</w:t>
      </w:r>
      <w:r w:rsidRPr="007F3D95">
        <w:rPr>
          <w:rFonts w:ascii="GHEA Grapalat" w:hAnsi="GHEA Grapalat"/>
          <w:sz w:val="20"/>
          <w:szCs w:val="20"/>
          <w:lang w:val="hy-AM" w:eastAsia="ru-RU"/>
        </w:rPr>
        <w:t xml:space="preserve"> 1-ին ենթակետի «գ» և</w:t>
      </w:r>
      <w:r w:rsidRPr="005D36B1">
        <w:rPr>
          <w:rFonts w:ascii="GHEA Grapalat" w:hAnsi="GHEA Grapalat"/>
          <w:sz w:val="20"/>
          <w:szCs w:val="20"/>
          <w:lang w:val="hy-AM" w:eastAsia="ru-RU"/>
        </w:rPr>
        <w:t xml:space="preserve"> 17-րդ ենթակետի «բ» պարբերութ</w:t>
      </w:r>
      <w:r w:rsidRPr="007F3D95">
        <w:rPr>
          <w:rFonts w:ascii="GHEA Grapalat" w:hAnsi="GHEA Grapalat"/>
          <w:sz w:val="20"/>
          <w:szCs w:val="20"/>
          <w:lang w:val="hy-AM" w:eastAsia="ru-RU"/>
        </w:rPr>
        <w:t>յունների</w:t>
      </w:r>
      <w:r w:rsidRPr="005D36B1">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w:t>
      </w:r>
      <w:r w:rsidRPr="005D36B1">
        <w:rPr>
          <w:rFonts w:ascii="GHEA Grapalat" w:hAnsi="GHEA Grapalat"/>
          <w:sz w:val="20"/>
          <w:szCs w:val="20"/>
          <w:lang w:val="hy-AM" w:eastAsia="ru-RU"/>
        </w:rPr>
        <w:lastRenderedPageBreak/>
        <w:t>համաձայնագիր կնքելու ծանուցումը ստանալու օրվանից տաս աշխատանքային օրվա ընթացքում։ Հակառակ դեպքում պայմանագիրը Պատվիրատուի կողմից միակողմանիորեն լուծվում է:</w:t>
      </w:r>
      <w:r w:rsidRPr="005D36B1">
        <w:rPr>
          <w:rFonts w:ascii="GHEA Grapalat" w:hAnsi="GHEA Grapalat"/>
          <w:sz w:val="20"/>
          <w:szCs w:val="20"/>
          <w:vertAlign w:val="superscript"/>
          <w:lang w:val="hy-AM" w:eastAsia="ru-RU"/>
        </w:rPr>
        <w:t>35</w:t>
      </w:r>
      <w:r w:rsidRPr="005D36B1">
        <w:rPr>
          <w:rStyle w:val="FootnoteReference"/>
          <w:rFonts w:ascii="GHEA Grapalat" w:hAnsi="GHEA Grapalat"/>
          <w:color w:val="FFFFFF"/>
          <w:sz w:val="20"/>
          <w:szCs w:val="20"/>
          <w:lang w:val="hy-AM" w:eastAsia="ru-RU"/>
        </w:rPr>
        <w:footnoteReference w:id="27"/>
      </w:r>
    </w:p>
    <w:p w14:paraId="606232ED" w14:textId="77777777" w:rsidR="00C959F1" w:rsidRPr="008D72DB" w:rsidRDefault="00C959F1" w:rsidP="001E0CEE">
      <w:pPr>
        <w:ind w:firstLine="708"/>
        <w:jc w:val="both"/>
        <w:rPr>
          <w:rFonts w:ascii="GHEA Grapalat" w:hAnsi="GHEA Grapalat" w:cs="Sylfaen"/>
          <w:b/>
          <w:bCs/>
          <w:sz w:val="20"/>
          <w:szCs w:val="20"/>
          <w:lang w:val="hy-AM"/>
        </w:rPr>
      </w:pPr>
    </w:p>
    <w:p w14:paraId="64A147CE" w14:textId="77777777" w:rsidR="00F02279" w:rsidRPr="0093002B" w:rsidRDefault="00F02279" w:rsidP="00F02279">
      <w:pPr>
        <w:ind w:firstLine="709"/>
        <w:jc w:val="both"/>
        <w:rPr>
          <w:rFonts w:ascii="GHEA Grapalat" w:hAnsi="GHEA Grapalat"/>
          <w:b/>
          <w:lang w:val="hy-AM"/>
        </w:rPr>
      </w:pPr>
    </w:p>
    <w:p w14:paraId="1A4C889F" w14:textId="77777777" w:rsidR="00F02279" w:rsidRPr="0093002B" w:rsidRDefault="00F02279" w:rsidP="00F02279">
      <w:pPr>
        <w:ind w:firstLine="709"/>
        <w:jc w:val="both"/>
        <w:rPr>
          <w:rFonts w:ascii="GHEA Grapalat" w:hAnsi="GHEA Grapalat" w:cs="Sylfaen"/>
          <w:b/>
          <w:sz w:val="20"/>
          <w:szCs w:val="20"/>
          <w:lang w:val="hy-AM"/>
        </w:rPr>
      </w:pPr>
      <w:r w:rsidRPr="0093002B">
        <w:rPr>
          <w:rFonts w:ascii="GHEA Grapalat" w:hAnsi="GHEA Grapalat"/>
          <w:b/>
          <w:sz w:val="20"/>
          <w:szCs w:val="20"/>
          <w:lang w:val="hy-AM"/>
        </w:rPr>
        <w:t xml:space="preserve">9.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ՀԱՍՑԵՆԵՐԸ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ԲԱՆԿԱՅԻՆ</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ՎԱՎԵՐԱՊԱՅՄԱՆՆԵՐԸ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ՍՏՈՐԱԳՐՈՒԹՅՈՒՆՆԵՐԸ</w:t>
      </w:r>
    </w:p>
    <w:p w14:paraId="0658F57E" w14:textId="77777777" w:rsidR="00F02279" w:rsidRPr="0093002B"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28B956B" w14:textId="77777777" w:rsidTr="00545BDE">
        <w:trPr>
          <w:jc w:val="center"/>
        </w:trPr>
        <w:tc>
          <w:tcPr>
            <w:tcW w:w="4536" w:type="dxa"/>
          </w:tcPr>
          <w:p w14:paraId="1DCEA35D" w14:textId="77777777" w:rsidR="00F02279" w:rsidRPr="0093002B" w:rsidRDefault="00F02279" w:rsidP="00545BDE">
            <w:pPr>
              <w:spacing w:line="360" w:lineRule="auto"/>
              <w:jc w:val="center"/>
              <w:rPr>
                <w:rFonts w:ascii="GHEA Grapalat" w:hAnsi="GHEA Grapalat" w:cs="Sylfaen"/>
                <w:b/>
                <w:bCs/>
                <w:sz w:val="20"/>
                <w:szCs w:val="20"/>
                <w:lang w:val="nb-NO"/>
              </w:rPr>
            </w:pPr>
            <w:r w:rsidRPr="0093002B">
              <w:rPr>
                <w:rFonts w:ascii="GHEA Grapalat" w:hAnsi="GHEA Grapalat" w:cs="Sylfaen"/>
                <w:b/>
                <w:bCs/>
                <w:sz w:val="20"/>
                <w:szCs w:val="20"/>
                <w:lang w:val="nb-NO"/>
              </w:rPr>
              <w:t>ՊԱՏՎԻՐԱՏՈՒ</w:t>
            </w:r>
          </w:p>
          <w:p w14:paraId="1B5DF04B" w14:textId="77777777" w:rsidR="00F02279" w:rsidRPr="0093002B" w:rsidRDefault="00F02279" w:rsidP="00545BDE">
            <w:pPr>
              <w:rPr>
                <w:rFonts w:ascii="GHEA Grapalat" w:hAnsi="GHEA Grapalat"/>
                <w:sz w:val="22"/>
                <w:szCs w:val="22"/>
                <w:lang w:val="ru-RU"/>
              </w:rPr>
            </w:pPr>
          </w:p>
          <w:p w14:paraId="7DD827FD" w14:textId="77777777" w:rsidR="00F02279" w:rsidRPr="0093002B" w:rsidRDefault="00F02279" w:rsidP="00545BDE">
            <w:pPr>
              <w:rPr>
                <w:rFonts w:ascii="GHEA Grapalat" w:hAnsi="GHEA Grapalat"/>
                <w:lang w:val="ru-RU"/>
              </w:rPr>
            </w:pPr>
          </w:p>
          <w:p w14:paraId="6882FE55"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0463F29A"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095EAAC2"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FC9796B" w14:textId="77777777" w:rsidR="00F02279" w:rsidRPr="0093002B" w:rsidRDefault="00F02279" w:rsidP="00545BDE">
            <w:pPr>
              <w:spacing w:line="360" w:lineRule="auto"/>
              <w:jc w:val="center"/>
              <w:rPr>
                <w:rFonts w:ascii="GHEA Grapalat" w:hAnsi="GHEA Grapalat"/>
                <w:lang w:val="ru-RU"/>
              </w:rPr>
            </w:pPr>
          </w:p>
        </w:tc>
        <w:tc>
          <w:tcPr>
            <w:tcW w:w="4343" w:type="dxa"/>
          </w:tcPr>
          <w:p w14:paraId="3F43C667" w14:textId="77777777" w:rsidR="00F02279" w:rsidRPr="0093002B" w:rsidRDefault="00F02279" w:rsidP="00545BDE">
            <w:pPr>
              <w:spacing w:line="360" w:lineRule="auto"/>
              <w:jc w:val="center"/>
              <w:rPr>
                <w:rFonts w:ascii="GHEA Grapalat" w:hAnsi="GHEA Grapalat" w:cs="Sylfaen"/>
                <w:b/>
                <w:bCs/>
                <w:sz w:val="20"/>
                <w:szCs w:val="20"/>
                <w:lang w:val="ru-RU"/>
              </w:rPr>
            </w:pPr>
            <w:r w:rsidRPr="0093002B">
              <w:rPr>
                <w:rFonts w:ascii="GHEA Grapalat" w:hAnsi="GHEA Grapalat" w:cs="Sylfaen"/>
                <w:b/>
                <w:bCs/>
                <w:sz w:val="20"/>
                <w:szCs w:val="20"/>
                <w:lang w:val="pt-BR"/>
              </w:rPr>
              <w:t>ԿԱՊԱԼԱՌՈՒ</w:t>
            </w:r>
          </w:p>
          <w:p w14:paraId="261F30AA" w14:textId="77777777" w:rsidR="00F02279" w:rsidRPr="0093002B" w:rsidRDefault="00F02279" w:rsidP="00545BDE">
            <w:pPr>
              <w:jc w:val="center"/>
              <w:rPr>
                <w:rFonts w:ascii="GHEA Grapalat" w:hAnsi="GHEA Grapalat"/>
                <w:lang w:val="ru-RU"/>
              </w:rPr>
            </w:pPr>
          </w:p>
          <w:p w14:paraId="159ABC08" w14:textId="77777777" w:rsidR="00F02279" w:rsidRPr="0093002B" w:rsidRDefault="00F02279" w:rsidP="00545BDE">
            <w:pPr>
              <w:jc w:val="center"/>
              <w:rPr>
                <w:rFonts w:ascii="GHEA Grapalat" w:hAnsi="GHEA Grapalat"/>
                <w:lang w:val="ru-RU"/>
              </w:rPr>
            </w:pPr>
          </w:p>
          <w:p w14:paraId="6C2C4350"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791F4E0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4101F11C"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FEFDFF8" w14:textId="77777777" w:rsidR="00F02279" w:rsidRPr="0093002B" w:rsidRDefault="00F02279" w:rsidP="00F02279">
      <w:pPr>
        <w:ind w:firstLine="709"/>
        <w:jc w:val="both"/>
        <w:rPr>
          <w:rFonts w:ascii="GHEA Grapalat" w:hAnsi="GHEA Grapalat" w:cs="Arial"/>
          <w:b/>
        </w:rPr>
      </w:pPr>
    </w:p>
    <w:p w14:paraId="70700C7A" w14:textId="77777777" w:rsidR="00F02279" w:rsidRPr="0093002B" w:rsidRDefault="00F02279" w:rsidP="00F02279">
      <w:pPr>
        <w:ind w:firstLine="567"/>
        <w:rPr>
          <w:rFonts w:ascii="GHEA Grapalat" w:hAnsi="GHEA Grapalat"/>
          <w:i/>
        </w:rPr>
      </w:pPr>
    </w:p>
    <w:p w14:paraId="159B9DEF" w14:textId="77777777" w:rsidR="00F02279" w:rsidRPr="0093002B" w:rsidRDefault="00F02279" w:rsidP="00F02279">
      <w:pPr>
        <w:ind w:firstLine="567"/>
        <w:rPr>
          <w:rFonts w:ascii="GHEA Grapalat" w:hAnsi="GHEA Grapalat"/>
          <w:i/>
        </w:rPr>
      </w:pPr>
    </w:p>
    <w:p w14:paraId="0E0685CF" w14:textId="77777777"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2B482194" w14:textId="77777777" w:rsidR="00F02279" w:rsidRPr="0093002B" w:rsidRDefault="00F02279" w:rsidP="00F02279">
      <w:pPr>
        <w:ind w:firstLine="567"/>
        <w:rPr>
          <w:rFonts w:ascii="GHEA Grapalat" w:hAnsi="GHEA Grapalat"/>
          <w:i/>
          <w:sz w:val="20"/>
          <w:szCs w:val="20"/>
          <w:lang w:val="hy-AM"/>
        </w:rPr>
      </w:pPr>
      <w:r w:rsidRPr="0093002B">
        <w:rPr>
          <w:rFonts w:ascii="GHEA Grapalat" w:hAnsi="GHEA Grapalat"/>
          <w:i/>
          <w:sz w:val="20"/>
          <w:szCs w:val="20"/>
          <w:lang w:val="hy-AM"/>
        </w:rPr>
        <w:br w:type="page"/>
      </w:r>
    </w:p>
    <w:p w14:paraId="31E9C5F2" w14:textId="77777777" w:rsidR="00363377" w:rsidRDefault="00363377" w:rsidP="001E0CEE">
      <w:pPr>
        <w:ind w:firstLine="567"/>
        <w:jc w:val="right"/>
        <w:rPr>
          <w:rFonts w:ascii="GHEA Grapalat" w:hAnsi="GHEA Grapalat" w:cs="Sylfaen"/>
          <w:i/>
          <w:sz w:val="20"/>
          <w:szCs w:val="20"/>
          <w:lang w:val="hy-AM"/>
        </w:rPr>
        <w:sectPr w:rsidR="00363377" w:rsidSect="00545BDE">
          <w:footnotePr>
            <w:pos w:val="beneathText"/>
          </w:footnotePr>
          <w:pgSz w:w="11906" w:h="16838" w:code="9"/>
          <w:pgMar w:top="533" w:right="707" w:bottom="720" w:left="663" w:header="561" w:footer="561" w:gutter="0"/>
          <w:cols w:space="720"/>
        </w:sectPr>
      </w:pPr>
    </w:p>
    <w:p w14:paraId="2A64F3EF" w14:textId="77777777" w:rsidR="001E0CEE" w:rsidRPr="00FB1EC7" w:rsidRDefault="001E0CEE" w:rsidP="001E0CEE">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lastRenderedPageBreak/>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7DEEE778" w14:textId="77777777"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5132EA04"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29488C5F" w14:textId="77777777" w:rsidR="001E0CEE" w:rsidRPr="00FB1EC7" w:rsidRDefault="001E0CEE" w:rsidP="001E0CEE">
      <w:pPr>
        <w:jc w:val="center"/>
        <w:rPr>
          <w:rFonts w:ascii="GHEA Grapalat" w:hAnsi="GHEA Grapalat" w:cs="Sylfaen"/>
          <w:b/>
          <w:lang w:val="hy-AM"/>
        </w:rPr>
      </w:pPr>
    </w:p>
    <w:p w14:paraId="081881F8" w14:textId="77777777" w:rsidR="00363377" w:rsidRPr="00636701" w:rsidRDefault="00363377" w:rsidP="00024FD9">
      <w:pPr>
        <w:jc w:val="right"/>
        <w:rPr>
          <w:rFonts w:ascii="GHEA Grapalat" w:hAnsi="GHEA Grapalat"/>
          <w:bCs/>
          <w:sz w:val="16"/>
          <w:szCs w:val="16"/>
          <w:lang w:val="hy-AM"/>
        </w:rPr>
      </w:pPr>
    </w:p>
    <w:p w14:paraId="6ADB085C" w14:textId="77777777" w:rsidR="006B7A02" w:rsidRPr="007A1E94" w:rsidRDefault="006B7A02" w:rsidP="001E0CEE">
      <w:pPr>
        <w:jc w:val="center"/>
        <w:rPr>
          <w:rFonts w:ascii="GHEA Grapalat" w:hAnsi="GHEA Grapalat"/>
          <w:b/>
          <w:lang w:val="hy-AM"/>
        </w:rPr>
      </w:pPr>
    </w:p>
    <w:p w14:paraId="0230AB7D" w14:textId="1A904FC1" w:rsidR="001E0CEE" w:rsidRDefault="001E0CEE" w:rsidP="001E0CEE">
      <w:pPr>
        <w:jc w:val="center"/>
        <w:rPr>
          <w:rFonts w:ascii="GHEA Grapalat" w:hAnsi="GHEA Grapalat" w:cs="Sylfaen"/>
          <w:b/>
          <w:lang w:val="hy-AM"/>
        </w:rPr>
      </w:pPr>
      <w:r w:rsidRPr="00FB1EC7">
        <w:rPr>
          <w:rFonts w:ascii="GHEA Grapalat" w:hAnsi="GHEA Grapalat" w:cs="Sylfaen"/>
          <w:b/>
          <w:lang w:val="hy-AM"/>
        </w:rPr>
        <w:t>ԾԱՎԱԼԱԹԵՐԹ</w:t>
      </w:r>
      <w:r w:rsidRPr="00FB1EC7">
        <w:rPr>
          <w:rFonts w:ascii="GHEA Grapalat" w:hAnsi="GHEA Grapalat" w:cs="Arial"/>
          <w:b/>
          <w:lang w:val="hy-AM"/>
        </w:rPr>
        <w:t>-</w:t>
      </w:r>
      <w:r w:rsidRPr="00FB1EC7">
        <w:rPr>
          <w:rFonts w:ascii="GHEA Grapalat" w:hAnsi="GHEA Grapalat" w:cs="Sylfaen"/>
          <w:b/>
          <w:lang w:val="hy-AM"/>
        </w:rPr>
        <w:t>ՆԱԽԱՀԱՇԻՎ</w:t>
      </w:r>
      <w:r w:rsidRPr="004B2068">
        <w:rPr>
          <w:rFonts w:ascii="GHEA Grapalat" w:hAnsi="GHEA Grapalat" w:cs="Sylfaen"/>
          <w:b/>
          <w:lang w:val="hy-AM"/>
        </w:rPr>
        <w:t>*</w:t>
      </w:r>
    </w:p>
    <w:p w14:paraId="0772C6C6" w14:textId="09DA285E" w:rsidR="001E0CEE" w:rsidRDefault="00224CE7" w:rsidP="00224CE7">
      <w:pPr>
        <w:ind w:firstLine="567"/>
        <w:jc w:val="center"/>
        <w:rPr>
          <w:rFonts w:ascii="GHEA Grapalat" w:hAnsi="GHEA Grapalat" w:cs="Arial"/>
          <w:sz w:val="20"/>
          <w:szCs w:val="20"/>
          <w:lang w:val="es-ES"/>
        </w:rPr>
      </w:pPr>
      <w:proofErr w:type="spellStart"/>
      <w:r w:rsidRPr="00222ED1">
        <w:rPr>
          <w:rFonts w:ascii="GHEA Grapalat" w:hAnsi="GHEA Grapalat" w:cs="Arial"/>
          <w:sz w:val="20"/>
          <w:szCs w:val="20"/>
          <w:lang w:val="es-ES"/>
        </w:rPr>
        <w:t>Երևան</w:t>
      </w:r>
      <w:proofErr w:type="spellEnd"/>
      <w:r w:rsidRPr="00222ED1">
        <w:rPr>
          <w:rFonts w:ascii="GHEA Grapalat" w:hAnsi="GHEA Grapalat" w:cs="Arial"/>
          <w:sz w:val="20"/>
          <w:szCs w:val="20"/>
          <w:lang w:val="es-ES"/>
        </w:rPr>
        <w:t xml:space="preserve"> </w:t>
      </w:r>
      <w:proofErr w:type="spellStart"/>
      <w:r w:rsidRPr="00222ED1">
        <w:rPr>
          <w:rFonts w:ascii="GHEA Grapalat" w:hAnsi="GHEA Grapalat" w:cs="Arial"/>
          <w:sz w:val="20"/>
          <w:szCs w:val="20"/>
          <w:lang w:val="es-ES"/>
        </w:rPr>
        <w:t>քաղաքի</w:t>
      </w:r>
      <w:proofErr w:type="spellEnd"/>
      <w:r w:rsidRPr="00222ED1">
        <w:rPr>
          <w:rFonts w:ascii="GHEA Grapalat" w:hAnsi="GHEA Grapalat" w:cs="Arial"/>
          <w:sz w:val="20"/>
          <w:szCs w:val="20"/>
          <w:lang w:val="es-ES"/>
        </w:rPr>
        <w:t xml:space="preserve"> </w:t>
      </w:r>
      <w:proofErr w:type="spellStart"/>
      <w:r w:rsidRPr="00222ED1">
        <w:rPr>
          <w:rFonts w:ascii="GHEA Grapalat" w:hAnsi="GHEA Grapalat" w:cs="Arial"/>
          <w:sz w:val="20"/>
          <w:szCs w:val="20"/>
          <w:lang w:val="es-ES"/>
        </w:rPr>
        <w:t>էրեբունի</w:t>
      </w:r>
      <w:proofErr w:type="spellEnd"/>
      <w:r w:rsidRPr="00222ED1">
        <w:rPr>
          <w:rFonts w:ascii="GHEA Grapalat" w:hAnsi="GHEA Grapalat" w:cs="Arial"/>
          <w:sz w:val="20"/>
          <w:szCs w:val="20"/>
          <w:lang w:val="es-ES"/>
        </w:rPr>
        <w:t xml:space="preserve"> </w:t>
      </w:r>
      <w:proofErr w:type="spellStart"/>
      <w:r w:rsidRPr="00222ED1">
        <w:rPr>
          <w:rFonts w:ascii="GHEA Grapalat" w:hAnsi="GHEA Grapalat" w:cs="Arial"/>
          <w:sz w:val="20"/>
          <w:szCs w:val="20"/>
          <w:lang w:val="es-ES"/>
        </w:rPr>
        <w:t>վարչական</w:t>
      </w:r>
      <w:proofErr w:type="spellEnd"/>
      <w:r w:rsidRPr="00222ED1">
        <w:rPr>
          <w:rFonts w:ascii="GHEA Grapalat" w:hAnsi="GHEA Grapalat" w:cs="Arial"/>
          <w:sz w:val="20"/>
          <w:szCs w:val="20"/>
          <w:lang w:val="es-ES"/>
        </w:rPr>
        <w:t xml:space="preserve"> </w:t>
      </w:r>
      <w:proofErr w:type="spellStart"/>
      <w:r w:rsidRPr="00222ED1">
        <w:rPr>
          <w:rFonts w:ascii="GHEA Grapalat" w:hAnsi="GHEA Grapalat" w:cs="Arial"/>
          <w:sz w:val="20"/>
          <w:szCs w:val="20"/>
          <w:lang w:val="es-ES"/>
        </w:rPr>
        <w:t>շրջանի</w:t>
      </w:r>
      <w:proofErr w:type="spellEnd"/>
      <w:r w:rsidRPr="00222ED1">
        <w:rPr>
          <w:rFonts w:ascii="GHEA Grapalat" w:hAnsi="GHEA Grapalat" w:cs="Arial"/>
          <w:sz w:val="20"/>
          <w:szCs w:val="20"/>
          <w:lang w:val="es-ES"/>
        </w:rPr>
        <w:t xml:space="preserve"> </w:t>
      </w:r>
      <w:proofErr w:type="spellStart"/>
      <w:r w:rsidRPr="00222ED1">
        <w:rPr>
          <w:rFonts w:ascii="GHEA Grapalat" w:hAnsi="GHEA Grapalat" w:cs="Arial"/>
          <w:sz w:val="20"/>
          <w:szCs w:val="20"/>
          <w:lang w:val="es-ES"/>
        </w:rPr>
        <w:t>տիտոգրադյան</w:t>
      </w:r>
      <w:proofErr w:type="spellEnd"/>
      <w:r w:rsidRPr="00222ED1">
        <w:rPr>
          <w:rFonts w:ascii="GHEA Grapalat" w:hAnsi="GHEA Grapalat" w:cs="Arial"/>
          <w:sz w:val="20"/>
          <w:szCs w:val="20"/>
          <w:lang w:val="es-ES"/>
        </w:rPr>
        <w:t xml:space="preserve"> </w:t>
      </w:r>
      <w:proofErr w:type="spellStart"/>
      <w:r w:rsidRPr="00222ED1">
        <w:rPr>
          <w:rFonts w:ascii="GHEA Grapalat" w:hAnsi="GHEA Grapalat" w:cs="Arial"/>
          <w:sz w:val="20"/>
          <w:szCs w:val="20"/>
          <w:lang w:val="es-ES"/>
        </w:rPr>
        <w:t>փողոցի</w:t>
      </w:r>
      <w:proofErr w:type="spellEnd"/>
      <w:r w:rsidRPr="00222ED1">
        <w:rPr>
          <w:rFonts w:ascii="GHEA Grapalat" w:hAnsi="GHEA Grapalat" w:cs="Arial"/>
          <w:sz w:val="20"/>
          <w:szCs w:val="20"/>
          <w:lang w:val="es-ES"/>
        </w:rPr>
        <w:t xml:space="preserve"> </w:t>
      </w:r>
      <w:proofErr w:type="spellStart"/>
      <w:r w:rsidRPr="00222ED1">
        <w:rPr>
          <w:rFonts w:ascii="GHEA Grapalat" w:hAnsi="GHEA Grapalat" w:cs="Arial"/>
          <w:sz w:val="20"/>
          <w:szCs w:val="20"/>
          <w:lang w:val="es-ES"/>
        </w:rPr>
        <w:t>միջին</w:t>
      </w:r>
      <w:proofErr w:type="spellEnd"/>
      <w:r w:rsidRPr="00222ED1">
        <w:rPr>
          <w:rFonts w:ascii="GHEA Grapalat" w:hAnsi="GHEA Grapalat" w:cs="Arial"/>
          <w:sz w:val="20"/>
          <w:szCs w:val="20"/>
          <w:lang w:val="es-ES"/>
        </w:rPr>
        <w:t xml:space="preserve"> </w:t>
      </w:r>
      <w:proofErr w:type="spellStart"/>
      <w:r w:rsidRPr="00222ED1">
        <w:rPr>
          <w:rFonts w:ascii="GHEA Grapalat" w:hAnsi="GHEA Grapalat" w:cs="Arial"/>
          <w:sz w:val="20"/>
          <w:szCs w:val="20"/>
          <w:lang w:val="es-ES"/>
        </w:rPr>
        <w:t>նորոգման</w:t>
      </w:r>
      <w:proofErr w:type="spellEnd"/>
      <w:r w:rsidRPr="00222ED1">
        <w:rPr>
          <w:rFonts w:ascii="GHEA Grapalat" w:hAnsi="GHEA Grapalat" w:cs="Arial"/>
          <w:sz w:val="20"/>
          <w:szCs w:val="20"/>
          <w:lang w:val="es-ES"/>
        </w:rPr>
        <w:t xml:space="preserve"> </w:t>
      </w:r>
      <w:proofErr w:type="spellStart"/>
      <w:r w:rsidRPr="00222ED1">
        <w:rPr>
          <w:rFonts w:ascii="GHEA Grapalat" w:hAnsi="GHEA Grapalat" w:cs="Arial"/>
          <w:sz w:val="20"/>
          <w:szCs w:val="20"/>
          <w:lang w:val="es-ES"/>
        </w:rPr>
        <w:t>աշխատանքներ</w:t>
      </w:r>
      <w:r>
        <w:rPr>
          <w:rFonts w:ascii="GHEA Grapalat" w:hAnsi="GHEA Grapalat" w:cs="Arial"/>
          <w:sz w:val="20"/>
          <w:szCs w:val="20"/>
          <w:lang w:val="es-ES"/>
        </w:rPr>
        <w:t>ի</w:t>
      </w:r>
      <w:proofErr w:type="spellEnd"/>
    </w:p>
    <w:p w14:paraId="45C004CB" w14:textId="77777777" w:rsidR="00224CE7" w:rsidRDefault="00224CE7" w:rsidP="00224CE7">
      <w:pPr>
        <w:ind w:firstLine="567"/>
        <w:jc w:val="center"/>
        <w:rPr>
          <w:rFonts w:ascii="GHEA Grapalat" w:hAnsi="GHEA Grapalat"/>
          <w:i/>
          <w:lang w:val="pt-BR"/>
        </w:rPr>
      </w:pPr>
    </w:p>
    <w:p w14:paraId="18D15B9E" w14:textId="7284B217" w:rsidR="00784666" w:rsidRDefault="00224CE7" w:rsidP="00224CE7">
      <w:pPr>
        <w:ind w:firstLine="567"/>
        <w:jc w:val="center"/>
        <w:rPr>
          <w:rFonts w:ascii="GHEA Grapalat" w:hAnsi="GHEA Grapalat"/>
          <w:iCs/>
          <w:sz w:val="20"/>
          <w:szCs w:val="20"/>
          <w:lang w:val="pt-BR"/>
        </w:rPr>
      </w:pPr>
      <w:r>
        <w:rPr>
          <w:rFonts w:ascii="GHEA Grapalat" w:hAnsi="GHEA Grapalat"/>
          <w:iCs/>
          <w:sz w:val="20"/>
          <w:szCs w:val="20"/>
          <w:lang w:val="pt-BR"/>
        </w:rPr>
        <w:t xml:space="preserve">                                                                                                                                  </w:t>
      </w:r>
      <w:r w:rsidR="00EF4B74" w:rsidRPr="00EF4B74">
        <w:rPr>
          <w:rFonts w:ascii="GHEA Grapalat" w:hAnsi="GHEA Grapalat"/>
          <w:iCs/>
          <w:sz w:val="20"/>
          <w:szCs w:val="20"/>
          <w:lang w:val="pt-BR"/>
        </w:rPr>
        <w:t>Հազար դրամ</w:t>
      </w:r>
    </w:p>
    <w:p w14:paraId="5852A522" w14:textId="77777777" w:rsidR="0078769B" w:rsidRDefault="0078769B" w:rsidP="00224CE7">
      <w:pPr>
        <w:ind w:firstLine="567"/>
        <w:jc w:val="center"/>
        <w:rPr>
          <w:rFonts w:ascii="GHEA Grapalat" w:hAnsi="GHEA Grapalat"/>
          <w:iCs/>
          <w:sz w:val="20"/>
          <w:szCs w:val="20"/>
          <w:lang w:val="pt-BR"/>
        </w:rPr>
      </w:pPr>
    </w:p>
    <w:tbl>
      <w:tblPr>
        <w:tblW w:w="10616" w:type="dxa"/>
        <w:tblInd w:w="2515" w:type="dxa"/>
        <w:tblLook w:val="04A0" w:firstRow="1" w:lastRow="0" w:firstColumn="1" w:lastColumn="0" w:noHBand="0" w:noVBand="1"/>
      </w:tblPr>
      <w:tblGrid>
        <w:gridCol w:w="430"/>
        <w:gridCol w:w="6100"/>
        <w:gridCol w:w="574"/>
        <w:gridCol w:w="876"/>
        <w:gridCol w:w="1110"/>
        <w:gridCol w:w="1304"/>
        <w:gridCol w:w="222"/>
      </w:tblGrid>
      <w:tr w:rsidR="0078769B" w14:paraId="5674801D" w14:textId="77777777" w:rsidTr="0078769B">
        <w:trPr>
          <w:gridAfter w:val="1"/>
          <w:wAfter w:w="222" w:type="dxa"/>
          <w:trHeight w:val="276"/>
        </w:trPr>
        <w:tc>
          <w:tcPr>
            <w:tcW w:w="430" w:type="dxa"/>
            <w:vMerge w:val="restart"/>
            <w:tcBorders>
              <w:top w:val="single" w:sz="4" w:space="0" w:color="auto"/>
              <w:left w:val="single" w:sz="4" w:space="0" w:color="auto"/>
              <w:bottom w:val="single" w:sz="4" w:space="0" w:color="auto"/>
              <w:right w:val="single" w:sz="4" w:space="0" w:color="auto"/>
            </w:tcBorders>
            <w:noWrap/>
            <w:vAlign w:val="center"/>
            <w:hideMark/>
          </w:tcPr>
          <w:p w14:paraId="3B4BED02" w14:textId="77777777" w:rsidR="0078769B" w:rsidRDefault="0078769B">
            <w:pPr>
              <w:jc w:val="center"/>
              <w:rPr>
                <w:rFonts w:ascii="Tahoma" w:hAnsi="Tahoma" w:cs="Tahoma"/>
                <w:sz w:val="16"/>
                <w:szCs w:val="16"/>
              </w:rPr>
            </w:pPr>
            <w:r>
              <w:rPr>
                <w:rFonts w:ascii="Tahoma" w:hAnsi="Tahoma" w:cs="Tahoma"/>
                <w:sz w:val="16"/>
                <w:szCs w:val="16"/>
              </w:rPr>
              <w:t>NN</w:t>
            </w:r>
          </w:p>
        </w:tc>
        <w:tc>
          <w:tcPr>
            <w:tcW w:w="6100" w:type="dxa"/>
            <w:vMerge w:val="restart"/>
            <w:tcBorders>
              <w:top w:val="single" w:sz="4" w:space="0" w:color="auto"/>
              <w:left w:val="single" w:sz="4" w:space="0" w:color="auto"/>
              <w:bottom w:val="single" w:sz="4" w:space="0" w:color="auto"/>
              <w:right w:val="single" w:sz="4" w:space="0" w:color="auto"/>
            </w:tcBorders>
            <w:noWrap/>
            <w:vAlign w:val="center"/>
            <w:hideMark/>
          </w:tcPr>
          <w:p w14:paraId="6AD043D6" w14:textId="77777777" w:rsidR="0078769B" w:rsidRDefault="0078769B">
            <w:pPr>
              <w:jc w:val="center"/>
              <w:rPr>
                <w:rFonts w:ascii="Tahoma" w:hAnsi="Tahoma" w:cs="Tahoma"/>
                <w:sz w:val="20"/>
                <w:szCs w:val="20"/>
              </w:rPr>
            </w:pPr>
            <w:proofErr w:type="spellStart"/>
            <w:r>
              <w:rPr>
                <w:rFonts w:ascii="Tahoma" w:hAnsi="Tahoma" w:cs="Tahoma"/>
                <w:sz w:val="20"/>
                <w:szCs w:val="20"/>
              </w:rPr>
              <w:t>Աշխատանքների</w:t>
            </w:r>
            <w:proofErr w:type="spellEnd"/>
            <w:r>
              <w:rPr>
                <w:rFonts w:ascii="Tahoma" w:hAnsi="Tahoma" w:cs="Tahoma"/>
                <w:sz w:val="20"/>
                <w:szCs w:val="20"/>
              </w:rPr>
              <w:t xml:space="preserve"> </w:t>
            </w:r>
            <w:proofErr w:type="spellStart"/>
            <w:r>
              <w:rPr>
                <w:rFonts w:ascii="Tahoma" w:hAnsi="Tahoma" w:cs="Tahoma"/>
                <w:sz w:val="20"/>
                <w:szCs w:val="20"/>
              </w:rPr>
              <w:t>անվանումը</w:t>
            </w:r>
            <w:proofErr w:type="spellEnd"/>
          </w:p>
        </w:tc>
        <w:tc>
          <w:tcPr>
            <w:tcW w:w="574" w:type="dxa"/>
            <w:vMerge w:val="restart"/>
            <w:tcBorders>
              <w:top w:val="single" w:sz="4" w:space="0" w:color="auto"/>
              <w:left w:val="single" w:sz="4" w:space="0" w:color="auto"/>
              <w:bottom w:val="single" w:sz="4" w:space="0" w:color="auto"/>
              <w:right w:val="single" w:sz="4" w:space="0" w:color="auto"/>
            </w:tcBorders>
            <w:noWrap/>
            <w:vAlign w:val="center"/>
            <w:hideMark/>
          </w:tcPr>
          <w:p w14:paraId="52C747FA" w14:textId="77777777" w:rsidR="0078769B" w:rsidRDefault="0078769B">
            <w:pPr>
              <w:jc w:val="center"/>
              <w:rPr>
                <w:rFonts w:ascii="Tahoma" w:hAnsi="Tahoma" w:cs="Tahoma"/>
                <w:sz w:val="16"/>
                <w:szCs w:val="16"/>
              </w:rPr>
            </w:pPr>
            <w:r>
              <w:rPr>
                <w:rFonts w:ascii="Tahoma" w:hAnsi="Tahoma" w:cs="Tahoma"/>
                <w:sz w:val="16"/>
                <w:szCs w:val="16"/>
              </w:rPr>
              <w:t>չ/մ</w:t>
            </w:r>
          </w:p>
        </w:tc>
        <w:tc>
          <w:tcPr>
            <w:tcW w:w="876" w:type="dxa"/>
            <w:vMerge w:val="restart"/>
            <w:tcBorders>
              <w:top w:val="single" w:sz="4" w:space="0" w:color="auto"/>
              <w:left w:val="single" w:sz="4" w:space="0" w:color="auto"/>
              <w:bottom w:val="single" w:sz="4" w:space="0" w:color="auto"/>
              <w:right w:val="single" w:sz="4" w:space="0" w:color="auto"/>
            </w:tcBorders>
            <w:noWrap/>
            <w:vAlign w:val="center"/>
            <w:hideMark/>
          </w:tcPr>
          <w:p w14:paraId="42211690" w14:textId="77777777" w:rsidR="0078769B" w:rsidRDefault="0078769B">
            <w:pPr>
              <w:jc w:val="center"/>
              <w:rPr>
                <w:rFonts w:ascii="Tahoma" w:hAnsi="Tahoma" w:cs="Tahoma"/>
                <w:sz w:val="16"/>
                <w:szCs w:val="16"/>
              </w:rPr>
            </w:pPr>
            <w:proofErr w:type="spellStart"/>
            <w:r>
              <w:rPr>
                <w:rFonts w:ascii="Tahoma" w:hAnsi="Tahoma" w:cs="Tahoma"/>
                <w:sz w:val="16"/>
                <w:szCs w:val="16"/>
              </w:rPr>
              <w:t>ծավալը</w:t>
            </w:r>
            <w:proofErr w:type="spellEnd"/>
          </w:p>
        </w:tc>
        <w:tc>
          <w:tcPr>
            <w:tcW w:w="1110" w:type="dxa"/>
            <w:vMerge w:val="restart"/>
            <w:tcBorders>
              <w:top w:val="single" w:sz="4" w:space="0" w:color="auto"/>
              <w:left w:val="single" w:sz="4" w:space="0" w:color="auto"/>
              <w:bottom w:val="single" w:sz="4" w:space="0" w:color="auto"/>
              <w:right w:val="single" w:sz="4" w:space="0" w:color="auto"/>
            </w:tcBorders>
            <w:vAlign w:val="center"/>
            <w:hideMark/>
          </w:tcPr>
          <w:p w14:paraId="0A6B7CDD" w14:textId="77777777" w:rsidR="0078769B" w:rsidRDefault="0078769B">
            <w:pPr>
              <w:jc w:val="center"/>
              <w:rPr>
                <w:rFonts w:ascii="Tahoma" w:hAnsi="Tahoma" w:cs="Tahoma"/>
                <w:sz w:val="16"/>
                <w:szCs w:val="16"/>
              </w:rPr>
            </w:pPr>
            <w:proofErr w:type="spellStart"/>
            <w:r>
              <w:rPr>
                <w:rFonts w:ascii="Tahoma" w:hAnsi="Tahoma" w:cs="Tahoma"/>
                <w:sz w:val="16"/>
                <w:szCs w:val="16"/>
              </w:rPr>
              <w:t>Միավորի</w:t>
            </w:r>
            <w:proofErr w:type="spellEnd"/>
            <w:r>
              <w:rPr>
                <w:rFonts w:ascii="Tahoma" w:hAnsi="Tahoma" w:cs="Tahoma"/>
                <w:sz w:val="16"/>
                <w:szCs w:val="16"/>
              </w:rPr>
              <w:t xml:space="preserve"> </w:t>
            </w:r>
            <w:proofErr w:type="spellStart"/>
            <w:r>
              <w:rPr>
                <w:rFonts w:ascii="Tahoma" w:hAnsi="Tahoma" w:cs="Tahoma"/>
                <w:sz w:val="16"/>
                <w:szCs w:val="16"/>
              </w:rPr>
              <w:t>արժեքը</w:t>
            </w:r>
            <w:proofErr w:type="spellEnd"/>
          </w:p>
        </w:tc>
        <w:tc>
          <w:tcPr>
            <w:tcW w:w="1304" w:type="dxa"/>
            <w:vMerge w:val="restart"/>
            <w:tcBorders>
              <w:top w:val="single" w:sz="4" w:space="0" w:color="auto"/>
              <w:left w:val="single" w:sz="4" w:space="0" w:color="auto"/>
              <w:bottom w:val="single" w:sz="4" w:space="0" w:color="auto"/>
              <w:right w:val="single" w:sz="4" w:space="0" w:color="auto"/>
            </w:tcBorders>
            <w:noWrap/>
            <w:vAlign w:val="center"/>
            <w:hideMark/>
          </w:tcPr>
          <w:p w14:paraId="58A1E900" w14:textId="77777777" w:rsidR="0078769B" w:rsidRDefault="0078769B">
            <w:pPr>
              <w:jc w:val="center"/>
              <w:rPr>
                <w:rFonts w:ascii="Tahoma" w:hAnsi="Tahoma" w:cs="Tahoma"/>
                <w:sz w:val="16"/>
                <w:szCs w:val="16"/>
              </w:rPr>
            </w:pPr>
            <w:proofErr w:type="spellStart"/>
            <w:r>
              <w:rPr>
                <w:rFonts w:ascii="Tahoma" w:hAnsi="Tahoma" w:cs="Tahoma"/>
                <w:sz w:val="16"/>
                <w:szCs w:val="16"/>
              </w:rPr>
              <w:t>Ընդամենը</w:t>
            </w:r>
            <w:proofErr w:type="spellEnd"/>
          </w:p>
        </w:tc>
      </w:tr>
      <w:tr w:rsidR="0078769B" w14:paraId="46849E18" w14:textId="77777777" w:rsidTr="0078769B">
        <w:trPr>
          <w:trHeight w:val="255"/>
        </w:trPr>
        <w:tc>
          <w:tcPr>
            <w:tcW w:w="430" w:type="dxa"/>
            <w:vMerge/>
            <w:tcBorders>
              <w:top w:val="single" w:sz="4" w:space="0" w:color="auto"/>
              <w:left w:val="single" w:sz="4" w:space="0" w:color="auto"/>
              <w:bottom w:val="single" w:sz="4" w:space="0" w:color="auto"/>
              <w:right w:val="single" w:sz="4" w:space="0" w:color="auto"/>
            </w:tcBorders>
            <w:vAlign w:val="center"/>
            <w:hideMark/>
          </w:tcPr>
          <w:p w14:paraId="4E63AD94" w14:textId="77777777" w:rsidR="0078769B" w:rsidRDefault="0078769B">
            <w:pPr>
              <w:rPr>
                <w:rFonts w:ascii="Tahoma" w:hAnsi="Tahoma" w:cs="Tahoma"/>
                <w:sz w:val="16"/>
                <w:szCs w:val="16"/>
              </w:rPr>
            </w:pPr>
          </w:p>
        </w:tc>
        <w:tc>
          <w:tcPr>
            <w:tcW w:w="6100" w:type="dxa"/>
            <w:vMerge/>
            <w:tcBorders>
              <w:top w:val="single" w:sz="4" w:space="0" w:color="auto"/>
              <w:left w:val="single" w:sz="4" w:space="0" w:color="auto"/>
              <w:bottom w:val="single" w:sz="4" w:space="0" w:color="auto"/>
              <w:right w:val="single" w:sz="4" w:space="0" w:color="auto"/>
            </w:tcBorders>
            <w:vAlign w:val="center"/>
            <w:hideMark/>
          </w:tcPr>
          <w:p w14:paraId="6106E6D2" w14:textId="77777777" w:rsidR="0078769B" w:rsidRDefault="0078769B">
            <w:pPr>
              <w:rPr>
                <w:rFonts w:ascii="Tahoma" w:hAnsi="Tahoma" w:cs="Tahoma"/>
                <w:sz w:val="20"/>
                <w:szCs w:val="20"/>
              </w:rPr>
            </w:pPr>
          </w:p>
        </w:tc>
        <w:tc>
          <w:tcPr>
            <w:tcW w:w="574" w:type="dxa"/>
            <w:vMerge/>
            <w:tcBorders>
              <w:top w:val="single" w:sz="4" w:space="0" w:color="auto"/>
              <w:left w:val="single" w:sz="4" w:space="0" w:color="auto"/>
              <w:bottom w:val="single" w:sz="4" w:space="0" w:color="auto"/>
              <w:right w:val="single" w:sz="4" w:space="0" w:color="auto"/>
            </w:tcBorders>
            <w:vAlign w:val="center"/>
            <w:hideMark/>
          </w:tcPr>
          <w:p w14:paraId="60D2013F" w14:textId="77777777" w:rsidR="0078769B" w:rsidRDefault="0078769B">
            <w:pPr>
              <w:rPr>
                <w:rFonts w:ascii="Tahoma" w:hAnsi="Tahoma" w:cs="Tahoma"/>
                <w:sz w:val="16"/>
                <w:szCs w:val="16"/>
              </w:rPr>
            </w:pPr>
          </w:p>
        </w:tc>
        <w:tc>
          <w:tcPr>
            <w:tcW w:w="876" w:type="dxa"/>
            <w:vMerge/>
            <w:tcBorders>
              <w:top w:val="single" w:sz="4" w:space="0" w:color="auto"/>
              <w:left w:val="single" w:sz="4" w:space="0" w:color="auto"/>
              <w:bottom w:val="single" w:sz="4" w:space="0" w:color="auto"/>
              <w:right w:val="single" w:sz="4" w:space="0" w:color="auto"/>
            </w:tcBorders>
            <w:vAlign w:val="center"/>
            <w:hideMark/>
          </w:tcPr>
          <w:p w14:paraId="7386AA7F" w14:textId="77777777" w:rsidR="0078769B" w:rsidRDefault="0078769B">
            <w:pPr>
              <w:rPr>
                <w:rFonts w:ascii="Tahoma" w:hAnsi="Tahoma" w:cs="Tahoma"/>
                <w:sz w:val="16"/>
                <w:szCs w:val="16"/>
              </w:rPr>
            </w:pPr>
          </w:p>
        </w:tc>
        <w:tc>
          <w:tcPr>
            <w:tcW w:w="1110" w:type="dxa"/>
            <w:vMerge/>
            <w:tcBorders>
              <w:top w:val="single" w:sz="4" w:space="0" w:color="auto"/>
              <w:left w:val="single" w:sz="4" w:space="0" w:color="auto"/>
              <w:bottom w:val="single" w:sz="4" w:space="0" w:color="auto"/>
              <w:right w:val="single" w:sz="4" w:space="0" w:color="auto"/>
            </w:tcBorders>
            <w:vAlign w:val="center"/>
            <w:hideMark/>
          </w:tcPr>
          <w:p w14:paraId="1047B776" w14:textId="77777777" w:rsidR="0078769B" w:rsidRDefault="0078769B">
            <w:pPr>
              <w:rPr>
                <w:rFonts w:ascii="Tahoma" w:hAnsi="Tahoma" w:cs="Tahoma"/>
                <w:sz w:val="16"/>
                <w:szCs w:val="16"/>
              </w:rPr>
            </w:pPr>
          </w:p>
        </w:tc>
        <w:tc>
          <w:tcPr>
            <w:tcW w:w="1304" w:type="dxa"/>
            <w:vMerge/>
            <w:tcBorders>
              <w:top w:val="single" w:sz="4" w:space="0" w:color="auto"/>
              <w:left w:val="single" w:sz="4" w:space="0" w:color="auto"/>
              <w:bottom w:val="single" w:sz="4" w:space="0" w:color="auto"/>
              <w:right w:val="single" w:sz="4" w:space="0" w:color="auto"/>
            </w:tcBorders>
            <w:vAlign w:val="center"/>
            <w:hideMark/>
          </w:tcPr>
          <w:p w14:paraId="2A55DDF2" w14:textId="77777777" w:rsidR="0078769B" w:rsidRDefault="0078769B">
            <w:pPr>
              <w:rPr>
                <w:rFonts w:ascii="Tahoma" w:hAnsi="Tahoma" w:cs="Tahoma"/>
                <w:sz w:val="16"/>
                <w:szCs w:val="16"/>
              </w:rPr>
            </w:pPr>
          </w:p>
        </w:tc>
        <w:tc>
          <w:tcPr>
            <w:tcW w:w="222" w:type="dxa"/>
            <w:tcBorders>
              <w:top w:val="nil"/>
              <w:left w:val="nil"/>
              <w:bottom w:val="nil"/>
              <w:right w:val="nil"/>
            </w:tcBorders>
            <w:noWrap/>
            <w:vAlign w:val="bottom"/>
            <w:hideMark/>
          </w:tcPr>
          <w:p w14:paraId="3B30499B" w14:textId="77777777" w:rsidR="0078769B" w:rsidRDefault="0078769B">
            <w:pPr>
              <w:jc w:val="center"/>
              <w:rPr>
                <w:rFonts w:ascii="Tahoma" w:hAnsi="Tahoma" w:cs="Tahoma"/>
                <w:sz w:val="16"/>
                <w:szCs w:val="16"/>
              </w:rPr>
            </w:pPr>
          </w:p>
        </w:tc>
      </w:tr>
      <w:tr w:rsidR="0078769B" w14:paraId="48D343DA" w14:textId="77777777" w:rsidTr="0078769B">
        <w:trPr>
          <w:trHeight w:val="255"/>
        </w:trPr>
        <w:tc>
          <w:tcPr>
            <w:tcW w:w="430" w:type="dxa"/>
            <w:tcBorders>
              <w:top w:val="nil"/>
              <w:left w:val="single" w:sz="4" w:space="0" w:color="auto"/>
              <w:bottom w:val="single" w:sz="4" w:space="0" w:color="auto"/>
              <w:right w:val="single" w:sz="4" w:space="0" w:color="auto"/>
            </w:tcBorders>
            <w:noWrap/>
            <w:vAlign w:val="bottom"/>
            <w:hideMark/>
          </w:tcPr>
          <w:p w14:paraId="68B1CFF0" w14:textId="77777777" w:rsidR="0078769B" w:rsidRDefault="0078769B">
            <w:pPr>
              <w:jc w:val="center"/>
              <w:rPr>
                <w:rFonts w:ascii="Tahoma" w:hAnsi="Tahoma" w:cs="Tahoma"/>
                <w:sz w:val="16"/>
                <w:szCs w:val="16"/>
              </w:rPr>
            </w:pPr>
            <w:r>
              <w:rPr>
                <w:rFonts w:ascii="Tahoma" w:hAnsi="Tahoma" w:cs="Tahoma"/>
                <w:sz w:val="16"/>
                <w:szCs w:val="16"/>
              </w:rPr>
              <w:t>1</w:t>
            </w:r>
          </w:p>
        </w:tc>
        <w:tc>
          <w:tcPr>
            <w:tcW w:w="6100" w:type="dxa"/>
            <w:tcBorders>
              <w:top w:val="nil"/>
              <w:left w:val="nil"/>
              <w:bottom w:val="single" w:sz="4" w:space="0" w:color="auto"/>
              <w:right w:val="single" w:sz="4" w:space="0" w:color="auto"/>
            </w:tcBorders>
            <w:noWrap/>
            <w:vAlign w:val="bottom"/>
            <w:hideMark/>
          </w:tcPr>
          <w:p w14:paraId="0883267F" w14:textId="77777777" w:rsidR="0078769B" w:rsidRDefault="0078769B">
            <w:pPr>
              <w:jc w:val="center"/>
              <w:rPr>
                <w:rFonts w:ascii="Tahoma" w:hAnsi="Tahoma" w:cs="Tahoma"/>
                <w:sz w:val="16"/>
                <w:szCs w:val="16"/>
              </w:rPr>
            </w:pPr>
            <w:r>
              <w:rPr>
                <w:rFonts w:ascii="Tahoma" w:hAnsi="Tahoma" w:cs="Tahoma"/>
                <w:sz w:val="16"/>
                <w:szCs w:val="16"/>
              </w:rPr>
              <w:t>2</w:t>
            </w:r>
          </w:p>
        </w:tc>
        <w:tc>
          <w:tcPr>
            <w:tcW w:w="574" w:type="dxa"/>
            <w:tcBorders>
              <w:top w:val="nil"/>
              <w:left w:val="nil"/>
              <w:bottom w:val="single" w:sz="4" w:space="0" w:color="auto"/>
              <w:right w:val="single" w:sz="4" w:space="0" w:color="auto"/>
            </w:tcBorders>
            <w:noWrap/>
            <w:vAlign w:val="bottom"/>
            <w:hideMark/>
          </w:tcPr>
          <w:p w14:paraId="2A6896BA" w14:textId="77777777" w:rsidR="0078769B" w:rsidRDefault="0078769B">
            <w:pPr>
              <w:jc w:val="center"/>
              <w:rPr>
                <w:rFonts w:ascii="Tahoma" w:hAnsi="Tahoma" w:cs="Tahoma"/>
                <w:sz w:val="16"/>
                <w:szCs w:val="16"/>
              </w:rPr>
            </w:pPr>
            <w:r>
              <w:rPr>
                <w:rFonts w:ascii="Tahoma" w:hAnsi="Tahoma" w:cs="Tahoma"/>
                <w:sz w:val="16"/>
                <w:szCs w:val="16"/>
              </w:rPr>
              <w:t>3</w:t>
            </w:r>
          </w:p>
        </w:tc>
        <w:tc>
          <w:tcPr>
            <w:tcW w:w="876" w:type="dxa"/>
            <w:tcBorders>
              <w:top w:val="nil"/>
              <w:left w:val="nil"/>
              <w:bottom w:val="single" w:sz="4" w:space="0" w:color="auto"/>
              <w:right w:val="single" w:sz="4" w:space="0" w:color="auto"/>
            </w:tcBorders>
            <w:noWrap/>
            <w:vAlign w:val="bottom"/>
            <w:hideMark/>
          </w:tcPr>
          <w:p w14:paraId="096B2714" w14:textId="77777777" w:rsidR="0078769B" w:rsidRDefault="0078769B">
            <w:pPr>
              <w:jc w:val="center"/>
              <w:rPr>
                <w:rFonts w:ascii="Tahoma" w:hAnsi="Tahoma" w:cs="Tahoma"/>
                <w:sz w:val="16"/>
                <w:szCs w:val="16"/>
              </w:rPr>
            </w:pPr>
            <w:r>
              <w:rPr>
                <w:rFonts w:ascii="Tahoma" w:hAnsi="Tahoma" w:cs="Tahoma"/>
                <w:sz w:val="16"/>
                <w:szCs w:val="16"/>
              </w:rPr>
              <w:t>4</w:t>
            </w:r>
          </w:p>
        </w:tc>
        <w:tc>
          <w:tcPr>
            <w:tcW w:w="1110" w:type="dxa"/>
            <w:tcBorders>
              <w:top w:val="nil"/>
              <w:left w:val="nil"/>
              <w:bottom w:val="single" w:sz="4" w:space="0" w:color="auto"/>
              <w:right w:val="single" w:sz="4" w:space="0" w:color="auto"/>
            </w:tcBorders>
            <w:noWrap/>
            <w:vAlign w:val="bottom"/>
            <w:hideMark/>
          </w:tcPr>
          <w:p w14:paraId="6EC6E502" w14:textId="77777777" w:rsidR="0078769B" w:rsidRDefault="0078769B">
            <w:pPr>
              <w:jc w:val="center"/>
              <w:rPr>
                <w:rFonts w:ascii="Tahoma" w:hAnsi="Tahoma" w:cs="Tahoma"/>
                <w:sz w:val="16"/>
                <w:szCs w:val="16"/>
              </w:rPr>
            </w:pPr>
            <w:r>
              <w:rPr>
                <w:rFonts w:ascii="Tahoma" w:hAnsi="Tahoma" w:cs="Tahoma"/>
                <w:sz w:val="16"/>
                <w:szCs w:val="16"/>
              </w:rPr>
              <w:t>5</w:t>
            </w:r>
          </w:p>
        </w:tc>
        <w:tc>
          <w:tcPr>
            <w:tcW w:w="1304" w:type="dxa"/>
            <w:tcBorders>
              <w:top w:val="nil"/>
              <w:left w:val="nil"/>
              <w:bottom w:val="single" w:sz="4" w:space="0" w:color="auto"/>
              <w:right w:val="single" w:sz="4" w:space="0" w:color="auto"/>
            </w:tcBorders>
            <w:noWrap/>
            <w:vAlign w:val="bottom"/>
            <w:hideMark/>
          </w:tcPr>
          <w:p w14:paraId="5F4C6726" w14:textId="77777777" w:rsidR="0078769B" w:rsidRDefault="0078769B">
            <w:pPr>
              <w:jc w:val="center"/>
              <w:rPr>
                <w:rFonts w:ascii="Tahoma" w:hAnsi="Tahoma" w:cs="Tahoma"/>
                <w:sz w:val="16"/>
                <w:szCs w:val="16"/>
              </w:rPr>
            </w:pPr>
            <w:r>
              <w:rPr>
                <w:rFonts w:ascii="Tahoma" w:hAnsi="Tahoma" w:cs="Tahoma"/>
                <w:sz w:val="16"/>
                <w:szCs w:val="16"/>
              </w:rPr>
              <w:t>6</w:t>
            </w:r>
          </w:p>
        </w:tc>
        <w:tc>
          <w:tcPr>
            <w:tcW w:w="222" w:type="dxa"/>
            <w:vAlign w:val="center"/>
            <w:hideMark/>
          </w:tcPr>
          <w:p w14:paraId="111E0C87" w14:textId="77777777" w:rsidR="0078769B" w:rsidRDefault="0078769B">
            <w:pPr>
              <w:rPr>
                <w:sz w:val="20"/>
                <w:szCs w:val="20"/>
              </w:rPr>
            </w:pPr>
          </w:p>
        </w:tc>
      </w:tr>
      <w:tr w:rsidR="0078769B" w14:paraId="0CBDF611"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6BDECD7F" w14:textId="77777777" w:rsidR="0078769B" w:rsidRDefault="0078769B">
            <w:pPr>
              <w:rPr>
                <w:rFonts w:ascii="Tahoma" w:hAnsi="Tahoma" w:cs="Tahoma"/>
                <w:sz w:val="16"/>
                <w:szCs w:val="16"/>
              </w:rPr>
            </w:pPr>
            <w:r>
              <w:rPr>
                <w:rFonts w:ascii="Tahoma" w:hAnsi="Tahoma" w:cs="Tahoma"/>
                <w:sz w:val="16"/>
                <w:szCs w:val="16"/>
              </w:rPr>
              <w:t> </w:t>
            </w:r>
          </w:p>
        </w:tc>
        <w:tc>
          <w:tcPr>
            <w:tcW w:w="6100" w:type="dxa"/>
            <w:tcBorders>
              <w:top w:val="nil"/>
              <w:left w:val="nil"/>
              <w:bottom w:val="single" w:sz="4" w:space="0" w:color="auto"/>
              <w:right w:val="single" w:sz="4" w:space="0" w:color="auto"/>
            </w:tcBorders>
            <w:vAlign w:val="center"/>
            <w:hideMark/>
          </w:tcPr>
          <w:p w14:paraId="5D7E7007" w14:textId="77777777" w:rsidR="0078769B" w:rsidRDefault="0078769B">
            <w:pPr>
              <w:rPr>
                <w:rFonts w:ascii="Tahoma" w:hAnsi="Tahoma" w:cs="Tahoma"/>
                <w:b/>
                <w:bCs/>
                <w:sz w:val="16"/>
                <w:szCs w:val="16"/>
                <w:u w:val="single"/>
              </w:rPr>
            </w:pPr>
            <w:proofErr w:type="spellStart"/>
            <w:r>
              <w:rPr>
                <w:rFonts w:ascii="Tahoma" w:hAnsi="Tahoma" w:cs="Tahoma"/>
                <w:b/>
                <w:bCs/>
                <w:sz w:val="16"/>
                <w:szCs w:val="16"/>
                <w:u w:val="single"/>
              </w:rPr>
              <w:t>Երթևեկելի</w:t>
            </w:r>
            <w:proofErr w:type="spellEnd"/>
            <w:r>
              <w:rPr>
                <w:rFonts w:ascii="Tahoma" w:hAnsi="Tahoma" w:cs="Tahoma"/>
                <w:b/>
                <w:bCs/>
                <w:sz w:val="16"/>
                <w:szCs w:val="16"/>
                <w:u w:val="single"/>
              </w:rPr>
              <w:t xml:space="preserve"> </w:t>
            </w:r>
            <w:proofErr w:type="spellStart"/>
            <w:r>
              <w:rPr>
                <w:rFonts w:ascii="Tahoma" w:hAnsi="Tahoma" w:cs="Tahoma"/>
                <w:b/>
                <w:bCs/>
                <w:sz w:val="16"/>
                <w:szCs w:val="16"/>
                <w:u w:val="single"/>
              </w:rPr>
              <w:t>մաս</w:t>
            </w:r>
            <w:proofErr w:type="spellEnd"/>
          </w:p>
        </w:tc>
        <w:tc>
          <w:tcPr>
            <w:tcW w:w="574" w:type="dxa"/>
            <w:tcBorders>
              <w:top w:val="nil"/>
              <w:left w:val="nil"/>
              <w:bottom w:val="single" w:sz="4" w:space="0" w:color="auto"/>
              <w:right w:val="single" w:sz="4" w:space="0" w:color="auto"/>
            </w:tcBorders>
            <w:noWrap/>
            <w:vAlign w:val="center"/>
            <w:hideMark/>
          </w:tcPr>
          <w:p w14:paraId="569CB627" w14:textId="77777777" w:rsidR="0078769B" w:rsidRDefault="0078769B">
            <w:pPr>
              <w:rPr>
                <w:rFonts w:ascii="Tahoma" w:hAnsi="Tahoma" w:cs="Tahoma"/>
                <w:sz w:val="16"/>
                <w:szCs w:val="16"/>
              </w:rPr>
            </w:pPr>
            <w:r>
              <w:rPr>
                <w:rFonts w:ascii="Tahoma" w:hAnsi="Tahoma" w:cs="Tahoma"/>
                <w:sz w:val="16"/>
                <w:szCs w:val="16"/>
              </w:rPr>
              <w:t> </w:t>
            </w:r>
          </w:p>
        </w:tc>
        <w:tc>
          <w:tcPr>
            <w:tcW w:w="876" w:type="dxa"/>
            <w:tcBorders>
              <w:top w:val="nil"/>
              <w:left w:val="nil"/>
              <w:bottom w:val="single" w:sz="4" w:space="0" w:color="auto"/>
              <w:right w:val="single" w:sz="4" w:space="0" w:color="auto"/>
            </w:tcBorders>
            <w:noWrap/>
            <w:vAlign w:val="center"/>
            <w:hideMark/>
          </w:tcPr>
          <w:p w14:paraId="5504C870" w14:textId="77777777" w:rsidR="0078769B" w:rsidRDefault="0078769B">
            <w:pPr>
              <w:rPr>
                <w:rFonts w:ascii="Tahoma" w:hAnsi="Tahoma" w:cs="Tahoma"/>
                <w:sz w:val="16"/>
                <w:szCs w:val="16"/>
              </w:rPr>
            </w:pPr>
            <w:r>
              <w:rPr>
                <w:rFonts w:ascii="Tahoma" w:hAnsi="Tahoma" w:cs="Tahoma"/>
                <w:sz w:val="16"/>
                <w:szCs w:val="16"/>
              </w:rPr>
              <w:t> </w:t>
            </w:r>
          </w:p>
        </w:tc>
        <w:tc>
          <w:tcPr>
            <w:tcW w:w="1110" w:type="dxa"/>
            <w:tcBorders>
              <w:top w:val="nil"/>
              <w:left w:val="nil"/>
              <w:bottom w:val="single" w:sz="4" w:space="0" w:color="auto"/>
              <w:right w:val="single" w:sz="4" w:space="0" w:color="auto"/>
            </w:tcBorders>
            <w:noWrap/>
            <w:vAlign w:val="center"/>
            <w:hideMark/>
          </w:tcPr>
          <w:p w14:paraId="338A5B76" w14:textId="77777777" w:rsidR="0078769B" w:rsidRDefault="0078769B">
            <w:pPr>
              <w:rPr>
                <w:rFonts w:ascii="Tahoma" w:hAnsi="Tahoma" w:cs="Tahoma"/>
                <w:sz w:val="16"/>
                <w:szCs w:val="16"/>
              </w:rPr>
            </w:pPr>
            <w:r>
              <w:rPr>
                <w:rFonts w:ascii="Tahoma" w:hAnsi="Tahoma" w:cs="Tahoma"/>
                <w:sz w:val="16"/>
                <w:szCs w:val="16"/>
              </w:rPr>
              <w:t> </w:t>
            </w:r>
          </w:p>
        </w:tc>
        <w:tc>
          <w:tcPr>
            <w:tcW w:w="1304" w:type="dxa"/>
            <w:tcBorders>
              <w:top w:val="nil"/>
              <w:left w:val="nil"/>
              <w:bottom w:val="nil"/>
              <w:right w:val="single" w:sz="4" w:space="0" w:color="auto"/>
            </w:tcBorders>
            <w:noWrap/>
            <w:vAlign w:val="center"/>
            <w:hideMark/>
          </w:tcPr>
          <w:p w14:paraId="5DE3917C" w14:textId="77777777" w:rsidR="0078769B" w:rsidRDefault="0078769B">
            <w:pPr>
              <w:rPr>
                <w:rFonts w:ascii="Tahoma" w:hAnsi="Tahoma" w:cs="Tahoma"/>
                <w:sz w:val="16"/>
                <w:szCs w:val="16"/>
              </w:rPr>
            </w:pPr>
            <w:r>
              <w:rPr>
                <w:rFonts w:ascii="Tahoma" w:hAnsi="Tahoma" w:cs="Tahoma"/>
                <w:sz w:val="16"/>
                <w:szCs w:val="16"/>
              </w:rPr>
              <w:t> </w:t>
            </w:r>
          </w:p>
        </w:tc>
        <w:tc>
          <w:tcPr>
            <w:tcW w:w="222" w:type="dxa"/>
            <w:vAlign w:val="center"/>
            <w:hideMark/>
          </w:tcPr>
          <w:p w14:paraId="7E513728" w14:textId="77777777" w:rsidR="0078769B" w:rsidRDefault="0078769B">
            <w:pPr>
              <w:rPr>
                <w:sz w:val="20"/>
                <w:szCs w:val="20"/>
              </w:rPr>
            </w:pPr>
          </w:p>
        </w:tc>
      </w:tr>
      <w:tr w:rsidR="0078769B" w14:paraId="32E90260"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6E959974" w14:textId="77777777" w:rsidR="0078769B" w:rsidRDefault="0078769B">
            <w:pPr>
              <w:jc w:val="right"/>
              <w:rPr>
                <w:rFonts w:ascii="Tahoma" w:hAnsi="Tahoma" w:cs="Tahoma"/>
                <w:sz w:val="16"/>
                <w:szCs w:val="16"/>
              </w:rPr>
            </w:pPr>
            <w:r>
              <w:rPr>
                <w:rFonts w:ascii="Tahoma" w:hAnsi="Tahoma" w:cs="Tahoma"/>
                <w:sz w:val="16"/>
                <w:szCs w:val="16"/>
              </w:rPr>
              <w:t>1</w:t>
            </w:r>
          </w:p>
        </w:tc>
        <w:tc>
          <w:tcPr>
            <w:tcW w:w="6100" w:type="dxa"/>
            <w:tcBorders>
              <w:top w:val="nil"/>
              <w:left w:val="nil"/>
              <w:bottom w:val="single" w:sz="4" w:space="0" w:color="auto"/>
              <w:right w:val="single" w:sz="4" w:space="0" w:color="auto"/>
            </w:tcBorders>
            <w:vAlign w:val="center"/>
            <w:hideMark/>
          </w:tcPr>
          <w:p w14:paraId="7C2CE894" w14:textId="77777777" w:rsidR="0078769B" w:rsidRDefault="0078769B">
            <w:pPr>
              <w:rPr>
                <w:rFonts w:ascii="Tahoma" w:hAnsi="Tahoma" w:cs="Tahoma"/>
                <w:sz w:val="16"/>
                <w:szCs w:val="16"/>
              </w:rPr>
            </w:pPr>
            <w:proofErr w:type="spellStart"/>
            <w:r>
              <w:rPr>
                <w:rFonts w:ascii="Tahoma" w:hAnsi="Tahoma" w:cs="Tahoma"/>
                <w:sz w:val="16"/>
                <w:szCs w:val="16"/>
              </w:rPr>
              <w:t>Ասֆալտբետոնե</w:t>
            </w:r>
            <w:proofErr w:type="spellEnd"/>
            <w:r>
              <w:rPr>
                <w:rFonts w:ascii="Tahoma" w:hAnsi="Tahoma" w:cs="Tahoma"/>
                <w:sz w:val="16"/>
                <w:szCs w:val="16"/>
              </w:rPr>
              <w:t xml:space="preserve"> </w:t>
            </w:r>
            <w:proofErr w:type="spellStart"/>
            <w:r>
              <w:rPr>
                <w:rFonts w:ascii="Tahoma" w:hAnsi="Tahoma" w:cs="Tahoma"/>
                <w:sz w:val="16"/>
                <w:szCs w:val="16"/>
              </w:rPr>
              <w:t>ծածկի</w:t>
            </w:r>
            <w:proofErr w:type="spellEnd"/>
            <w:r>
              <w:rPr>
                <w:rFonts w:ascii="Tahoma" w:hAnsi="Tahoma" w:cs="Tahoma"/>
                <w:sz w:val="16"/>
                <w:szCs w:val="16"/>
              </w:rPr>
              <w:t xml:space="preserve"> </w:t>
            </w:r>
            <w:proofErr w:type="spellStart"/>
            <w:r>
              <w:rPr>
                <w:rFonts w:ascii="Tahoma" w:hAnsi="Tahoma" w:cs="Tahoma"/>
                <w:sz w:val="16"/>
                <w:szCs w:val="16"/>
              </w:rPr>
              <w:t>ֆրեզում</w:t>
            </w:r>
            <w:proofErr w:type="spellEnd"/>
            <w:r>
              <w:rPr>
                <w:rFonts w:ascii="Tahoma" w:hAnsi="Tahoma" w:cs="Tahoma"/>
                <w:sz w:val="16"/>
                <w:szCs w:val="16"/>
              </w:rPr>
              <w:t xml:space="preserve"> </w:t>
            </w:r>
            <w:proofErr w:type="spellStart"/>
            <w:r>
              <w:rPr>
                <w:rFonts w:ascii="Tahoma" w:hAnsi="Tahoma" w:cs="Tahoma"/>
                <w:sz w:val="16"/>
                <w:szCs w:val="16"/>
              </w:rPr>
              <w:t>հմիջ</w:t>
            </w:r>
            <w:proofErr w:type="spellEnd"/>
            <w:r>
              <w:rPr>
                <w:rFonts w:ascii="Tahoma" w:hAnsi="Tahoma" w:cs="Tahoma"/>
                <w:sz w:val="16"/>
                <w:szCs w:val="16"/>
              </w:rPr>
              <w:t xml:space="preserve">=5սմ,  </w:t>
            </w:r>
            <w:proofErr w:type="spellStart"/>
            <w:r>
              <w:rPr>
                <w:rFonts w:ascii="Tahoma" w:hAnsi="Tahoma" w:cs="Tahoma"/>
                <w:sz w:val="16"/>
                <w:szCs w:val="16"/>
              </w:rPr>
              <w:t>հանձնում</w:t>
            </w:r>
            <w:proofErr w:type="spellEnd"/>
            <w:r>
              <w:rPr>
                <w:rFonts w:ascii="Tahoma" w:hAnsi="Tahoma" w:cs="Tahoma"/>
                <w:sz w:val="16"/>
                <w:szCs w:val="16"/>
              </w:rPr>
              <w:t xml:space="preserve"> </w:t>
            </w:r>
            <w:proofErr w:type="spellStart"/>
            <w:r>
              <w:rPr>
                <w:rFonts w:ascii="Tahoma" w:hAnsi="Tahoma" w:cs="Tahoma"/>
                <w:sz w:val="16"/>
                <w:szCs w:val="16"/>
              </w:rPr>
              <w:t>պատվիրատուի</w:t>
            </w:r>
            <w:proofErr w:type="spellEnd"/>
            <w:r>
              <w:rPr>
                <w:rFonts w:ascii="Tahoma" w:hAnsi="Tahoma" w:cs="Tahoma"/>
                <w:sz w:val="16"/>
                <w:szCs w:val="16"/>
              </w:rPr>
              <w:t xml:space="preserve"> </w:t>
            </w:r>
            <w:proofErr w:type="spellStart"/>
            <w:r>
              <w:rPr>
                <w:rFonts w:ascii="Tahoma" w:hAnsi="Tahoma" w:cs="Tahoma"/>
                <w:sz w:val="16"/>
                <w:szCs w:val="16"/>
              </w:rPr>
              <w:t>նշված</w:t>
            </w:r>
            <w:proofErr w:type="spellEnd"/>
            <w:r>
              <w:rPr>
                <w:rFonts w:ascii="Tahoma" w:hAnsi="Tahoma" w:cs="Tahoma"/>
                <w:sz w:val="16"/>
                <w:szCs w:val="16"/>
              </w:rPr>
              <w:t xml:space="preserve"> </w:t>
            </w:r>
            <w:proofErr w:type="spellStart"/>
            <w:r>
              <w:rPr>
                <w:rFonts w:ascii="Tahoma" w:hAnsi="Tahoma" w:cs="Tahoma"/>
                <w:sz w:val="16"/>
                <w:szCs w:val="16"/>
              </w:rPr>
              <w:t>վայր</w:t>
            </w:r>
            <w:proofErr w:type="spellEnd"/>
            <w:r>
              <w:rPr>
                <w:rFonts w:ascii="Tahoma" w:hAnsi="Tahoma" w:cs="Tahoma"/>
                <w:sz w:val="16"/>
                <w:szCs w:val="16"/>
              </w:rPr>
              <w:t xml:space="preserve"> </w:t>
            </w:r>
          </w:p>
        </w:tc>
        <w:tc>
          <w:tcPr>
            <w:tcW w:w="574" w:type="dxa"/>
            <w:tcBorders>
              <w:top w:val="nil"/>
              <w:left w:val="nil"/>
              <w:bottom w:val="single" w:sz="4" w:space="0" w:color="auto"/>
              <w:right w:val="single" w:sz="4" w:space="0" w:color="auto"/>
            </w:tcBorders>
            <w:noWrap/>
            <w:vAlign w:val="center"/>
            <w:hideMark/>
          </w:tcPr>
          <w:p w14:paraId="61E37644" w14:textId="77777777" w:rsidR="0078769B" w:rsidRDefault="0078769B">
            <w:pPr>
              <w:rPr>
                <w:rFonts w:ascii="Tahoma" w:hAnsi="Tahoma" w:cs="Tahoma"/>
                <w:sz w:val="16"/>
                <w:szCs w:val="16"/>
              </w:rPr>
            </w:pPr>
            <w:r>
              <w:rPr>
                <w:rFonts w:ascii="Tahoma" w:hAnsi="Tahoma" w:cs="Tahoma"/>
                <w:sz w:val="16"/>
                <w:szCs w:val="16"/>
              </w:rPr>
              <w:t>մ</w:t>
            </w:r>
            <w:r>
              <w:rPr>
                <w:rFonts w:ascii="Tahoma" w:hAnsi="Tahoma" w:cs="Tahoma"/>
                <w:sz w:val="16"/>
                <w:szCs w:val="16"/>
                <w:vertAlign w:val="superscript"/>
              </w:rPr>
              <w:t>2</w:t>
            </w:r>
          </w:p>
        </w:tc>
        <w:tc>
          <w:tcPr>
            <w:tcW w:w="876" w:type="dxa"/>
            <w:tcBorders>
              <w:top w:val="nil"/>
              <w:left w:val="nil"/>
              <w:bottom w:val="single" w:sz="4" w:space="0" w:color="auto"/>
              <w:right w:val="single" w:sz="4" w:space="0" w:color="auto"/>
            </w:tcBorders>
            <w:noWrap/>
            <w:vAlign w:val="center"/>
            <w:hideMark/>
          </w:tcPr>
          <w:p w14:paraId="6E3CFC52" w14:textId="77777777" w:rsidR="0078769B" w:rsidRDefault="0078769B">
            <w:pPr>
              <w:jc w:val="right"/>
              <w:rPr>
                <w:rFonts w:ascii="Tahoma" w:hAnsi="Tahoma" w:cs="Tahoma"/>
                <w:sz w:val="16"/>
                <w:szCs w:val="16"/>
              </w:rPr>
            </w:pPr>
            <w:r>
              <w:rPr>
                <w:rFonts w:ascii="Tahoma" w:hAnsi="Tahoma" w:cs="Tahoma"/>
                <w:sz w:val="16"/>
                <w:szCs w:val="16"/>
              </w:rPr>
              <w:t>9355.0</w:t>
            </w:r>
          </w:p>
        </w:tc>
        <w:tc>
          <w:tcPr>
            <w:tcW w:w="1110" w:type="dxa"/>
            <w:tcBorders>
              <w:top w:val="nil"/>
              <w:left w:val="nil"/>
              <w:bottom w:val="single" w:sz="4" w:space="0" w:color="auto"/>
              <w:right w:val="single" w:sz="4" w:space="0" w:color="auto"/>
            </w:tcBorders>
            <w:noWrap/>
            <w:vAlign w:val="center"/>
            <w:hideMark/>
          </w:tcPr>
          <w:p w14:paraId="34A8CC07" w14:textId="77777777" w:rsidR="0078769B" w:rsidRDefault="0078769B">
            <w:pPr>
              <w:jc w:val="right"/>
              <w:rPr>
                <w:rFonts w:ascii="Tahoma" w:hAnsi="Tahoma" w:cs="Tahoma"/>
                <w:sz w:val="16"/>
                <w:szCs w:val="16"/>
              </w:rPr>
            </w:pPr>
            <w:r>
              <w:rPr>
                <w:rFonts w:ascii="Tahoma" w:hAnsi="Tahoma" w:cs="Tahoma"/>
                <w:sz w:val="16"/>
                <w:szCs w:val="16"/>
              </w:rPr>
              <w:t>0.927</w:t>
            </w:r>
          </w:p>
        </w:tc>
        <w:tc>
          <w:tcPr>
            <w:tcW w:w="1304" w:type="dxa"/>
            <w:tcBorders>
              <w:top w:val="single" w:sz="4" w:space="0" w:color="auto"/>
              <w:left w:val="nil"/>
              <w:bottom w:val="nil"/>
              <w:right w:val="single" w:sz="4" w:space="0" w:color="auto"/>
            </w:tcBorders>
            <w:noWrap/>
            <w:vAlign w:val="center"/>
            <w:hideMark/>
          </w:tcPr>
          <w:p w14:paraId="4AA7F44C" w14:textId="77777777" w:rsidR="0078769B" w:rsidRDefault="0078769B">
            <w:pPr>
              <w:jc w:val="right"/>
              <w:rPr>
                <w:rFonts w:ascii="Tahoma" w:hAnsi="Tahoma" w:cs="Tahoma"/>
                <w:sz w:val="16"/>
                <w:szCs w:val="16"/>
              </w:rPr>
            </w:pPr>
            <w:r>
              <w:rPr>
                <w:rFonts w:ascii="Tahoma" w:hAnsi="Tahoma" w:cs="Tahoma"/>
                <w:sz w:val="16"/>
                <w:szCs w:val="16"/>
              </w:rPr>
              <w:t>8672.085</w:t>
            </w:r>
          </w:p>
        </w:tc>
        <w:tc>
          <w:tcPr>
            <w:tcW w:w="222" w:type="dxa"/>
            <w:vAlign w:val="center"/>
            <w:hideMark/>
          </w:tcPr>
          <w:p w14:paraId="2853D397" w14:textId="77777777" w:rsidR="0078769B" w:rsidRDefault="0078769B">
            <w:pPr>
              <w:rPr>
                <w:sz w:val="20"/>
                <w:szCs w:val="20"/>
              </w:rPr>
            </w:pPr>
          </w:p>
        </w:tc>
      </w:tr>
      <w:tr w:rsidR="0078769B" w14:paraId="318B9C9E"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300CF165" w14:textId="77777777" w:rsidR="0078769B" w:rsidRDefault="0078769B">
            <w:pPr>
              <w:jc w:val="right"/>
              <w:rPr>
                <w:rFonts w:ascii="Tahoma" w:hAnsi="Tahoma" w:cs="Tahoma"/>
                <w:sz w:val="16"/>
                <w:szCs w:val="16"/>
              </w:rPr>
            </w:pPr>
            <w:r>
              <w:rPr>
                <w:rFonts w:ascii="Tahoma" w:hAnsi="Tahoma" w:cs="Tahoma"/>
                <w:sz w:val="16"/>
                <w:szCs w:val="16"/>
              </w:rPr>
              <w:t>2</w:t>
            </w:r>
          </w:p>
        </w:tc>
        <w:tc>
          <w:tcPr>
            <w:tcW w:w="6100" w:type="dxa"/>
            <w:tcBorders>
              <w:top w:val="nil"/>
              <w:left w:val="nil"/>
              <w:bottom w:val="single" w:sz="4" w:space="0" w:color="auto"/>
              <w:right w:val="single" w:sz="4" w:space="0" w:color="auto"/>
            </w:tcBorders>
            <w:vAlign w:val="center"/>
            <w:hideMark/>
          </w:tcPr>
          <w:p w14:paraId="7B958555" w14:textId="77777777" w:rsidR="0078769B" w:rsidRDefault="0078769B">
            <w:pPr>
              <w:rPr>
                <w:rFonts w:ascii="Tahoma" w:hAnsi="Tahoma" w:cs="Tahoma"/>
                <w:sz w:val="16"/>
                <w:szCs w:val="16"/>
              </w:rPr>
            </w:pPr>
            <w:proofErr w:type="spellStart"/>
            <w:r>
              <w:rPr>
                <w:rFonts w:ascii="Tahoma" w:hAnsi="Tahoma" w:cs="Tahoma"/>
                <w:sz w:val="16"/>
                <w:szCs w:val="16"/>
              </w:rPr>
              <w:t>Փոսային</w:t>
            </w:r>
            <w:proofErr w:type="spellEnd"/>
            <w:r>
              <w:rPr>
                <w:rFonts w:ascii="Tahoma" w:hAnsi="Tahoma" w:cs="Tahoma"/>
                <w:sz w:val="16"/>
                <w:szCs w:val="16"/>
              </w:rPr>
              <w:t xml:space="preserve"> </w:t>
            </w:r>
            <w:proofErr w:type="spellStart"/>
            <w:r>
              <w:rPr>
                <w:rFonts w:ascii="Tahoma" w:hAnsi="Tahoma" w:cs="Tahoma"/>
                <w:sz w:val="16"/>
                <w:szCs w:val="16"/>
              </w:rPr>
              <w:t>նորոգում</w:t>
            </w:r>
            <w:proofErr w:type="spellEnd"/>
            <w:r>
              <w:rPr>
                <w:rFonts w:ascii="Tahoma" w:hAnsi="Tahoma" w:cs="Tahoma"/>
                <w:sz w:val="16"/>
                <w:szCs w:val="16"/>
              </w:rPr>
              <w:t xml:space="preserve"> </w:t>
            </w:r>
            <w:proofErr w:type="spellStart"/>
            <w:r>
              <w:rPr>
                <w:rFonts w:ascii="Tahoma" w:hAnsi="Tahoma" w:cs="Tahoma"/>
                <w:sz w:val="16"/>
                <w:szCs w:val="16"/>
              </w:rPr>
              <w:t>խոշորահատիկ</w:t>
            </w:r>
            <w:proofErr w:type="spellEnd"/>
            <w:r>
              <w:rPr>
                <w:rFonts w:ascii="Tahoma" w:hAnsi="Tahoma" w:cs="Tahoma"/>
                <w:sz w:val="16"/>
                <w:szCs w:val="16"/>
              </w:rPr>
              <w:t xml:space="preserve"> ա/բ h=6սմ</w:t>
            </w:r>
          </w:p>
        </w:tc>
        <w:tc>
          <w:tcPr>
            <w:tcW w:w="574" w:type="dxa"/>
            <w:tcBorders>
              <w:top w:val="nil"/>
              <w:left w:val="nil"/>
              <w:bottom w:val="single" w:sz="4" w:space="0" w:color="auto"/>
              <w:right w:val="single" w:sz="4" w:space="0" w:color="auto"/>
            </w:tcBorders>
            <w:noWrap/>
            <w:vAlign w:val="center"/>
            <w:hideMark/>
          </w:tcPr>
          <w:p w14:paraId="3228FF52" w14:textId="77777777" w:rsidR="0078769B" w:rsidRDefault="0078769B">
            <w:pPr>
              <w:rPr>
                <w:rFonts w:ascii="Tahoma" w:hAnsi="Tahoma" w:cs="Tahoma"/>
                <w:sz w:val="16"/>
                <w:szCs w:val="16"/>
              </w:rPr>
            </w:pPr>
            <w:r>
              <w:rPr>
                <w:rFonts w:ascii="Tahoma" w:hAnsi="Tahoma" w:cs="Tahoma"/>
                <w:sz w:val="16"/>
                <w:szCs w:val="16"/>
              </w:rPr>
              <w:t>մ</w:t>
            </w:r>
            <w:r>
              <w:rPr>
                <w:rFonts w:ascii="Tahoma" w:hAnsi="Tahoma" w:cs="Tahoma"/>
                <w:sz w:val="16"/>
                <w:szCs w:val="16"/>
                <w:vertAlign w:val="superscript"/>
              </w:rPr>
              <w:t>2</w:t>
            </w:r>
          </w:p>
        </w:tc>
        <w:tc>
          <w:tcPr>
            <w:tcW w:w="876" w:type="dxa"/>
            <w:tcBorders>
              <w:top w:val="nil"/>
              <w:left w:val="nil"/>
              <w:bottom w:val="single" w:sz="4" w:space="0" w:color="auto"/>
              <w:right w:val="single" w:sz="4" w:space="0" w:color="auto"/>
            </w:tcBorders>
            <w:noWrap/>
            <w:vAlign w:val="center"/>
            <w:hideMark/>
          </w:tcPr>
          <w:p w14:paraId="69D7C6ED" w14:textId="77777777" w:rsidR="0078769B" w:rsidRDefault="0078769B">
            <w:pPr>
              <w:jc w:val="right"/>
              <w:rPr>
                <w:rFonts w:ascii="Tahoma" w:hAnsi="Tahoma" w:cs="Tahoma"/>
                <w:sz w:val="16"/>
                <w:szCs w:val="16"/>
              </w:rPr>
            </w:pPr>
            <w:r>
              <w:rPr>
                <w:rFonts w:ascii="Tahoma" w:hAnsi="Tahoma" w:cs="Tahoma"/>
                <w:sz w:val="16"/>
                <w:szCs w:val="16"/>
              </w:rPr>
              <w:t>1122.60</w:t>
            </w:r>
          </w:p>
        </w:tc>
        <w:tc>
          <w:tcPr>
            <w:tcW w:w="1110" w:type="dxa"/>
            <w:tcBorders>
              <w:top w:val="nil"/>
              <w:left w:val="nil"/>
              <w:bottom w:val="single" w:sz="4" w:space="0" w:color="auto"/>
              <w:right w:val="single" w:sz="4" w:space="0" w:color="auto"/>
            </w:tcBorders>
            <w:noWrap/>
            <w:vAlign w:val="center"/>
            <w:hideMark/>
          </w:tcPr>
          <w:p w14:paraId="15F75FA5" w14:textId="77777777" w:rsidR="0078769B" w:rsidRDefault="0078769B">
            <w:pPr>
              <w:jc w:val="right"/>
              <w:rPr>
                <w:rFonts w:ascii="Tahoma" w:hAnsi="Tahoma" w:cs="Tahoma"/>
                <w:sz w:val="16"/>
                <w:szCs w:val="16"/>
              </w:rPr>
            </w:pPr>
            <w:r>
              <w:rPr>
                <w:rFonts w:ascii="Tahoma" w:hAnsi="Tahoma" w:cs="Tahoma"/>
                <w:sz w:val="16"/>
                <w:szCs w:val="16"/>
              </w:rPr>
              <w:t>7.691</w:t>
            </w:r>
          </w:p>
        </w:tc>
        <w:tc>
          <w:tcPr>
            <w:tcW w:w="1304" w:type="dxa"/>
            <w:tcBorders>
              <w:top w:val="single" w:sz="4" w:space="0" w:color="auto"/>
              <w:left w:val="nil"/>
              <w:bottom w:val="nil"/>
              <w:right w:val="single" w:sz="4" w:space="0" w:color="auto"/>
            </w:tcBorders>
            <w:noWrap/>
            <w:vAlign w:val="center"/>
            <w:hideMark/>
          </w:tcPr>
          <w:p w14:paraId="4E1D05D9" w14:textId="77777777" w:rsidR="0078769B" w:rsidRDefault="0078769B">
            <w:pPr>
              <w:jc w:val="right"/>
              <w:rPr>
                <w:rFonts w:ascii="Tahoma" w:hAnsi="Tahoma" w:cs="Tahoma"/>
                <w:sz w:val="16"/>
                <w:szCs w:val="16"/>
              </w:rPr>
            </w:pPr>
            <w:r>
              <w:rPr>
                <w:rFonts w:ascii="Tahoma" w:hAnsi="Tahoma" w:cs="Tahoma"/>
                <w:sz w:val="16"/>
                <w:szCs w:val="16"/>
              </w:rPr>
              <w:t>8633.917</w:t>
            </w:r>
          </w:p>
        </w:tc>
        <w:tc>
          <w:tcPr>
            <w:tcW w:w="222" w:type="dxa"/>
            <w:vAlign w:val="center"/>
            <w:hideMark/>
          </w:tcPr>
          <w:p w14:paraId="4A76258E" w14:textId="77777777" w:rsidR="0078769B" w:rsidRDefault="0078769B">
            <w:pPr>
              <w:rPr>
                <w:sz w:val="20"/>
                <w:szCs w:val="20"/>
              </w:rPr>
            </w:pPr>
          </w:p>
        </w:tc>
      </w:tr>
      <w:tr w:rsidR="0078769B" w14:paraId="4329BB43"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54041FAE" w14:textId="77777777" w:rsidR="0078769B" w:rsidRDefault="0078769B">
            <w:pPr>
              <w:jc w:val="right"/>
              <w:rPr>
                <w:rFonts w:ascii="Tahoma" w:hAnsi="Tahoma" w:cs="Tahoma"/>
                <w:sz w:val="16"/>
                <w:szCs w:val="16"/>
              </w:rPr>
            </w:pPr>
            <w:r>
              <w:rPr>
                <w:rFonts w:ascii="Tahoma" w:hAnsi="Tahoma" w:cs="Tahoma"/>
                <w:sz w:val="16"/>
                <w:szCs w:val="16"/>
              </w:rPr>
              <w:t>3</w:t>
            </w:r>
          </w:p>
        </w:tc>
        <w:tc>
          <w:tcPr>
            <w:tcW w:w="6100" w:type="dxa"/>
            <w:tcBorders>
              <w:top w:val="nil"/>
              <w:left w:val="nil"/>
              <w:bottom w:val="single" w:sz="4" w:space="0" w:color="auto"/>
              <w:right w:val="single" w:sz="4" w:space="0" w:color="auto"/>
            </w:tcBorders>
            <w:vAlign w:val="center"/>
            <w:hideMark/>
          </w:tcPr>
          <w:p w14:paraId="3D403E96" w14:textId="77777777" w:rsidR="0078769B" w:rsidRDefault="0078769B">
            <w:pPr>
              <w:rPr>
                <w:rFonts w:ascii="Tahoma" w:hAnsi="Tahoma" w:cs="Tahoma"/>
                <w:sz w:val="16"/>
                <w:szCs w:val="16"/>
              </w:rPr>
            </w:pPr>
            <w:proofErr w:type="spellStart"/>
            <w:r>
              <w:rPr>
                <w:rFonts w:ascii="Tahoma" w:hAnsi="Tahoma" w:cs="Tahoma"/>
                <w:sz w:val="16"/>
                <w:szCs w:val="16"/>
              </w:rPr>
              <w:t>Խճային</w:t>
            </w:r>
            <w:proofErr w:type="spellEnd"/>
            <w:r>
              <w:rPr>
                <w:rFonts w:ascii="Tahoma" w:hAnsi="Tahoma" w:cs="Tahoma"/>
                <w:sz w:val="16"/>
                <w:szCs w:val="16"/>
              </w:rPr>
              <w:t xml:space="preserve"> </w:t>
            </w:r>
            <w:proofErr w:type="spellStart"/>
            <w:r>
              <w:rPr>
                <w:rFonts w:ascii="Tahoma" w:hAnsi="Tahoma" w:cs="Tahoma"/>
                <w:sz w:val="16"/>
                <w:szCs w:val="16"/>
              </w:rPr>
              <w:t>հիմքի</w:t>
            </w:r>
            <w:proofErr w:type="spellEnd"/>
            <w:r>
              <w:rPr>
                <w:rFonts w:ascii="Tahoma" w:hAnsi="Tahoma" w:cs="Tahoma"/>
                <w:sz w:val="16"/>
                <w:szCs w:val="16"/>
              </w:rPr>
              <w:t xml:space="preserve"> </w:t>
            </w:r>
            <w:proofErr w:type="spellStart"/>
            <w:r>
              <w:rPr>
                <w:rFonts w:ascii="Tahoma" w:hAnsi="Tahoma" w:cs="Tahoma"/>
                <w:sz w:val="16"/>
                <w:szCs w:val="16"/>
              </w:rPr>
              <w:t>իրականացում</w:t>
            </w:r>
            <w:proofErr w:type="spellEnd"/>
            <w:r>
              <w:rPr>
                <w:rFonts w:ascii="Tahoma" w:hAnsi="Tahoma" w:cs="Tahoma"/>
                <w:sz w:val="16"/>
                <w:szCs w:val="16"/>
              </w:rPr>
              <w:t xml:space="preserve"> h=8սմ </w:t>
            </w:r>
          </w:p>
        </w:tc>
        <w:tc>
          <w:tcPr>
            <w:tcW w:w="574" w:type="dxa"/>
            <w:tcBorders>
              <w:top w:val="nil"/>
              <w:left w:val="nil"/>
              <w:bottom w:val="single" w:sz="4" w:space="0" w:color="auto"/>
              <w:right w:val="single" w:sz="4" w:space="0" w:color="auto"/>
            </w:tcBorders>
            <w:noWrap/>
            <w:vAlign w:val="center"/>
            <w:hideMark/>
          </w:tcPr>
          <w:p w14:paraId="64ADDB4E" w14:textId="77777777" w:rsidR="0078769B" w:rsidRDefault="0078769B">
            <w:pPr>
              <w:rPr>
                <w:rFonts w:ascii="Tahoma" w:hAnsi="Tahoma" w:cs="Tahoma"/>
                <w:sz w:val="16"/>
                <w:szCs w:val="16"/>
              </w:rPr>
            </w:pPr>
            <w:r>
              <w:rPr>
                <w:rFonts w:ascii="Tahoma" w:hAnsi="Tahoma" w:cs="Tahoma"/>
                <w:sz w:val="16"/>
                <w:szCs w:val="16"/>
              </w:rPr>
              <w:t>մ</w:t>
            </w:r>
            <w:r>
              <w:rPr>
                <w:rFonts w:ascii="Tahoma" w:hAnsi="Tahoma" w:cs="Tahoma"/>
                <w:sz w:val="16"/>
                <w:szCs w:val="16"/>
                <w:vertAlign w:val="superscript"/>
              </w:rPr>
              <w:t>2</w:t>
            </w:r>
          </w:p>
        </w:tc>
        <w:tc>
          <w:tcPr>
            <w:tcW w:w="876" w:type="dxa"/>
            <w:tcBorders>
              <w:top w:val="nil"/>
              <w:left w:val="nil"/>
              <w:bottom w:val="single" w:sz="4" w:space="0" w:color="auto"/>
              <w:right w:val="single" w:sz="4" w:space="0" w:color="auto"/>
            </w:tcBorders>
            <w:noWrap/>
            <w:vAlign w:val="center"/>
            <w:hideMark/>
          </w:tcPr>
          <w:p w14:paraId="7CC31EDE" w14:textId="77777777" w:rsidR="0078769B" w:rsidRDefault="0078769B">
            <w:pPr>
              <w:jc w:val="right"/>
              <w:rPr>
                <w:rFonts w:ascii="Tahoma" w:hAnsi="Tahoma" w:cs="Tahoma"/>
                <w:sz w:val="16"/>
                <w:szCs w:val="16"/>
              </w:rPr>
            </w:pPr>
            <w:r>
              <w:rPr>
                <w:rFonts w:ascii="Tahoma" w:hAnsi="Tahoma" w:cs="Tahoma"/>
                <w:sz w:val="16"/>
                <w:szCs w:val="16"/>
              </w:rPr>
              <w:t>1122.60</w:t>
            </w:r>
          </w:p>
        </w:tc>
        <w:tc>
          <w:tcPr>
            <w:tcW w:w="1110" w:type="dxa"/>
            <w:tcBorders>
              <w:top w:val="nil"/>
              <w:left w:val="nil"/>
              <w:bottom w:val="single" w:sz="4" w:space="0" w:color="auto"/>
              <w:right w:val="single" w:sz="4" w:space="0" w:color="auto"/>
            </w:tcBorders>
            <w:noWrap/>
            <w:vAlign w:val="center"/>
            <w:hideMark/>
          </w:tcPr>
          <w:p w14:paraId="64841B30" w14:textId="77777777" w:rsidR="0078769B" w:rsidRDefault="0078769B">
            <w:pPr>
              <w:jc w:val="right"/>
              <w:rPr>
                <w:rFonts w:ascii="Tahoma" w:hAnsi="Tahoma" w:cs="Tahoma"/>
                <w:sz w:val="16"/>
                <w:szCs w:val="16"/>
              </w:rPr>
            </w:pPr>
            <w:r>
              <w:rPr>
                <w:rFonts w:ascii="Tahoma" w:hAnsi="Tahoma" w:cs="Tahoma"/>
                <w:sz w:val="16"/>
                <w:szCs w:val="16"/>
              </w:rPr>
              <w:t>1.310</w:t>
            </w:r>
          </w:p>
        </w:tc>
        <w:tc>
          <w:tcPr>
            <w:tcW w:w="1304" w:type="dxa"/>
            <w:tcBorders>
              <w:top w:val="single" w:sz="4" w:space="0" w:color="auto"/>
              <w:left w:val="nil"/>
              <w:bottom w:val="nil"/>
              <w:right w:val="single" w:sz="4" w:space="0" w:color="auto"/>
            </w:tcBorders>
            <w:noWrap/>
            <w:vAlign w:val="center"/>
            <w:hideMark/>
          </w:tcPr>
          <w:p w14:paraId="3B13FA0C" w14:textId="77777777" w:rsidR="0078769B" w:rsidRDefault="0078769B">
            <w:pPr>
              <w:jc w:val="right"/>
              <w:rPr>
                <w:rFonts w:ascii="Tahoma" w:hAnsi="Tahoma" w:cs="Tahoma"/>
                <w:sz w:val="16"/>
                <w:szCs w:val="16"/>
              </w:rPr>
            </w:pPr>
            <w:r>
              <w:rPr>
                <w:rFonts w:ascii="Tahoma" w:hAnsi="Tahoma" w:cs="Tahoma"/>
                <w:sz w:val="16"/>
                <w:szCs w:val="16"/>
              </w:rPr>
              <w:t>1470.606</w:t>
            </w:r>
          </w:p>
        </w:tc>
        <w:tc>
          <w:tcPr>
            <w:tcW w:w="222" w:type="dxa"/>
            <w:vAlign w:val="center"/>
            <w:hideMark/>
          </w:tcPr>
          <w:p w14:paraId="086C70A2" w14:textId="77777777" w:rsidR="0078769B" w:rsidRDefault="0078769B">
            <w:pPr>
              <w:rPr>
                <w:sz w:val="20"/>
                <w:szCs w:val="20"/>
              </w:rPr>
            </w:pPr>
          </w:p>
        </w:tc>
      </w:tr>
      <w:tr w:rsidR="0078769B" w14:paraId="3B78F1C4"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3301CCF6" w14:textId="77777777" w:rsidR="0078769B" w:rsidRDefault="0078769B">
            <w:pPr>
              <w:jc w:val="right"/>
              <w:rPr>
                <w:rFonts w:ascii="Tahoma" w:hAnsi="Tahoma" w:cs="Tahoma"/>
                <w:sz w:val="16"/>
                <w:szCs w:val="16"/>
              </w:rPr>
            </w:pPr>
            <w:r>
              <w:rPr>
                <w:rFonts w:ascii="Tahoma" w:hAnsi="Tahoma" w:cs="Tahoma"/>
                <w:sz w:val="16"/>
                <w:szCs w:val="16"/>
              </w:rPr>
              <w:t>4</w:t>
            </w:r>
          </w:p>
        </w:tc>
        <w:tc>
          <w:tcPr>
            <w:tcW w:w="6100" w:type="dxa"/>
            <w:tcBorders>
              <w:top w:val="nil"/>
              <w:left w:val="nil"/>
              <w:bottom w:val="single" w:sz="4" w:space="0" w:color="auto"/>
              <w:right w:val="single" w:sz="4" w:space="0" w:color="auto"/>
            </w:tcBorders>
            <w:vAlign w:val="center"/>
            <w:hideMark/>
          </w:tcPr>
          <w:p w14:paraId="6720C81D" w14:textId="77777777" w:rsidR="0078769B" w:rsidRDefault="0078769B">
            <w:pPr>
              <w:rPr>
                <w:rFonts w:ascii="Tahoma" w:hAnsi="Tahoma" w:cs="Tahoma"/>
                <w:sz w:val="16"/>
                <w:szCs w:val="16"/>
              </w:rPr>
            </w:pPr>
            <w:proofErr w:type="spellStart"/>
            <w:r>
              <w:rPr>
                <w:rFonts w:ascii="Tahoma" w:hAnsi="Tahoma" w:cs="Tahoma"/>
                <w:sz w:val="16"/>
                <w:szCs w:val="16"/>
              </w:rPr>
              <w:t>Բիտումի</w:t>
            </w:r>
            <w:proofErr w:type="spellEnd"/>
            <w:r>
              <w:rPr>
                <w:rFonts w:ascii="Tahoma" w:hAnsi="Tahoma" w:cs="Tahoma"/>
                <w:sz w:val="16"/>
                <w:szCs w:val="16"/>
              </w:rPr>
              <w:t xml:space="preserve"> </w:t>
            </w:r>
            <w:proofErr w:type="spellStart"/>
            <w:r>
              <w:rPr>
                <w:rFonts w:ascii="Tahoma" w:hAnsi="Tahoma" w:cs="Tahoma"/>
                <w:sz w:val="16"/>
                <w:szCs w:val="16"/>
              </w:rPr>
              <w:t>լցաբաշխում</w:t>
            </w:r>
            <w:proofErr w:type="spellEnd"/>
            <w:r>
              <w:rPr>
                <w:rFonts w:ascii="Tahoma" w:hAnsi="Tahoma" w:cs="Tahoma"/>
                <w:sz w:val="16"/>
                <w:szCs w:val="16"/>
              </w:rPr>
              <w:t xml:space="preserve"> (4.12տ 1000մ</w:t>
            </w:r>
            <w:r>
              <w:rPr>
                <w:rFonts w:ascii="Tahoma" w:hAnsi="Tahoma" w:cs="Tahoma"/>
                <w:sz w:val="16"/>
                <w:szCs w:val="16"/>
                <w:vertAlign w:val="superscript"/>
              </w:rPr>
              <w:t>2</w:t>
            </w:r>
            <w:r>
              <w:rPr>
                <w:rFonts w:ascii="Tahoma" w:hAnsi="Tahoma" w:cs="Tahoma"/>
                <w:sz w:val="16"/>
                <w:szCs w:val="16"/>
              </w:rPr>
              <w:t>)</w:t>
            </w:r>
          </w:p>
        </w:tc>
        <w:tc>
          <w:tcPr>
            <w:tcW w:w="574" w:type="dxa"/>
            <w:tcBorders>
              <w:top w:val="nil"/>
              <w:left w:val="nil"/>
              <w:bottom w:val="single" w:sz="4" w:space="0" w:color="auto"/>
              <w:right w:val="single" w:sz="4" w:space="0" w:color="auto"/>
            </w:tcBorders>
            <w:noWrap/>
            <w:vAlign w:val="center"/>
            <w:hideMark/>
          </w:tcPr>
          <w:p w14:paraId="6FA9FD10" w14:textId="77777777" w:rsidR="0078769B" w:rsidRDefault="0078769B">
            <w:pPr>
              <w:rPr>
                <w:rFonts w:ascii="Tahoma" w:hAnsi="Tahoma" w:cs="Tahoma"/>
                <w:sz w:val="16"/>
                <w:szCs w:val="16"/>
              </w:rPr>
            </w:pPr>
            <w:r>
              <w:rPr>
                <w:rFonts w:ascii="Tahoma" w:hAnsi="Tahoma" w:cs="Tahoma"/>
                <w:sz w:val="16"/>
                <w:szCs w:val="16"/>
              </w:rPr>
              <w:t>տ</w:t>
            </w:r>
          </w:p>
        </w:tc>
        <w:tc>
          <w:tcPr>
            <w:tcW w:w="876" w:type="dxa"/>
            <w:tcBorders>
              <w:top w:val="nil"/>
              <w:left w:val="nil"/>
              <w:bottom w:val="single" w:sz="4" w:space="0" w:color="auto"/>
              <w:right w:val="single" w:sz="4" w:space="0" w:color="auto"/>
            </w:tcBorders>
            <w:noWrap/>
            <w:vAlign w:val="center"/>
            <w:hideMark/>
          </w:tcPr>
          <w:p w14:paraId="675E4AAB" w14:textId="77777777" w:rsidR="0078769B" w:rsidRDefault="0078769B">
            <w:pPr>
              <w:jc w:val="right"/>
              <w:rPr>
                <w:rFonts w:ascii="Tahoma" w:hAnsi="Tahoma" w:cs="Tahoma"/>
                <w:sz w:val="16"/>
                <w:szCs w:val="16"/>
              </w:rPr>
            </w:pPr>
            <w:r>
              <w:rPr>
                <w:rFonts w:ascii="Tahoma" w:hAnsi="Tahoma" w:cs="Tahoma"/>
                <w:sz w:val="16"/>
                <w:szCs w:val="16"/>
              </w:rPr>
              <w:t>4.6250</w:t>
            </w:r>
          </w:p>
        </w:tc>
        <w:tc>
          <w:tcPr>
            <w:tcW w:w="1110" w:type="dxa"/>
            <w:tcBorders>
              <w:top w:val="nil"/>
              <w:left w:val="nil"/>
              <w:bottom w:val="single" w:sz="4" w:space="0" w:color="auto"/>
              <w:right w:val="single" w:sz="4" w:space="0" w:color="auto"/>
            </w:tcBorders>
            <w:noWrap/>
            <w:vAlign w:val="center"/>
            <w:hideMark/>
          </w:tcPr>
          <w:p w14:paraId="276365B4" w14:textId="77777777" w:rsidR="0078769B" w:rsidRDefault="0078769B">
            <w:pPr>
              <w:jc w:val="right"/>
              <w:rPr>
                <w:rFonts w:ascii="Tahoma" w:hAnsi="Tahoma" w:cs="Tahoma"/>
                <w:sz w:val="16"/>
                <w:szCs w:val="16"/>
              </w:rPr>
            </w:pPr>
            <w:r>
              <w:rPr>
                <w:rFonts w:ascii="Tahoma" w:hAnsi="Tahoma" w:cs="Tahoma"/>
                <w:sz w:val="16"/>
                <w:szCs w:val="16"/>
              </w:rPr>
              <w:t>265.774</w:t>
            </w:r>
          </w:p>
        </w:tc>
        <w:tc>
          <w:tcPr>
            <w:tcW w:w="1304" w:type="dxa"/>
            <w:tcBorders>
              <w:top w:val="single" w:sz="4" w:space="0" w:color="auto"/>
              <w:left w:val="nil"/>
              <w:bottom w:val="nil"/>
              <w:right w:val="single" w:sz="4" w:space="0" w:color="auto"/>
            </w:tcBorders>
            <w:noWrap/>
            <w:vAlign w:val="center"/>
            <w:hideMark/>
          </w:tcPr>
          <w:p w14:paraId="2B416D3A" w14:textId="77777777" w:rsidR="0078769B" w:rsidRDefault="0078769B">
            <w:pPr>
              <w:jc w:val="right"/>
              <w:rPr>
                <w:rFonts w:ascii="Tahoma" w:hAnsi="Tahoma" w:cs="Tahoma"/>
                <w:sz w:val="16"/>
                <w:szCs w:val="16"/>
              </w:rPr>
            </w:pPr>
            <w:r>
              <w:rPr>
                <w:rFonts w:ascii="Tahoma" w:hAnsi="Tahoma" w:cs="Tahoma"/>
                <w:sz w:val="16"/>
                <w:szCs w:val="16"/>
              </w:rPr>
              <w:t>1229.205</w:t>
            </w:r>
          </w:p>
        </w:tc>
        <w:tc>
          <w:tcPr>
            <w:tcW w:w="222" w:type="dxa"/>
            <w:vAlign w:val="center"/>
            <w:hideMark/>
          </w:tcPr>
          <w:p w14:paraId="080824D0" w14:textId="77777777" w:rsidR="0078769B" w:rsidRDefault="0078769B">
            <w:pPr>
              <w:rPr>
                <w:sz w:val="20"/>
                <w:szCs w:val="20"/>
              </w:rPr>
            </w:pPr>
          </w:p>
        </w:tc>
      </w:tr>
      <w:tr w:rsidR="0078769B" w14:paraId="787ACB26"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29DFBA81" w14:textId="77777777" w:rsidR="0078769B" w:rsidRDefault="0078769B">
            <w:pPr>
              <w:jc w:val="right"/>
              <w:rPr>
                <w:rFonts w:ascii="Tahoma" w:hAnsi="Tahoma" w:cs="Tahoma"/>
                <w:sz w:val="16"/>
                <w:szCs w:val="16"/>
              </w:rPr>
            </w:pPr>
            <w:r>
              <w:rPr>
                <w:rFonts w:ascii="Tahoma" w:hAnsi="Tahoma" w:cs="Tahoma"/>
                <w:sz w:val="16"/>
                <w:szCs w:val="16"/>
              </w:rPr>
              <w:t>5</w:t>
            </w:r>
          </w:p>
        </w:tc>
        <w:tc>
          <w:tcPr>
            <w:tcW w:w="6100" w:type="dxa"/>
            <w:tcBorders>
              <w:top w:val="nil"/>
              <w:left w:val="nil"/>
              <w:bottom w:val="single" w:sz="4" w:space="0" w:color="auto"/>
              <w:right w:val="single" w:sz="4" w:space="0" w:color="auto"/>
            </w:tcBorders>
            <w:vAlign w:val="center"/>
            <w:hideMark/>
          </w:tcPr>
          <w:p w14:paraId="0702B997" w14:textId="77777777" w:rsidR="0078769B" w:rsidRDefault="0078769B">
            <w:pPr>
              <w:rPr>
                <w:rFonts w:ascii="Tahoma" w:hAnsi="Tahoma" w:cs="Tahoma"/>
                <w:sz w:val="16"/>
                <w:szCs w:val="16"/>
              </w:rPr>
            </w:pPr>
            <w:proofErr w:type="spellStart"/>
            <w:r>
              <w:rPr>
                <w:rFonts w:ascii="Tahoma" w:hAnsi="Tahoma" w:cs="Tahoma"/>
                <w:sz w:val="16"/>
                <w:szCs w:val="16"/>
              </w:rPr>
              <w:t>Շինարարական</w:t>
            </w:r>
            <w:proofErr w:type="spellEnd"/>
            <w:r>
              <w:rPr>
                <w:rFonts w:ascii="Tahoma" w:hAnsi="Tahoma" w:cs="Tahoma"/>
                <w:sz w:val="16"/>
                <w:szCs w:val="16"/>
              </w:rPr>
              <w:t xml:space="preserve"> </w:t>
            </w:r>
            <w:proofErr w:type="spellStart"/>
            <w:r>
              <w:rPr>
                <w:rFonts w:ascii="Tahoma" w:hAnsi="Tahoma" w:cs="Tahoma"/>
                <w:sz w:val="16"/>
                <w:szCs w:val="16"/>
              </w:rPr>
              <w:t>աղբի</w:t>
            </w:r>
            <w:proofErr w:type="spellEnd"/>
            <w:r>
              <w:rPr>
                <w:rFonts w:ascii="Tahoma" w:hAnsi="Tahoma" w:cs="Tahoma"/>
                <w:sz w:val="16"/>
                <w:szCs w:val="16"/>
              </w:rPr>
              <w:t xml:space="preserve"> </w:t>
            </w:r>
            <w:proofErr w:type="spellStart"/>
            <w:r>
              <w:rPr>
                <w:rFonts w:ascii="Tahoma" w:hAnsi="Tahoma" w:cs="Tahoma"/>
                <w:sz w:val="16"/>
                <w:szCs w:val="16"/>
              </w:rPr>
              <w:t>հավաքում</w:t>
            </w:r>
            <w:proofErr w:type="spellEnd"/>
            <w:r>
              <w:rPr>
                <w:rFonts w:ascii="Tahoma" w:hAnsi="Tahoma" w:cs="Tahoma"/>
                <w:sz w:val="16"/>
                <w:szCs w:val="16"/>
              </w:rPr>
              <w:t xml:space="preserve">, </w:t>
            </w:r>
            <w:proofErr w:type="spellStart"/>
            <w:r>
              <w:rPr>
                <w:rFonts w:ascii="Tahoma" w:hAnsi="Tahoma" w:cs="Tahoma"/>
                <w:sz w:val="16"/>
                <w:szCs w:val="16"/>
              </w:rPr>
              <w:t>բարձում</w:t>
            </w:r>
            <w:proofErr w:type="spellEnd"/>
            <w:r>
              <w:rPr>
                <w:rFonts w:ascii="Tahoma" w:hAnsi="Tahoma" w:cs="Tahoma"/>
                <w:sz w:val="16"/>
                <w:szCs w:val="16"/>
              </w:rPr>
              <w:t xml:space="preserve"> ա/</w:t>
            </w:r>
            <w:proofErr w:type="spellStart"/>
            <w:r>
              <w:rPr>
                <w:rFonts w:ascii="Tahoma" w:hAnsi="Tahoma" w:cs="Tahoma"/>
                <w:sz w:val="16"/>
                <w:szCs w:val="16"/>
              </w:rPr>
              <w:t>ինքնաթափերի</w:t>
            </w:r>
            <w:proofErr w:type="spellEnd"/>
            <w:r>
              <w:rPr>
                <w:rFonts w:ascii="Tahoma" w:hAnsi="Tahoma" w:cs="Tahoma"/>
                <w:sz w:val="16"/>
                <w:szCs w:val="16"/>
              </w:rPr>
              <w:t xml:space="preserve"> </w:t>
            </w:r>
            <w:proofErr w:type="spellStart"/>
            <w:r>
              <w:rPr>
                <w:rFonts w:ascii="Tahoma" w:hAnsi="Tahoma" w:cs="Tahoma"/>
                <w:sz w:val="16"/>
                <w:szCs w:val="16"/>
              </w:rPr>
              <w:t>վրա</w:t>
            </w:r>
            <w:proofErr w:type="spellEnd"/>
            <w:r>
              <w:rPr>
                <w:rFonts w:ascii="Tahoma" w:hAnsi="Tahoma" w:cs="Tahoma"/>
                <w:sz w:val="16"/>
                <w:szCs w:val="16"/>
              </w:rPr>
              <w:t xml:space="preserve"> և </w:t>
            </w:r>
            <w:proofErr w:type="spellStart"/>
            <w:r>
              <w:rPr>
                <w:rFonts w:ascii="Tahoma" w:hAnsi="Tahoma" w:cs="Tahoma"/>
                <w:sz w:val="16"/>
                <w:szCs w:val="16"/>
              </w:rPr>
              <w:t>տեղափոխում</w:t>
            </w:r>
            <w:proofErr w:type="spellEnd"/>
            <w:r>
              <w:rPr>
                <w:rFonts w:ascii="Tahoma" w:hAnsi="Tahoma" w:cs="Tahoma"/>
                <w:sz w:val="16"/>
                <w:szCs w:val="16"/>
              </w:rPr>
              <w:t xml:space="preserve"> 13 </w:t>
            </w:r>
            <w:proofErr w:type="spellStart"/>
            <w:r>
              <w:rPr>
                <w:rFonts w:ascii="Tahoma" w:hAnsi="Tahoma" w:cs="Tahoma"/>
                <w:sz w:val="16"/>
                <w:szCs w:val="16"/>
              </w:rPr>
              <w:t>կմ</w:t>
            </w:r>
            <w:proofErr w:type="spellEnd"/>
            <w:r>
              <w:rPr>
                <w:rFonts w:ascii="Tahoma" w:hAnsi="Tahoma" w:cs="Tahoma"/>
                <w:sz w:val="16"/>
                <w:szCs w:val="16"/>
              </w:rPr>
              <w:t xml:space="preserve"> </w:t>
            </w:r>
            <w:proofErr w:type="spellStart"/>
            <w:r>
              <w:rPr>
                <w:rFonts w:ascii="Tahoma" w:hAnsi="Tahoma" w:cs="Tahoma"/>
                <w:sz w:val="16"/>
                <w:szCs w:val="16"/>
              </w:rPr>
              <w:t>հեռ</w:t>
            </w:r>
            <w:proofErr w:type="spellEnd"/>
            <w:r>
              <w:rPr>
                <w:rFonts w:ascii="Tahoma" w:hAnsi="Tahoma" w:cs="Tahoma"/>
                <w:sz w:val="16"/>
                <w:szCs w:val="16"/>
              </w:rPr>
              <w:t xml:space="preserve">․ </w:t>
            </w:r>
            <w:proofErr w:type="spellStart"/>
            <w:r>
              <w:rPr>
                <w:rFonts w:ascii="Tahoma" w:hAnsi="Tahoma" w:cs="Tahoma"/>
                <w:sz w:val="16"/>
                <w:szCs w:val="16"/>
              </w:rPr>
              <w:t>վրա</w:t>
            </w:r>
            <w:proofErr w:type="spellEnd"/>
          </w:p>
        </w:tc>
        <w:tc>
          <w:tcPr>
            <w:tcW w:w="574" w:type="dxa"/>
            <w:tcBorders>
              <w:top w:val="nil"/>
              <w:left w:val="nil"/>
              <w:bottom w:val="single" w:sz="4" w:space="0" w:color="auto"/>
              <w:right w:val="single" w:sz="4" w:space="0" w:color="auto"/>
            </w:tcBorders>
            <w:noWrap/>
            <w:vAlign w:val="center"/>
            <w:hideMark/>
          </w:tcPr>
          <w:p w14:paraId="0E96775A" w14:textId="77777777" w:rsidR="0078769B" w:rsidRDefault="0078769B">
            <w:pPr>
              <w:rPr>
                <w:rFonts w:ascii="Tahoma" w:hAnsi="Tahoma" w:cs="Tahoma"/>
                <w:sz w:val="16"/>
                <w:szCs w:val="16"/>
              </w:rPr>
            </w:pPr>
            <w:r>
              <w:rPr>
                <w:rFonts w:ascii="Tahoma" w:hAnsi="Tahoma" w:cs="Tahoma"/>
                <w:sz w:val="16"/>
                <w:szCs w:val="16"/>
              </w:rPr>
              <w:t>տ</w:t>
            </w:r>
          </w:p>
        </w:tc>
        <w:tc>
          <w:tcPr>
            <w:tcW w:w="876" w:type="dxa"/>
            <w:tcBorders>
              <w:top w:val="nil"/>
              <w:left w:val="nil"/>
              <w:bottom w:val="single" w:sz="4" w:space="0" w:color="auto"/>
              <w:right w:val="single" w:sz="4" w:space="0" w:color="auto"/>
            </w:tcBorders>
            <w:noWrap/>
            <w:vAlign w:val="center"/>
            <w:hideMark/>
          </w:tcPr>
          <w:p w14:paraId="3D6D7297" w14:textId="77777777" w:rsidR="0078769B" w:rsidRDefault="0078769B">
            <w:pPr>
              <w:jc w:val="right"/>
              <w:rPr>
                <w:rFonts w:ascii="Tahoma" w:hAnsi="Tahoma" w:cs="Tahoma"/>
                <w:sz w:val="16"/>
                <w:szCs w:val="16"/>
              </w:rPr>
            </w:pPr>
            <w:r>
              <w:rPr>
                <w:rFonts w:ascii="Tahoma" w:hAnsi="Tahoma" w:cs="Tahoma"/>
                <w:sz w:val="16"/>
                <w:szCs w:val="16"/>
              </w:rPr>
              <w:t>120.120</w:t>
            </w:r>
          </w:p>
        </w:tc>
        <w:tc>
          <w:tcPr>
            <w:tcW w:w="1110" w:type="dxa"/>
            <w:tcBorders>
              <w:top w:val="nil"/>
              <w:left w:val="nil"/>
              <w:bottom w:val="single" w:sz="4" w:space="0" w:color="auto"/>
              <w:right w:val="single" w:sz="4" w:space="0" w:color="auto"/>
            </w:tcBorders>
            <w:noWrap/>
            <w:vAlign w:val="center"/>
            <w:hideMark/>
          </w:tcPr>
          <w:p w14:paraId="2AD1DBDB" w14:textId="77777777" w:rsidR="0078769B" w:rsidRDefault="0078769B">
            <w:pPr>
              <w:jc w:val="right"/>
              <w:rPr>
                <w:rFonts w:ascii="Tahoma" w:hAnsi="Tahoma" w:cs="Tahoma"/>
                <w:sz w:val="16"/>
                <w:szCs w:val="16"/>
              </w:rPr>
            </w:pPr>
            <w:r>
              <w:rPr>
                <w:rFonts w:ascii="Tahoma" w:hAnsi="Tahoma" w:cs="Tahoma"/>
                <w:sz w:val="16"/>
                <w:szCs w:val="16"/>
              </w:rPr>
              <w:t>4.981</w:t>
            </w:r>
          </w:p>
        </w:tc>
        <w:tc>
          <w:tcPr>
            <w:tcW w:w="1304" w:type="dxa"/>
            <w:tcBorders>
              <w:top w:val="single" w:sz="4" w:space="0" w:color="auto"/>
              <w:left w:val="nil"/>
              <w:bottom w:val="nil"/>
              <w:right w:val="single" w:sz="4" w:space="0" w:color="auto"/>
            </w:tcBorders>
            <w:noWrap/>
            <w:vAlign w:val="center"/>
            <w:hideMark/>
          </w:tcPr>
          <w:p w14:paraId="4FEC2199" w14:textId="77777777" w:rsidR="0078769B" w:rsidRDefault="0078769B">
            <w:pPr>
              <w:jc w:val="right"/>
              <w:rPr>
                <w:rFonts w:ascii="Tahoma" w:hAnsi="Tahoma" w:cs="Tahoma"/>
                <w:sz w:val="16"/>
                <w:szCs w:val="16"/>
              </w:rPr>
            </w:pPr>
            <w:r>
              <w:rPr>
                <w:rFonts w:ascii="Tahoma" w:hAnsi="Tahoma" w:cs="Tahoma"/>
                <w:sz w:val="16"/>
                <w:szCs w:val="16"/>
              </w:rPr>
              <w:t>598.318</w:t>
            </w:r>
          </w:p>
        </w:tc>
        <w:tc>
          <w:tcPr>
            <w:tcW w:w="222" w:type="dxa"/>
            <w:vAlign w:val="center"/>
            <w:hideMark/>
          </w:tcPr>
          <w:p w14:paraId="30D1B789" w14:textId="77777777" w:rsidR="0078769B" w:rsidRDefault="0078769B">
            <w:pPr>
              <w:rPr>
                <w:sz w:val="20"/>
                <w:szCs w:val="20"/>
              </w:rPr>
            </w:pPr>
          </w:p>
        </w:tc>
      </w:tr>
      <w:tr w:rsidR="0078769B" w14:paraId="4236BBCB"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19D05C7B" w14:textId="77777777" w:rsidR="0078769B" w:rsidRDefault="0078769B">
            <w:pPr>
              <w:jc w:val="right"/>
              <w:rPr>
                <w:rFonts w:ascii="Tahoma" w:hAnsi="Tahoma" w:cs="Tahoma"/>
                <w:sz w:val="16"/>
                <w:szCs w:val="16"/>
              </w:rPr>
            </w:pPr>
            <w:r>
              <w:rPr>
                <w:rFonts w:ascii="Tahoma" w:hAnsi="Tahoma" w:cs="Tahoma"/>
                <w:sz w:val="16"/>
                <w:szCs w:val="16"/>
              </w:rPr>
              <w:t>6</w:t>
            </w:r>
          </w:p>
        </w:tc>
        <w:tc>
          <w:tcPr>
            <w:tcW w:w="6100" w:type="dxa"/>
            <w:tcBorders>
              <w:top w:val="nil"/>
              <w:left w:val="nil"/>
              <w:bottom w:val="single" w:sz="4" w:space="0" w:color="auto"/>
              <w:right w:val="single" w:sz="4" w:space="0" w:color="auto"/>
            </w:tcBorders>
            <w:vAlign w:val="center"/>
            <w:hideMark/>
          </w:tcPr>
          <w:p w14:paraId="69788EE8" w14:textId="77777777" w:rsidR="0078769B" w:rsidRDefault="0078769B">
            <w:pPr>
              <w:rPr>
                <w:rFonts w:ascii="Tahoma" w:hAnsi="Tahoma" w:cs="Tahoma"/>
                <w:sz w:val="16"/>
                <w:szCs w:val="16"/>
              </w:rPr>
            </w:pPr>
            <w:proofErr w:type="spellStart"/>
            <w:r>
              <w:rPr>
                <w:rFonts w:ascii="Tahoma" w:hAnsi="Tahoma" w:cs="Tahoma"/>
                <w:sz w:val="16"/>
                <w:szCs w:val="16"/>
              </w:rPr>
              <w:t>Հարթեցնող</w:t>
            </w:r>
            <w:proofErr w:type="spellEnd"/>
            <w:r>
              <w:rPr>
                <w:rFonts w:ascii="Tahoma" w:hAnsi="Tahoma" w:cs="Tahoma"/>
                <w:sz w:val="16"/>
                <w:szCs w:val="16"/>
              </w:rPr>
              <w:t xml:space="preserve"> </w:t>
            </w:r>
            <w:proofErr w:type="spellStart"/>
            <w:r>
              <w:rPr>
                <w:rFonts w:ascii="Tahoma" w:hAnsi="Tahoma" w:cs="Tahoma"/>
                <w:sz w:val="16"/>
                <w:szCs w:val="16"/>
              </w:rPr>
              <w:t>շերտի</w:t>
            </w:r>
            <w:proofErr w:type="spellEnd"/>
            <w:r>
              <w:rPr>
                <w:rFonts w:ascii="Tahoma" w:hAnsi="Tahoma" w:cs="Tahoma"/>
                <w:sz w:val="16"/>
                <w:szCs w:val="16"/>
              </w:rPr>
              <w:t xml:space="preserve"> </w:t>
            </w:r>
            <w:proofErr w:type="spellStart"/>
            <w:r>
              <w:rPr>
                <w:rFonts w:ascii="Tahoma" w:hAnsi="Tahoma" w:cs="Tahoma"/>
                <w:sz w:val="16"/>
                <w:szCs w:val="16"/>
              </w:rPr>
              <w:t>իրականացում</w:t>
            </w:r>
            <w:proofErr w:type="spellEnd"/>
            <w:r>
              <w:rPr>
                <w:rFonts w:ascii="Tahoma" w:hAnsi="Tahoma" w:cs="Tahoma"/>
                <w:sz w:val="16"/>
                <w:szCs w:val="16"/>
              </w:rPr>
              <w:t xml:space="preserve"> ա/բ </w:t>
            </w:r>
            <w:proofErr w:type="spellStart"/>
            <w:r>
              <w:rPr>
                <w:rFonts w:ascii="Tahoma" w:hAnsi="Tahoma" w:cs="Tahoma"/>
                <w:sz w:val="16"/>
                <w:szCs w:val="16"/>
              </w:rPr>
              <w:t>խարնուրդից</w:t>
            </w:r>
            <w:proofErr w:type="spellEnd"/>
            <w:r>
              <w:rPr>
                <w:rFonts w:ascii="Tahoma" w:hAnsi="Tahoma" w:cs="Tahoma"/>
                <w:sz w:val="16"/>
                <w:szCs w:val="16"/>
              </w:rPr>
              <w:t xml:space="preserve"> </w:t>
            </w:r>
            <w:proofErr w:type="spellStart"/>
            <w:r>
              <w:rPr>
                <w:rFonts w:ascii="Tahoma" w:hAnsi="Tahoma" w:cs="Tahoma"/>
                <w:sz w:val="16"/>
                <w:szCs w:val="16"/>
              </w:rPr>
              <w:t>հ</w:t>
            </w:r>
            <w:r>
              <w:rPr>
                <w:rFonts w:ascii="Tahoma" w:hAnsi="Tahoma" w:cs="Tahoma"/>
                <w:sz w:val="16"/>
                <w:szCs w:val="16"/>
                <w:vertAlign w:val="subscript"/>
              </w:rPr>
              <w:t>միջ</w:t>
            </w:r>
            <w:proofErr w:type="spellEnd"/>
            <w:r>
              <w:rPr>
                <w:rFonts w:ascii="Tahoma" w:hAnsi="Tahoma" w:cs="Tahoma"/>
                <w:sz w:val="16"/>
                <w:szCs w:val="16"/>
                <w:vertAlign w:val="subscript"/>
              </w:rPr>
              <w:t>․</w:t>
            </w:r>
            <w:r>
              <w:rPr>
                <w:rFonts w:ascii="Tahoma" w:hAnsi="Tahoma" w:cs="Tahoma"/>
                <w:sz w:val="16"/>
                <w:szCs w:val="16"/>
              </w:rPr>
              <w:t>=3սմ</w:t>
            </w:r>
          </w:p>
        </w:tc>
        <w:tc>
          <w:tcPr>
            <w:tcW w:w="574" w:type="dxa"/>
            <w:tcBorders>
              <w:top w:val="nil"/>
              <w:left w:val="nil"/>
              <w:bottom w:val="single" w:sz="4" w:space="0" w:color="auto"/>
              <w:right w:val="single" w:sz="4" w:space="0" w:color="auto"/>
            </w:tcBorders>
            <w:noWrap/>
            <w:vAlign w:val="center"/>
            <w:hideMark/>
          </w:tcPr>
          <w:p w14:paraId="510F4B46" w14:textId="77777777" w:rsidR="0078769B" w:rsidRDefault="0078769B">
            <w:pPr>
              <w:rPr>
                <w:rFonts w:ascii="Tahoma" w:hAnsi="Tahoma" w:cs="Tahoma"/>
                <w:sz w:val="16"/>
                <w:szCs w:val="16"/>
              </w:rPr>
            </w:pPr>
            <w:r>
              <w:rPr>
                <w:rFonts w:ascii="Tahoma" w:hAnsi="Tahoma" w:cs="Tahoma"/>
                <w:sz w:val="16"/>
                <w:szCs w:val="16"/>
              </w:rPr>
              <w:t>տ</w:t>
            </w:r>
          </w:p>
        </w:tc>
        <w:tc>
          <w:tcPr>
            <w:tcW w:w="876" w:type="dxa"/>
            <w:tcBorders>
              <w:top w:val="nil"/>
              <w:left w:val="nil"/>
              <w:bottom w:val="single" w:sz="4" w:space="0" w:color="auto"/>
              <w:right w:val="single" w:sz="4" w:space="0" w:color="auto"/>
            </w:tcBorders>
            <w:noWrap/>
            <w:vAlign w:val="center"/>
            <w:hideMark/>
          </w:tcPr>
          <w:p w14:paraId="52C792F9" w14:textId="77777777" w:rsidR="0078769B" w:rsidRDefault="0078769B">
            <w:pPr>
              <w:jc w:val="right"/>
              <w:rPr>
                <w:rFonts w:ascii="Tahoma" w:hAnsi="Tahoma" w:cs="Tahoma"/>
                <w:sz w:val="16"/>
                <w:szCs w:val="16"/>
              </w:rPr>
            </w:pPr>
            <w:r>
              <w:rPr>
                <w:rFonts w:ascii="Tahoma" w:hAnsi="Tahoma" w:cs="Tahoma"/>
                <w:sz w:val="16"/>
                <w:szCs w:val="16"/>
              </w:rPr>
              <w:t>2338.750</w:t>
            </w:r>
          </w:p>
        </w:tc>
        <w:tc>
          <w:tcPr>
            <w:tcW w:w="1110" w:type="dxa"/>
            <w:tcBorders>
              <w:top w:val="nil"/>
              <w:left w:val="nil"/>
              <w:bottom w:val="single" w:sz="4" w:space="0" w:color="auto"/>
              <w:right w:val="single" w:sz="4" w:space="0" w:color="auto"/>
            </w:tcBorders>
            <w:noWrap/>
            <w:vAlign w:val="center"/>
            <w:hideMark/>
          </w:tcPr>
          <w:p w14:paraId="4D5E2C6E" w14:textId="77777777" w:rsidR="0078769B" w:rsidRDefault="0078769B">
            <w:pPr>
              <w:jc w:val="right"/>
              <w:rPr>
                <w:rFonts w:ascii="Tahoma" w:hAnsi="Tahoma" w:cs="Tahoma"/>
                <w:sz w:val="16"/>
                <w:szCs w:val="16"/>
              </w:rPr>
            </w:pPr>
            <w:r>
              <w:rPr>
                <w:rFonts w:ascii="Tahoma" w:hAnsi="Tahoma" w:cs="Tahoma"/>
                <w:sz w:val="16"/>
                <w:szCs w:val="16"/>
              </w:rPr>
              <w:t>43.174</w:t>
            </w:r>
          </w:p>
        </w:tc>
        <w:tc>
          <w:tcPr>
            <w:tcW w:w="1304" w:type="dxa"/>
            <w:tcBorders>
              <w:top w:val="single" w:sz="4" w:space="0" w:color="auto"/>
              <w:left w:val="nil"/>
              <w:bottom w:val="nil"/>
              <w:right w:val="single" w:sz="4" w:space="0" w:color="auto"/>
            </w:tcBorders>
            <w:noWrap/>
            <w:vAlign w:val="center"/>
            <w:hideMark/>
          </w:tcPr>
          <w:p w14:paraId="30DB46DD" w14:textId="77777777" w:rsidR="0078769B" w:rsidRDefault="0078769B">
            <w:pPr>
              <w:jc w:val="right"/>
              <w:rPr>
                <w:rFonts w:ascii="Tahoma" w:hAnsi="Tahoma" w:cs="Tahoma"/>
                <w:sz w:val="16"/>
                <w:szCs w:val="16"/>
              </w:rPr>
            </w:pPr>
            <w:r>
              <w:rPr>
                <w:rFonts w:ascii="Tahoma" w:hAnsi="Tahoma" w:cs="Tahoma"/>
                <w:sz w:val="16"/>
                <w:szCs w:val="16"/>
              </w:rPr>
              <w:t>100973.193</w:t>
            </w:r>
          </w:p>
        </w:tc>
        <w:tc>
          <w:tcPr>
            <w:tcW w:w="222" w:type="dxa"/>
            <w:vAlign w:val="center"/>
            <w:hideMark/>
          </w:tcPr>
          <w:p w14:paraId="673A4A06" w14:textId="77777777" w:rsidR="0078769B" w:rsidRDefault="0078769B">
            <w:pPr>
              <w:rPr>
                <w:sz w:val="20"/>
                <w:szCs w:val="20"/>
              </w:rPr>
            </w:pPr>
          </w:p>
        </w:tc>
      </w:tr>
      <w:tr w:rsidR="0078769B" w14:paraId="56AF8BE4"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48CF3F00" w14:textId="77777777" w:rsidR="0078769B" w:rsidRDefault="0078769B">
            <w:pPr>
              <w:jc w:val="right"/>
              <w:rPr>
                <w:rFonts w:ascii="Tahoma" w:hAnsi="Tahoma" w:cs="Tahoma"/>
                <w:sz w:val="16"/>
                <w:szCs w:val="16"/>
              </w:rPr>
            </w:pPr>
            <w:r>
              <w:rPr>
                <w:rFonts w:ascii="Tahoma" w:hAnsi="Tahoma" w:cs="Tahoma"/>
                <w:sz w:val="16"/>
                <w:szCs w:val="16"/>
              </w:rPr>
              <w:t>7</w:t>
            </w:r>
          </w:p>
        </w:tc>
        <w:tc>
          <w:tcPr>
            <w:tcW w:w="6100" w:type="dxa"/>
            <w:tcBorders>
              <w:top w:val="nil"/>
              <w:left w:val="nil"/>
              <w:bottom w:val="single" w:sz="4" w:space="0" w:color="auto"/>
              <w:right w:val="single" w:sz="4" w:space="0" w:color="auto"/>
            </w:tcBorders>
            <w:vAlign w:val="center"/>
            <w:hideMark/>
          </w:tcPr>
          <w:p w14:paraId="51B0BE30" w14:textId="77777777" w:rsidR="0078769B" w:rsidRDefault="0078769B">
            <w:pPr>
              <w:rPr>
                <w:rFonts w:ascii="Tahoma" w:hAnsi="Tahoma" w:cs="Tahoma"/>
                <w:sz w:val="16"/>
                <w:szCs w:val="16"/>
              </w:rPr>
            </w:pPr>
            <w:proofErr w:type="spellStart"/>
            <w:r>
              <w:rPr>
                <w:rFonts w:ascii="Tahoma" w:hAnsi="Tahoma" w:cs="Tahoma"/>
                <w:sz w:val="16"/>
                <w:szCs w:val="16"/>
              </w:rPr>
              <w:t>Մակերեսի</w:t>
            </w:r>
            <w:proofErr w:type="spellEnd"/>
            <w:r>
              <w:rPr>
                <w:rFonts w:ascii="Tahoma" w:hAnsi="Tahoma" w:cs="Tahoma"/>
                <w:sz w:val="16"/>
                <w:szCs w:val="16"/>
              </w:rPr>
              <w:t xml:space="preserve"> </w:t>
            </w:r>
            <w:proofErr w:type="spellStart"/>
            <w:r>
              <w:rPr>
                <w:rFonts w:ascii="Tahoma" w:hAnsi="Tahoma" w:cs="Tahoma"/>
                <w:sz w:val="16"/>
                <w:szCs w:val="16"/>
              </w:rPr>
              <w:t>մշակումը</w:t>
            </w:r>
            <w:proofErr w:type="spellEnd"/>
            <w:r>
              <w:rPr>
                <w:rFonts w:ascii="Tahoma" w:hAnsi="Tahoma" w:cs="Tahoma"/>
                <w:sz w:val="16"/>
                <w:szCs w:val="16"/>
              </w:rPr>
              <w:t xml:space="preserve">  </w:t>
            </w:r>
            <w:proofErr w:type="spellStart"/>
            <w:r>
              <w:rPr>
                <w:rFonts w:ascii="Tahoma" w:hAnsi="Tahoma" w:cs="Tahoma"/>
                <w:sz w:val="16"/>
                <w:szCs w:val="16"/>
              </w:rPr>
              <w:t>բիտումային</w:t>
            </w:r>
            <w:proofErr w:type="spellEnd"/>
            <w:r>
              <w:rPr>
                <w:rFonts w:ascii="Tahoma" w:hAnsi="Tahoma" w:cs="Tahoma"/>
                <w:sz w:val="16"/>
                <w:szCs w:val="16"/>
              </w:rPr>
              <w:t xml:space="preserve"> Էմուլսիայով, 1մ</w:t>
            </w:r>
            <w:r>
              <w:rPr>
                <w:rFonts w:ascii="Tahoma" w:hAnsi="Tahoma" w:cs="Tahoma"/>
                <w:sz w:val="16"/>
                <w:szCs w:val="16"/>
                <w:vertAlign w:val="superscript"/>
              </w:rPr>
              <w:t>2</w:t>
            </w:r>
            <w:r>
              <w:rPr>
                <w:rFonts w:ascii="Tahoma" w:hAnsi="Tahoma" w:cs="Tahoma"/>
                <w:sz w:val="16"/>
                <w:szCs w:val="16"/>
              </w:rPr>
              <w:t>-0,3լ</w:t>
            </w:r>
          </w:p>
        </w:tc>
        <w:tc>
          <w:tcPr>
            <w:tcW w:w="574" w:type="dxa"/>
            <w:tcBorders>
              <w:top w:val="nil"/>
              <w:left w:val="nil"/>
              <w:bottom w:val="single" w:sz="4" w:space="0" w:color="auto"/>
              <w:right w:val="single" w:sz="4" w:space="0" w:color="auto"/>
            </w:tcBorders>
            <w:noWrap/>
            <w:vAlign w:val="center"/>
            <w:hideMark/>
          </w:tcPr>
          <w:p w14:paraId="047D1374" w14:textId="77777777" w:rsidR="0078769B" w:rsidRDefault="0078769B">
            <w:pPr>
              <w:rPr>
                <w:rFonts w:ascii="Tahoma" w:hAnsi="Tahoma" w:cs="Tahoma"/>
                <w:sz w:val="16"/>
                <w:szCs w:val="16"/>
              </w:rPr>
            </w:pPr>
            <w:r>
              <w:rPr>
                <w:rFonts w:ascii="Tahoma" w:hAnsi="Tahoma" w:cs="Tahoma"/>
                <w:sz w:val="16"/>
                <w:szCs w:val="16"/>
              </w:rPr>
              <w:t>տ</w:t>
            </w:r>
          </w:p>
        </w:tc>
        <w:tc>
          <w:tcPr>
            <w:tcW w:w="876" w:type="dxa"/>
            <w:tcBorders>
              <w:top w:val="nil"/>
              <w:left w:val="nil"/>
              <w:bottom w:val="single" w:sz="4" w:space="0" w:color="auto"/>
              <w:right w:val="single" w:sz="4" w:space="0" w:color="auto"/>
            </w:tcBorders>
            <w:noWrap/>
            <w:vAlign w:val="center"/>
            <w:hideMark/>
          </w:tcPr>
          <w:p w14:paraId="4D5FFEB7" w14:textId="77777777" w:rsidR="0078769B" w:rsidRDefault="0078769B">
            <w:pPr>
              <w:jc w:val="right"/>
              <w:rPr>
                <w:rFonts w:ascii="Tahoma" w:hAnsi="Tahoma" w:cs="Tahoma"/>
                <w:sz w:val="16"/>
                <w:szCs w:val="16"/>
              </w:rPr>
            </w:pPr>
            <w:r>
              <w:rPr>
                <w:rFonts w:ascii="Tahoma" w:hAnsi="Tahoma" w:cs="Tahoma"/>
                <w:sz w:val="16"/>
                <w:szCs w:val="16"/>
              </w:rPr>
              <w:t>3.0310</w:t>
            </w:r>
          </w:p>
        </w:tc>
        <w:tc>
          <w:tcPr>
            <w:tcW w:w="1110" w:type="dxa"/>
            <w:tcBorders>
              <w:top w:val="nil"/>
              <w:left w:val="nil"/>
              <w:bottom w:val="single" w:sz="4" w:space="0" w:color="auto"/>
              <w:right w:val="single" w:sz="4" w:space="0" w:color="auto"/>
            </w:tcBorders>
            <w:noWrap/>
            <w:vAlign w:val="center"/>
            <w:hideMark/>
          </w:tcPr>
          <w:p w14:paraId="76BB8772" w14:textId="77777777" w:rsidR="0078769B" w:rsidRDefault="0078769B">
            <w:pPr>
              <w:jc w:val="right"/>
              <w:rPr>
                <w:rFonts w:ascii="Tahoma" w:hAnsi="Tahoma" w:cs="Tahoma"/>
                <w:sz w:val="16"/>
                <w:szCs w:val="16"/>
              </w:rPr>
            </w:pPr>
            <w:r>
              <w:rPr>
                <w:rFonts w:ascii="Tahoma" w:hAnsi="Tahoma" w:cs="Tahoma"/>
                <w:sz w:val="16"/>
                <w:szCs w:val="16"/>
              </w:rPr>
              <w:t>397.147</w:t>
            </w:r>
          </w:p>
        </w:tc>
        <w:tc>
          <w:tcPr>
            <w:tcW w:w="1304" w:type="dxa"/>
            <w:tcBorders>
              <w:top w:val="single" w:sz="4" w:space="0" w:color="auto"/>
              <w:left w:val="nil"/>
              <w:bottom w:val="nil"/>
              <w:right w:val="single" w:sz="4" w:space="0" w:color="auto"/>
            </w:tcBorders>
            <w:noWrap/>
            <w:vAlign w:val="center"/>
            <w:hideMark/>
          </w:tcPr>
          <w:p w14:paraId="13481FDF" w14:textId="77777777" w:rsidR="0078769B" w:rsidRDefault="0078769B">
            <w:pPr>
              <w:jc w:val="right"/>
              <w:rPr>
                <w:rFonts w:ascii="Tahoma" w:hAnsi="Tahoma" w:cs="Tahoma"/>
                <w:sz w:val="16"/>
                <w:szCs w:val="16"/>
              </w:rPr>
            </w:pPr>
            <w:r>
              <w:rPr>
                <w:rFonts w:ascii="Tahoma" w:hAnsi="Tahoma" w:cs="Tahoma"/>
                <w:sz w:val="16"/>
                <w:szCs w:val="16"/>
              </w:rPr>
              <w:t>1203.753</w:t>
            </w:r>
          </w:p>
        </w:tc>
        <w:tc>
          <w:tcPr>
            <w:tcW w:w="222" w:type="dxa"/>
            <w:vAlign w:val="center"/>
            <w:hideMark/>
          </w:tcPr>
          <w:p w14:paraId="50FB6070" w14:textId="77777777" w:rsidR="0078769B" w:rsidRDefault="0078769B">
            <w:pPr>
              <w:rPr>
                <w:sz w:val="20"/>
                <w:szCs w:val="20"/>
              </w:rPr>
            </w:pPr>
          </w:p>
        </w:tc>
      </w:tr>
      <w:tr w:rsidR="0078769B" w14:paraId="161F61F3"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2796968D" w14:textId="77777777" w:rsidR="0078769B" w:rsidRDefault="0078769B">
            <w:pPr>
              <w:jc w:val="right"/>
              <w:rPr>
                <w:rFonts w:ascii="Tahoma" w:hAnsi="Tahoma" w:cs="Tahoma"/>
                <w:sz w:val="16"/>
                <w:szCs w:val="16"/>
              </w:rPr>
            </w:pPr>
            <w:r>
              <w:rPr>
                <w:rFonts w:ascii="Tahoma" w:hAnsi="Tahoma" w:cs="Tahoma"/>
                <w:sz w:val="16"/>
                <w:szCs w:val="16"/>
              </w:rPr>
              <w:t>8</w:t>
            </w:r>
          </w:p>
        </w:tc>
        <w:tc>
          <w:tcPr>
            <w:tcW w:w="6100" w:type="dxa"/>
            <w:tcBorders>
              <w:top w:val="nil"/>
              <w:left w:val="nil"/>
              <w:bottom w:val="single" w:sz="4" w:space="0" w:color="auto"/>
              <w:right w:val="single" w:sz="4" w:space="0" w:color="auto"/>
            </w:tcBorders>
            <w:vAlign w:val="center"/>
            <w:hideMark/>
          </w:tcPr>
          <w:p w14:paraId="571A6834" w14:textId="77777777" w:rsidR="0078769B" w:rsidRDefault="0078769B">
            <w:pPr>
              <w:rPr>
                <w:rFonts w:ascii="Tahoma" w:hAnsi="Tahoma" w:cs="Tahoma"/>
                <w:sz w:val="16"/>
                <w:szCs w:val="16"/>
              </w:rPr>
            </w:pPr>
            <w:proofErr w:type="spellStart"/>
            <w:r>
              <w:rPr>
                <w:rFonts w:ascii="Tahoma" w:hAnsi="Tahoma" w:cs="Tahoma"/>
                <w:sz w:val="16"/>
                <w:szCs w:val="16"/>
              </w:rPr>
              <w:t>Ծածկի</w:t>
            </w:r>
            <w:proofErr w:type="spellEnd"/>
            <w:r>
              <w:rPr>
                <w:rFonts w:ascii="Tahoma" w:hAnsi="Tahoma" w:cs="Tahoma"/>
                <w:sz w:val="16"/>
                <w:szCs w:val="16"/>
              </w:rPr>
              <w:t xml:space="preserve"> </w:t>
            </w:r>
            <w:proofErr w:type="spellStart"/>
            <w:r>
              <w:rPr>
                <w:rFonts w:ascii="Tahoma" w:hAnsi="Tahoma" w:cs="Tahoma"/>
                <w:sz w:val="16"/>
                <w:szCs w:val="16"/>
              </w:rPr>
              <w:t>իրականացում</w:t>
            </w:r>
            <w:proofErr w:type="spellEnd"/>
            <w:r>
              <w:rPr>
                <w:rFonts w:ascii="Tahoma" w:hAnsi="Tahoma" w:cs="Tahoma"/>
                <w:sz w:val="16"/>
                <w:szCs w:val="16"/>
              </w:rPr>
              <w:t xml:space="preserve"> </w:t>
            </w:r>
            <w:proofErr w:type="spellStart"/>
            <w:r>
              <w:rPr>
                <w:rFonts w:ascii="Tahoma" w:hAnsi="Tahoma" w:cs="Tahoma"/>
                <w:sz w:val="16"/>
                <w:szCs w:val="16"/>
              </w:rPr>
              <w:t>մանրահատիկ</w:t>
            </w:r>
            <w:proofErr w:type="spellEnd"/>
            <w:r>
              <w:rPr>
                <w:rFonts w:ascii="Tahoma" w:hAnsi="Tahoma" w:cs="Tahoma"/>
                <w:sz w:val="16"/>
                <w:szCs w:val="16"/>
              </w:rPr>
              <w:t xml:space="preserve"> </w:t>
            </w:r>
            <w:proofErr w:type="spellStart"/>
            <w:r>
              <w:rPr>
                <w:rFonts w:ascii="Tahoma" w:hAnsi="Tahoma" w:cs="Tahoma"/>
                <w:sz w:val="16"/>
                <w:szCs w:val="16"/>
              </w:rPr>
              <w:t>խիտ</w:t>
            </w:r>
            <w:proofErr w:type="spellEnd"/>
            <w:r>
              <w:rPr>
                <w:rFonts w:ascii="Tahoma" w:hAnsi="Tahoma" w:cs="Tahoma"/>
                <w:sz w:val="16"/>
                <w:szCs w:val="16"/>
              </w:rPr>
              <w:t xml:space="preserve"> </w:t>
            </w:r>
            <w:proofErr w:type="spellStart"/>
            <w:r>
              <w:rPr>
                <w:rFonts w:ascii="Tahoma" w:hAnsi="Tahoma" w:cs="Tahoma"/>
                <w:sz w:val="16"/>
                <w:szCs w:val="16"/>
              </w:rPr>
              <w:t>տաք</w:t>
            </w:r>
            <w:proofErr w:type="spellEnd"/>
            <w:r>
              <w:rPr>
                <w:rFonts w:ascii="Tahoma" w:hAnsi="Tahoma" w:cs="Tahoma"/>
                <w:sz w:val="16"/>
                <w:szCs w:val="16"/>
              </w:rPr>
              <w:t xml:space="preserve"> ա/բ h=5սմ </w:t>
            </w:r>
            <w:proofErr w:type="spellStart"/>
            <w:r>
              <w:rPr>
                <w:rFonts w:ascii="Tahoma" w:hAnsi="Tahoma" w:cs="Tahoma"/>
                <w:sz w:val="16"/>
                <w:szCs w:val="16"/>
              </w:rPr>
              <w:t>տիպ</w:t>
            </w:r>
            <w:proofErr w:type="spellEnd"/>
            <w:r>
              <w:rPr>
                <w:rFonts w:ascii="Tahoma" w:hAnsi="Tahoma" w:cs="Tahoma"/>
                <w:sz w:val="16"/>
                <w:szCs w:val="16"/>
              </w:rPr>
              <w:t xml:space="preserve"> "Б"</w:t>
            </w:r>
            <w:r>
              <w:rPr>
                <w:rFonts w:ascii="Tahoma" w:hAnsi="Tahoma" w:cs="Tahoma"/>
                <w:sz w:val="16"/>
                <w:szCs w:val="16"/>
              </w:rPr>
              <w:br/>
              <w:t>ԳՕՍՏ 9128-2013</w:t>
            </w:r>
          </w:p>
        </w:tc>
        <w:tc>
          <w:tcPr>
            <w:tcW w:w="574" w:type="dxa"/>
            <w:tcBorders>
              <w:top w:val="nil"/>
              <w:left w:val="nil"/>
              <w:bottom w:val="single" w:sz="4" w:space="0" w:color="auto"/>
              <w:right w:val="single" w:sz="4" w:space="0" w:color="auto"/>
            </w:tcBorders>
            <w:noWrap/>
            <w:vAlign w:val="center"/>
            <w:hideMark/>
          </w:tcPr>
          <w:p w14:paraId="2B1C6996" w14:textId="77777777" w:rsidR="0078769B" w:rsidRDefault="0078769B">
            <w:pPr>
              <w:rPr>
                <w:rFonts w:ascii="Tahoma" w:hAnsi="Tahoma" w:cs="Tahoma"/>
                <w:sz w:val="16"/>
                <w:szCs w:val="16"/>
              </w:rPr>
            </w:pPr>
            <w:r>
              <w:rPr>
                <w:rFonts w:ascii="Tahoma" w:hAnsi="Tahoma" w:cs="Tahoma"/>
                <w:sz w:val="16"/>
                <w:szCs w:val="16"/>
              </w:rPr>
              <w:t>մ</w:t>
            </w:r>
            <w:r>
              <w:rPr>
                <w:rFonts w:ascii="Tahoma" w:hAnsi="Tahoma" w:cs="Tahoma"/>
                <w:sz w:val="16"/>
                <w:szCs w:val="16"/>
                <w:vertAlign w:val="superscript"/>
              </w:rPr>
              <w:t>2</w:t>
            </w:r>
          </w:p>
        </w:tc>
        <w:tc>
          <w:tcPr>
            <w:tcW w:w="876" w:type="dxa"/>
            <w:tcBorders>
              <w:top w:val="nil"/>
              <w:left w:val="nil"/>
              <w:bottom w:val="single" w:sz="4" w:space="0" w:color="auto"/>
              <w:right w:val="single" w:sz="4" w:space="0" w:color="auto"/>
            </w:tcBorders>
            <w:noWrap/>
            <w:vAlign w:val="center"/>
            <w:hideMark/>
          </w:tcPr>
          <w:p w14:paraId="7C0B5909" w14:textId="77777777" w:rsidR="0078769B" w:rsidRDefault="0078769B">
            <w:pPr>
              <w:jc w:val="right"/>
              <w:rPr>
                <w:rFonts w:ascii="Tahoma" w:hAnsi="Tahoma" w:cs="Tahoma"/>
                <w:sz w:val="16"/>
                <w:szCs w:val="16"/>
              </w:rPr>
            </w:pPr>
            <w:r>
              <w:rPr>
                <w:rFonts w:ascii="Tahoma" w:hAnsi="Tahoma" w:cs="Tahoma"/>
                <w:sz w:val="16"/>
                <w:szCs w:val="16"/>
              </w:rPr>
              <w:t>9355.0</w:t>
            </w:r>
          </w:p>
        </w:tc>
        <w:tc>
          <w:tcPr>
            <w:tcW w:w="1110" w:type="dxa"/>
            <w:tcBorders>
              <w:top w:val="nil"/>
              <w:left w:val="nil"/>
              <w:bottom w:val="single" w:sz="4" w:space="0" w:color="auto"/>
              <w:right w:val="single" w:sz="4" w:space="0" w:color="auto"/>
            </w:tcBorders>
            <w:noWrap/>
            <w:vAlign w:val="center"/>
            <w:hideMark/>
          </w:tcPr>
          <w:p w14:paraId="5A639B4A" w14:textId="77777777" w:rsidR="0078769B" w:rsidRDefault="0078769B">
            <w:pPr>
              <w:jc w:val="right"/>
              <w:rPr>
                <w:rFonts w:ascii="Tahoma" w:hAnsi="Tahoma" w:cs="Tahoma"/>
                <w:sz w:val="16"/>
                <w:szCs w:val="16"/>
              </w:rPr>
            </w:pPr>
            <w:r>
              <w:rPr>
                <w:rFonts w:ascii="Tahoma" w:hAnsi="Tahoma" w:cs="Tahoma"/>
                <w:sz w:val="16"/>
                <w:szCs w:val="16"/>
              </w:rPr>
              <w:t>5.143</w:t>
            </w:r>
          </w:p>
        </w:tc>
        <w:tc>
          <w:tcPr>
            <w:tcW w:w="1304" w:type="dxa"/>
            <w:tcBorders>
              <w:top w:val="single" w:sz="4" w:space="0" w:color="auto"/>
              <w:left w:val="nil"/>
              <w:bottom w:val="nil"/>
              <w:right w:val="single" w:sz="4" w:space="0" w:color="auto"/>
            </w:tcBorders>
            <w:noWrap/>
            <w:vAlign w:val="center"/>
            <w:hideMark/>
          </w:tcPr>
          <w:p w14:paraId="3A494AD0" w14:textId="77777777" w:rsidR="0078769B" w:rsidRDefault="0078769B">
            <w:pPr>
              <w:jc w:val="right"/>
              <w:rPr>
                <w:rFonts w:ascii="Tahoma" w:hAnsi="Tahoma" w:cs="Tahoma"/>
                <w:sz w:val="16"/>
                <w:szCs w:val="16"/>
              </w:rPr>
            </w:pPr>
            <w:r>
              <w:rPr>
                <w:rFonts w:ascii="Tahoma" w:hAnsi="Tahoma" w:cs="Tahoma"/>
                <w:sz w:val="16"/>
                <w:szCs w:val="16"/>
              </w:rPr>
              <w:t>48112.765</w:t>
            </w:r>
          </w:p>
        </w:tc>
        <w:tc>
          <w:tcPr>
            <w:tcW w:w="222" w:type="dxa"/>
            <w:vAlign w:val="center"/>
            <w:hideMark/>
          </w:tcPr>
          <w:p w14:paraId="28C7DABE" w14:textId="77777777" w:rsidR="0078769B" w:rsidRDefault="0078769B">
            <w:pPr>
              <w:rPr>
                <w:sz w:val="20"/>
                <w:szCs w:val="20"/>
              </w:rPr>
            </w:pPr>
          </w:p>
        </w:tc>
      </w:tr>
      <w:tr w:rsidR="0078769B" w14:paraId="0AB27DA1" w14:textId="77777777" w:rsidTr="0078769B">
        <w:trPr>
          <w:trHeight w:val="405"/>
        </w:trPr>
        <w:tc>
          <w:tcPr>
            <w:tcW w:w="430" w:type="dxa"/>
            <w:tcBorders>
              <w:top w:val="nil"/>
              <w:left w:val="single" w:sz="4" w:space="0" w:color="auto"/>
              <w:bottom w:val="single" w:sz="4" w:space="0" w:color="auto"/>
              <w:right w:val="single" w:sz="4" w:space="0" w:color="auto"/>
            </w:tcBorders>
            <w:shd w:val="clear" w:color="000000" w:fill="F2F2F2"/>
            <w:noWrap/>
            <w:vAlign w:val="bottom"/>
            <w:hideMark/>
          </w:tcPr>
          <w:p w14:paraId="4CFD6039" w14:textId="77777777" w:rsidR="0078769B" w:rsidRDefault="0078769B">
            <w:pPr>
              <w:rPr>
                <w:rFonts w:ascii="Tahoma" w:hAnsi="Tahoma" w:cs="Tahoma"/>
                <w:sz w:val="20"/>
                <w:szCs w:val="20"/>
              </w:rPr>
            </w:pPr>
            <w:r>
              <w:rPr>
                <w:rFonts w:ascii="Tahoma" w:hAnsi="Tahoma" w:cs="Tahoma"/>
                <w:sz w:val="20"/>
                <w:szCs w:val="20"/>
              </w:rPr>
              <w:t> </w:t>
            </w:r>
          </w:p>
        </w:tc>
        <w:tc>
          <w:tcPr>
            <w:tcW w:w="6100" w:type="dxa"/>
            <w:tcBorders>
              <w:top w:val="nil"/>
              <w:left w:val="nil"/>
              <w:bottom w:val="single" w:sz="4" w:space="0" w:color="auto"/>
              <w:right w:val="single" w:sz="4" w:space="0" w:color="auto"/>
            </w:tcBorders>
            <w:shd w:val="clear" w:color="000000" w:fill="F2F2F2"/>
            <w:noWrap/>
            <w:vAlign w:val="center"/>
            <w:hideMark/>
          </w:tcPr>
          <w:p w14:paraId="2F614658" w14:textId="77777777" w:rsidR="0078769B" w:rsidRDefault="0078769B">
            <w:pPr>
              <w:rPr>
                <w:rFonts w:ascii="Tahoma" w:hAnsi="Tahoma" w:cs="Tahoma"/>
                <w:b/>
                <w:bCs/>
                <w:i/>
                <w:iCs/>
                <w:sz w:val="20"/>
                <w:szCs w:val="20"/>
              </w:rPr>
            </w:pPr>
            <w:proofErr w:type="spellStart"/>
            <w:r>
              <w:rPr>
                <w:rFonts w:ascii="Tahoma" w:hAnsi="Tahoma" w:cs="Tahoma"/>
                <w:b/>
                <w:bCs/>
                <w:i/>
                <w:iCs/>
                <w:sz w:val="20"/>
                <w:szCs w:val="20"/>
              </w:rPr>
              <w:t>Ընդամենը</w:t>
            </w:r>
            <w:proofErr w:type="spellEnd"/>
          </w:p>
        </w:tc>
        <w:tc>
          <w:tcPr>
            <w:tcW w:w="574" w:type="dxa"/>
            <w:tcBorders>
              <w:top w:val="nil"/>
              <w:left w:val="nil"/>
              <w:bottom w:val="single" w:sz="4" w:space="0" w:color="auto"/>
              <w:right w:val="single" w:sz="4" w:space="0" w:color="auto"/>
            </w:tcBorders>
            <w:shd w:val="clear" w:color="000000" w:fill="F2F2F2"/>
            <w:noWrap/>
            <w:vAlign w:val="bottom"/>
            <w:hideMark/>
          </w:tcPr>
          <w:p w14:paraId="41D47D6D" w14:textId="77777777" w:rsidR="0078769B" w:rsidRDefault="0078769B">
            <w:pPr>
              <w:rPr>
                <w:rFonts w:ascii="Tahoma" w:hAnsi="Tahoma" w:cs="Tahoma"/>
                <w:sz w:val="20"/>
                <w:szCs w:val="20"/>
              </w:rPr>
            </w:pPr>
            <w:r>
              <w:rPr>
                <w:rFonts w:ascii="Tahoma" w:hAnsi="Tahoma" w:cs="Tahoma"/>
                <w:sz w:val="20"/>
                <w:szCs w:val="20"/>
              </w:rPr>
              <w:t> </w:t>
            </w:r>
          </w:p>
        </w:tc>
        <w:tc>
          <w:tcPr>
            <w:tcW w:w="876" w:type="dxa"/>
            <w:tcBorders>
              <w:top w:val="nil"/>
              <w:left w:val="nil"/>
              <w:bottom w:val="single" w:sz="4" w:space="0" w:color="auto"/>
              <w:right w:val="single" w:sz="4" w:space="0" w:color="auto"/>
            </w:tcBorders>
            <w:shd w:val="clear" w:color="000000" w:fill="F2F2F2"/>
            <w:noWrap/>
            <w:vAlign w:val="bottom"/>
            <w:hideMark/>
          </w:tcPr>
          <w:p w14:paraId="0FDCA82D" w14:textId="77777777" w:rsidR="0078769B" w:rsidRDefault="0078769B">
            <w:pPr>
              <w:rPr>
                <w:rFonts w:ascii="Tahoma" w:hAnsi="Tahoma" w:cs="Tahoma"/>
                <w:sz w:val="20"/>
                <w:szCs w:val="20"/>
              </w:rPr>
            </w:pPr>
            <w:r>
              <w:rPr>
                <w:rFonts w:ascii="Tahoma" w:hAnsi="Tahoma" w:cs="Tahoma"/>
                <w:sz w:val="20"/>
                <w:szCs w:val="20"/>
              </w:rPr>
              <w:t> </w:t>
            </w:r>
          </w:p>
        </w:tc>
        <w:tc>
          <w:tcPr>
            <w:tcW w:w="1110" w:type="dxa"/>
            <w:tcBorders>
              <w:top w:val="nil"/>
              <w:left w:val="nil"/>
              <w:bottom w:val="single" w:sz="4" w:space="0" w:color="auto"/>
              <w:right w:val="single" w:sz="4" w:space="0" w:color="auto"/>
            </w:tcBorders>
            <w:shd w:val="clear" w:color="000000" w:fill="F2F2F2"/>
            <w:noWrap/>
            <w:vAlign w:val="bottom"/>
            <w:hideMark/>
          </w:tcPr>
          <w:p w14:paraId="1F2C7734" w14:textId="77777777" w:rsidR="0078769B" w:rsidRDefault="0078769B">
            <w:pPr>
              <w:rPr>
                <w:rFonts w:ascii="Tahoma" w:hAnsi="Tahoma" w:cs="Tahoma"/>
                <w:sz w:val="20"/>
                <w:szCs w:val="20"/>
              </w:rPr>
            </w:pPr>
            <w:r>
              <w:rPr>
                <w:rFonts w:ascii="Tahoma" w:hAnsi="Tahoma" w:cs="Tahoma"/>
                <w:sz w:val="20"/>
                <w:szCs w:val="20"/>
              </w:rPr>
              <w:t> </w:t>
            </w:r>
          </w:p>
        </w:tc>
        <w:tc>
          <w:tcPr>
            <w:tcW w:w="1304" w:type="dxa"/>
            <w:tcBorders>
              <w:top w:val="single" w:sz="4" w:space="0" w:color="auto"/>
              <w:left w:val="nil"/>
              <w:bottom w:val="single" w:sz="4" w:space="0" w:color="auto"/>
              <w:right w:val="single" w:sz="4" w:space="0" w:color="auto"/>
            </w:tcBorders>
            <w:shd w:val="clear" w:color="000000" w:fill="F2F2F2"/>
            <w:noWrap/>
            <w:vAlign w:val="center"/>
            <w:hideMark/>
          </w:tcPr>
          <w:p w14:paraId="07E5C9DB" w14:textId="77777777" w:rsidR="0078769B" w:rsidRDefault="0078769B">
            <w:pPr>
              <w:jc w:val="right"/>
              <w:rPr>
                <w:rFonts w:ascii="Tahoma" w:hAnsi="Tahoma" w:cs="Tahoma"/>
                <w:b/>
                <w:bCs/>
                <w:sz w:val="18"/>
                <w:szCs w:val="18"/>
              </w:rPr>
            </w:pPr>
            <w:r>
              <w:rPr>
                <w:rFonts w:ascii="Tahoma" w:hAnsi="Tahoma" w:cs="Tahoma"/>
                <w:b/>
                <w:bCs/>
                <w:sz w:val="18"/>
                <w:szCs w:val="18"/>
              </w:rPr>
              <w:t>170893.840</w:t>
            </w:r>
          </w:p>
        </w:tc>
        <w:tc>
          <w:tcPr>
            <w:tcW w:w="222" w:type="dxa"/>
            <w:vAlign w:val="center"/>
            <w:hideMark/>
          </w:tcPr>
          <w:p w14:paraId="157D805F" w14:textId="77777777" w:rsidR="0078769B" w:rsidRDefault="0078769B">
            <w:pPr>
              <w:rPr>
                <w:sz w:val="20"/>
                <w:szCs w:val="20"/>
              </w:rPr>
            </w:pPr>
          </w:p>
        </w:tc>
      </w:tr>
      <w:tr w:rsidR="0078769B" w14:paraId="69BFED0E"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7C8A370B" w14:textId="77777777" w:rsidR="0078769B" w:rsidRDefault="0078769B">
            <w:pPr>
              <w:rPr>
                <w:rFonts w:ascii="Tahoma" w:hAnsi="Tahoma" w:cs="Tahoma"/>
                <w:sz w:val="16"/>
                <w:szCs w:val="16"/>
              </w:rPr>
            </w:pPr>
            <w:r>
              <w:rPr>
                <w:rFonts w:ascii="Tahoma" w:hAnsi="Tahoma" w:cs="Tahoma"/>
                <w:sz w:val="16"/>
                <w:szCs w:val="16"/>
              </w:rPr>
              <w:t> </w:t>
            </w:r>
          </w:p>
        </w:tc>
        <w:tc>
          <w:tcPr>
            <w:tcW w:w="6100" w:type="dxa"/>
            <w:tcBorders>
              <w:top w:val="nil"/>
              <w:left w:val="nil"/>
              <w:bottom w:val="single" w:sz="4" w:space="0" w:color="auto"/>
              <w:right w:val="single" w:sz="4" w:space="0" w:color="auto"/>
            </w:tcBorders>
            <w:vAlign w:val="center"/>
            <w:hideMark/>
          </w:tcPr>
          <w:p w14:paraId="5D6E8B9E" w14:textId="77777777" w:rsidR="0078769B" w:rsidRDefault="0078769B">
            <w:pPr>
              <w:rPr>
                <w:rFonts w:ascii="Tahoma" w:hAnsi="Tahoma" w:cs="Tahoma"/>
                <w:b/>
                <w:bCs/>
                <w:sz w:val="16"/>
                <w:szCs w:val="16"/>
                <w:u w:val="single"/>
              </w:rPr>
            </w:pPr>
            <w:proofErr w:type="spellStart"/>
            <w:r>
              <w:rPr>
                <w:rFonts w:ascii="Tahoma" w:hAnsi="Tahoma" w:cs="Tahoma"/>
                <w:b/>
                <w:bCs/>
                <w:sz w:val="16"/>
                <w:szCs w:val="16"/>
                <w:u w:val="single"/>
              </w:rPr>
              <w:t>Դիտահորերի</w:t>
            </w:r>
            <w:proofErr w:type="spellEnd"/>
            <w:r>
              <w:rPr>
                <w:rFonts w:ascii="Tahoma" w:hAnsi="Tahoma" w:cs="Tahoma"/>
                <w:b/>
                <w:bCs/>
                <w:sz w:val="16"/>
                <w:szCs w:val="16"/>
                <w:u w:val="single"/>
              </w:rPr>
              <w:t xml:space="preserve"> </w:t>
            </w:r>
            <w:proofErr w:type="spellStart"/>
            <w:r>
              <w:rPr>
                <w:rFonts w:ascii="Tahoma" w:hAnsi="Tahoma" w:cs="Tahoma"/>
                <w:b/>
                <w:bCs/>
                <w:sz w:val="16"/>
                <w:szCs w:val="16"/>
                <w:u w:val="single"/>
              </w:rPr>
              <w:t>նորոգում</w:t>
            </w:r>
            <w:proofErr w:type="spellEnd"/>
          </w:p>
        </w:tc>
        <w:tc>
          <w:tcPr>
            <w:tcW w:w="574" w:type="dxa"/>
            <w:tcBorders>
              <w:top w:val="nil"/>
              <w:left w:val="nil"/>
              <w:bottom w:val="single" w:sz="4" w:space="0" w:color="auto"/>
              <w:right w:val="single" w:sz="4" w:space="0" w:color="auto"/>
            </w:tcBorders>
            <w:noWrap/>
            <w:vAlign w:val="center"/>
            <w:hideMark/>
          </w:tcPr>
          <w:p w14:paraId="74EF1884" w14:textId="77777777" w:rsidR="0078769B" w:rsidRDefault="0078769B">
            <w:pPr>
              <w:rPr>
                <w:rFonts w:ascii="Tahoma" w:hAnsi="Tahoma" w:cs="Tahoma"/>
                <w:sz w:val="16"/>
                <w:szCs w:val="16"/>
              </w:rPr>
            </w:pPr>
            <w:r>
              <w:rPr>
                <w:rFonts w:ascii="Tahoma" w:hAnsi="Tahoma" w:cs="Tahoma"/>
                <w:sz w:val="16"/>
                <w:szCs w:val="16"/>
              </w:rPr>
              <w:t> </w:t>
            </w:r>
          </w:p>
        </w:tc>
        <w:tc>
          <w:tcPr>
            <w:tcW w:w="876" w:type="dxa"/>
            <w:tcBorders>
              <w:top w:val="nil"/>
              <w:left w:val="nil"/>
              <w:bottom w:val="single" w:sz="4" w:space="0" w:color="auto"/>
              <w:right w:val="single" w:sz="4" w:space="0" w:color="auto"/>
            </w:tcBorders>
            <w:noWrap/>
            <w:vAlign w:val="center"/>
            <w:hideMark/>
          </w:tcPr>
          <w:p w14:paraId="138C8448" w14:textId="77777777" w:rsidR="0078769B" w:rsidRDefault="0078769B">
            <w:pPr>
              <w:rPr>
                <w:rFonts w:ascii="Tahoma" w:hAnsi="Tahoma" w:cs="Tahoma"/>
                <w:sz w:val="16"/>
                <w:szCs w:val="16"/>
              </w:rPr>
            </w:pPr>
            <w:r>
              <w:rPr>
                <w:rFonts w:ascii="Tahoma" w:hAnsi="Tahoma" w:cs="Tahoma"/>
                <w:sz w:val="16"/>
                <w:szCs w:val="16"/>
              </w:rPr>
              <w:t> </w:t>
            </w:r>
          </w:p>
        </w:tc>
        <w:tc>
          <w:tcPr>
            <w:tcW w:w="1110" w:type="dxa"/>
            <w:tcBorders>
              <w:top w:val="nil"/>
              <w:left w:val="nil"/>
              <w:bottom w:val="single" w:sz="4" w:space="0" w:color="auto"/>
              <w:right w:val="single" w:sz="4" w:space="0" w:color="auto"/>
            </w:tcBorders>
            <w:noWrap/>
            <w:vAlign w:val="center"/>
            <w:hideMark/>
          </w:tcPr>
          <w:p w14:paraId="10BB693E" w14:textId="77777777" w:rsidR="0078769B" w:rsidRDefault="0078769B">
            <w:pPr>
              <w:rPr>
                <w:rFonts w:ascii="Tahoma" w:hAnsi="Tahoma" w:cs="Tahoma"/>
                <w:sz w:val="16"/>
                <w:szCs w:val="16"/>
              </w:rPr>
            </w:pPr>
            <w:r>
              <w:rPr>
                <w:rFonts w:ascii="Tahoma" w:hAnsi="Tahoma" w:cs="Tahoma"/>
                <w:sz w:val="16"/>
                <w:szCs w:val="16"/>
              </w:rPr>
              <w:t> </w:t>
            </w:r>
          </w:p>
        </w:tc>
        <w:tc>
          <w:tcPr>
            <w:tcW w:w="1304" w:type="dxa"/>
            <w:tcBorders>
              <w:top w:val="nil"/>
              <w:left w:val="nil"/>
              <w:bottom w:val="nil"/>
              <w:right w:val="single" w:sz="4" w:space="0" w:color="auto"/>
            </w:tcBorders>
            <w:noWrap/>
            <w:vAlign w:val="center"/>
            <w:hideMark/>
          </w:tcPr>
          <w:p w14:paraId="00C13403" w14:textId="77777777" w:rsidR="0078769B" w:rsidRDefault="0078769B">
            <w:pPr>
              <w:rPr>
                <w:rFonts w:ascii="Tahoma" w:hAnsi="Tahoma" w:cs="Tahoma"/>
                <w:sz w:val="16"/>
                <w:szCs w:val="16"/>
              </w:rPr>
            </w:pPr>
            <w:r>
              <w:rPr>
                <w:rFonts w:ascii="Tahoma" w:hAnsi="Tahoma" w:cs="Tahoma"/>
                <w:sz w:val="16"/>
                <w:szCs w:val="16"/>
              </w:rPr>
              <w:t> </w:t>
            </w:r>
          </w:p>
        </w:tc>
        <w:tc>
          <w:tcPr>
            <w:tcW w:w="222" w:type="dxa"/>
            <w:vAlign w:val="center"/>
            <w:hideMark/>
          </w:tcPr>
          <w:p w14:paraId="0EF50B51" w14:textId="77777777" w:rsidR="0078769B" w:rsidRDefault="0078769B">
            <w:pPr>
              <w:rPr>
                <w:sz w:val="20"/>
                <w:szCs w:val="20"/>
              </w:rPr>
            </w:pPr>
          </w:p>
        </w:tc>
      </w:tr>
      <w:tr w:rsidR="0078769B" w14:paraId="29A5CE9D"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02F61422" w14:textId="77777777" w:rsidR="0078769B" w:rsidRDefault="0078769B">
            <w:pPr>
              <w:jc w:val="right"/>
              <w:rPr>
                <w:rFonts w:ascii="Tahoma" w:hAnsi="Tahoma" w:cs="Tahoma"/>
                <w:sz w:val="16"/>
                <w:szCs w:val="16"/>
              </w:rPr>
            </w:pPr>
            <w:r>
              <w:rPr>
                <w:rFonts w:ascii="Tahoma" w:hAnsi="Tahoma" w:cs="Tahoma"/>
                <w:sz w:val="16"/>
                <w:szCs w:val="16"/>
              </w:rPr>
              <w:t>1</w:t>
            </w:r>
          </w:p>
        </w:tc>
        <w:tc>
          <w:tcPr>
            <w:tcW w:w="6100" w:type="dxa"/>
            <w:tcBorders>
              <w:top w:val="nil"/>
              <w:left w:val="nil"/>
              <w:bottom w:val="single" w:sz="4" w:space="0" w:color="auto"/>
              <w:right w:val="single" w:sz="4" w:space="0" w:color="auto"/>
            </w:tcBorders>
            <w:vAlign w:val="center"/>
            <w:hideMark/>
          </w:tcPr>
          <w:p w14:paraId="356F16A6" w14:textId="77777777" w:rsidR="0078769B" w:rsidRDefault="0078769B">
            <w:pPr>
              <w:rPr>
                <w:rFonts w:ascii="Tahoma" w:hAnsi="Tahoma" w:cs="Tahoma"/>
                <w:sz w:val="16"/>
                <w:szCs w:val="16"/>
              </w:rPr>
            </w:pPr>
            <w:proofErr w:type="spellStart"/>
            <w:r>
              <w:rPr>
                <w:rFonts w:ascii="Tahoma" w:hAnsi="Tahoma" w:cs="Tahoma"/>
                <w:sz w:val="16"/>
                <w:szCs w:val="16"/>
              </w:rPr>
              <w:t>Գոյություն</w:t>
            </w:r>
            <w:proofErr w:type="spellEnd"/>
            <w:r>
              <w:rPr>
                <w:rFonts w:ascii="Tahoma" w:hAnsi="Tahoma" w:cs="Tahoma"/>
                <w:sz w:val="16"/>
                <w:szCs w:val="16"/>
              </w:rPr>
              <w:t xml:space="preserve"> </w:t>
            </w:r>
            <w:proofErr w:type="spellStart"/>
            <w:r>
              <w:rPr>
                <w:rFonts w:ascii="Tahoma" w:hAnsi="Tahoma" w:cs="Tahoma"/>
                <w:sz w:val="16"/>
                <w:szCs w:val="16"/>
              </w:rPr>
              <w:t>ունեցող</w:t>
            </w:r>
            <w:proofErr w:type="spellEnd"/>
            <w:r>
              <w:rPr>
                <w:rFonts w:ascii="Tahoma" w:hAnsi="Tahoma" w:cs="Tahoma"/>
                <w:sz w:val="16"/>
                <w:szCs w:val="16"/>
              </w:rPr>
              <w:t xml:space="preserve"> </w:t>
            </w:r>
            <w:proofErr w:type="spellStart"/>
            <w:r>
              <w:rPr>
                <w:rFonts w:ascii="Tahoma" w:hAnsi="Tahoma" w:cs="Tahoma"/>
                <w:sz w:val="16"/>
                <w:szCs w:val="16"/>
              </w:rPr>
              <w:t>դիտահորերի</w:t>
            </w:r>
            <w:proofErr w:type="spellEnd"/>
            <w:r>
              <w:rPr>
                <w:rFonts w:ascii="Tahoma" w:hAnsi="Tahoma" w:cs="Tahoma"/>
                <w:sz w:val="16"/>
                <w:szCs w:val="16"/>
              </w:rPr>
              <w:t xml:space="preserve"> </w:t>
            </w:r>
            <w:proofErr w:type="spellStart"/>
            <w:r>
              <w:rPr>
                <w:rFonts w:ascii="Tahoma" w:hAnsi="Tahoma" w:cs="Tahoma"/>
                <w:sz w:val="16"/>
                <w:szCs w:val="16"/>
              </w:rPr>
              <w:t>սալերի</w:t>
            </w:r>
            <w:proofErr w:type="spellEnd"/>
            <w:r>
              <w:rPr>
                <w:rFonts w:ascii="Tahoma" w:hAnsi="Tahoma" w:cs="Tahoma"/>
                <w:sz w:val="16"/>
                <w:szCs w:val="16"/>
              </w:rPr>
              <w:t xml:space="preserve"> </w:t>
            </w:r>
            <w:proofErr w:type="spellStart"/>
            <w:r>
              <w:rPr>
                <w:rFonts w:ascii="Tahoma" w:hAnsi="Tahoma" w:cs="Tahoma"/>
                <w:sz w:val="16"/>
                <w:szCs w:val="16"/>
              </w:rPr>
              <w:t>ապամոնտաժում</w:t>
            </w:r>
            <w:proofErr w:type="spellEnd"/>
            <w:r>
              <w:rPr>
                <w:rFonts w:ascii="Tahoma" w:hAnsi="Tahoma" w:cs="Tahoma"/>
                <w:sz w:val="16"/>
                <w:szCs w:val="16"/>
              </w:rPr>
              <w:t xml:space="preserve"> </w:t>
            </w:r>
            <w:proofErr w:type="spellStart"/>
            <w:r>
              <w:rPr>
                <w:rFonts w:ascii="Tahoma" w:hAnsi="Tahoma" w:cs="Tahoma"/>
                <w:sz w:val="16"/>
                <w:szCs w:val="16"/>
              </w:rPr>
              <w:t>բարձում</w:t>
            </w:r>
            <w:proofErr w:type="spellEnd"/>
            <w:r>
              <w:rPr>
                <w:rFonts w:ascii="Tahoma" w:hAnsi="Tahoma" w:cs="Tahoma"/>
                <w:sz w:val="16"/>
                <w:szCs w:val="16"/>
              </w:rPr>
              <w:t xml:space="preserve"> ա/</w:t>
            </w:r>
            <w:proofErr w:type="spellStart"/>
            <w:r>
              <w:rPr>
                <w:rFonts w:ascii="Tahoma" w:hAnsi="Tahoma" w:cs="Tahoma"/>
                <w:sz w:val="16"/>
                <w:szCs w:val="16"/>
              </w:rPr>
              <w:t>ինքնաթափերի</w:t>
            </w:r>
            <w:proofErr w:type="spellEnd"/>
            <w:r>
              <w:rPr>
                <w:rFonts w:ascii="Tahoma" w:hAnsi="Tahoma" w:cs="Tahoma"/>
                <w:sz w:val="16"/>
                <w:szCs w:val="16"/>
              </w:rPr>
              <w:t xml:space="preserve"> </w:t>
            </w:r>
            <w:proofErr w:type="spellStart"/>
            <w:r>
              <w:rPr>
                <w:rFonts w:ascii="Tahoma" w:hAnsi="Tahoma" w:cs="Tahoma"/>
                <w:sz w:val="16"/>
                <w:szCs w:val="16"/>
              </w:rPr>
              <w:t>վրա</w:t>
            </w:r>
            <w:proofErr w:type="spellEnd"/>
          </w:p>
        </w:tc>
        <w:tc>
          <w:tcPr>
            <w:tcW w:w="574" w:type="dxa"/>
            <w:tcBorders>
              <w:top w:val="nil"/>
              <w:left w:val="nil"/>
              <w:bottom w:val="single" w:sz="4" w:space="0" w:color="auto"/>
              <w:right w:val="single" w:sz="4" w:space="0" w:color="auto"/>
            </w:tcBorders>
            <w:noWrap/>
            <w:vAlign w:val="center"/>
            <w:hideMark/>
          </w:tcPr>
          <w:p w14:paraId="01C49DED" w14:textId="77777777" w:rsidR="0078769B" w:rsidRDefault="0078769B">
            <w:pPr>
              <w:rPr>
                <w:rFonts w:ascii="Tahoma" w:hAnsi="Tahoma" w:cs="Tahoma"/>
                <w:sz w:val="16"/>
                <w:szCs w:val="16"/>
              </w:rPr>
            </w:pPr>
            <w:proofErr w:type="spellStart"/>
            <w:r>
              <w:rPr>
                <w:rFonts w:ascii="Tahoma" w:hAnsi="Tahoma" w:cs="Tahoma"/>
                <w:sz w:val="16"/>
                <w:szCs w:val="16"/>
              </w:rPr>
              <w:t>հատ</w:t>
            </w:r>
            <w:proofErr w:type="spellEnd"/>
          </w:p>
        </w:tc>
        <w:tc>
          <w:tcPr>
            <w:tcW w:w="876" w:type="dxa"/>
            <w:tcBorders>
              <w:top w:val="nil"/>
              <w:left w:val="nil"/>
              <w:bottom w:val="single" w:sz="4" w:space="0" w:color="auto"/>
              <w:right w:val="single" w:sz="4" w:space="0" w:color="auto"/>
            </w:tcBorders>
            <w:noWrap/>
            <w:vAlign w:val="center"/>
            <w:hideMark/>
          </w:tcPr>
          <w:p w14:paraId="6EEB3961" w14:textId="77777777" w:rsidR="0078769B" w:rsidRDefault="0078769B">
            <w:pPr>
              <w:jc w:val="right"/>
              <w:rPr>
                <w:rFonts w:ascii="Tahoma" w:hAnsi="Tahoma" w:cs="Tahoma"/>
                <w:sz w:val="16"/>
                <w:szCs w:val="16"/>
              </w:rPr>
            </w:pPr>
            <w:r>
              <w:rPr>
                <w:rFonts w:ascii="Tahoma" w:hAnsi="Tahoma" w:cs="Tahoma"/>
                <w:sz w:val="16"/>
                <w:szCs w:val="16"/>
              </w:rPr>
              <w:t>26</w:t>
            </w:r>
          </w:p>
        </w:tc>
        <w:tc>
          <w:tcPr>
            <w:tcW w:w="1110" w:type="dxa"/>
            <w:tcBorders>
              <w:top w:val="nil"/>
              <w:left w:val="nil"/>
              <w:bottom w:val="single" w:sz="4" w:space="0" w:color="auto"/>
              <w:right w:val="single" w:sz="4" w:space="0" w:color="auto"/>
            </w:tcBorders>
            <w:noWrap/>
            <w:vAlign w:val="center"/>
            <w:hideMark/>
          </w:tcPr>
          <w:p w14:paraId="5105257E" w14:textId="77777777" w:rsidR="0078769B" w:rsidRDefault="0078769B">
            <w:pPr>
              <w:jc w:val="right"/>
              <w:rPr>
                <w:rFonts w:ascii="Tahoma" w:hAnsi="Tahoma" w:cs="Tahoma"/>
                <w:sz w:val="16"/>
                <w:szCs w:val="16"/>
              </w:rPr>
            </w:pPr>
            <w:r>
              <w:rPr>
                <w:rFonts w:ascii="Tahoma" w:hAnsi="Tahoma" w:cs="Tahoma"/>
                <w:sz w:val="16"/>
                <w:szCs w:val="16"/>
              </w:rPr>
              <w:t>1.699</w:t>
            </w:r>
          </w:p>
        </w:tc>
        <w:tc>
          <w:tcPr>
            <w:tcW w:w="1304" w:type="dxa"/>
            <w:tcBorders>
              <w:top w:val="single" w:sz="4" w:space="0" w:color="auto"/>
              <w:left w:val="nil"/>
              <w:bottom w:val="nil"/>
              <w:right w:val="single" w:sz="4" w:space="0" w:color="auto"/>
            </w:tcBorders>
            <w:noWrap/>
            <w:vAlign w:val="center"/>
            <w:hideMark/>
          </w:tcPr>
          <w:p w14:paraId="4D7C28DE" w14:textId="77777777" w:rsidR="0078769B" w:rsidRDefault="0078769B">
            <w:pPr>
              <w:jc w:val="right"/>
              <w:rPr>
                <w:rFonts w:ascii="Tahoma" w:hAnsi="Tahoma" w:cs="Tahoma"/>
                <w:sz w:val="16"/>
                <w:szCs w:val="16"/>
              </w:rPr>
            </w:pPr>
            <w:r>
              <w:rPr>
                <w:rFonts w:ascii="Tahoma" w:hAnsi="Tahoma" w:cs="Tahoma"/>
                <w:sz w:val="16"/>
                <w:szCs w:val="16"/>
              </w:rPr>
              <w:t>44.174</w:t>
            </w:r>
          </w:p>
        </w:tc>
        <w:tc>
          <w:tcPr>
            <w:tcW w:w="222" w:type="dxa"/>
            <w:vAlign w:val="center"/>
            <w:hideMark/>
          </w:tcPr>
          <w:p w14:paraId="2F389B2D" w14:textId="77777777" w:rsidR="0078769B" w:rsidRDefault="0078769B">
            <w:pPr>
              <w:rPr>
                <w:sz w:val="20"/>
                <w:szCs w:val="20"/>
              </w:rPr>
            </w:pPr>
          </w:p>
        </w:tc>
      </w:tr>
      <w:tr w:rsidR="0078769B" w14:paraId="131B3BED"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58F41887" w14:textId="77777777" w:rsidR="0078769B" w:rsidRDefault="0078769B">
            <w:pPr>
              <w:jc w:val="right"/>
              <w:rPr>
                <w:rFonts w:ascii="Tahoma" w:hAnsi="Tahoma" w:cs="Tahoma"/>
                <w:sz w:val="16"/>
                <w:szCs w:val="16"/>
              </w:rPr>
            </w:pPr>
            <w:r>
              <w:rPr>
                <w:rFonts w:ascii="Tahoma" w:hAnsi="Tahoma" w:cs="Tahoma"/>
                <w:sz w:val="16"/>
                <w:szCs w:val="16"/>
              </w:rPr>
              <w:t>2</w:t>
            </w:r>
          </w:p>
        </w:tc>
        <w:tc>
          <w:tcPr>
            <w:tcW w:w="6100" w:type="dxa"/>
            <w:tcBorders>
              <w:top w:val="nil"/>
              <w:left w:val="nil"/>
              <w:bottom w:val="single" w:sz="4" w:space="0" w:color="auto"/>
              <w:right w:val="single" w:sz="4" w:space="0" w:color="auto"/>
            </w:tcBorders>
            <w:vAlign w:val="center"/>
            <w:hideMark/>
          </w:tcPr>
          <w:p w14:paraId="275DD56D" w14:textId="77777777" w:rsidR="0078769B" w:rsidRDefault="0078769B">
            <w:pPr>
              <w:rPr>
                <w:rFonts w:ascii="Tahoma" w:hAnsi="Tahoma" w:cs="Tahoma"/>
                <w:sz w:val="16"/>
                <w:szCs w:val="16"/>
              </w:rPr>
            </w:pPr>
            <w:proofErr w:type="spellStart"/>
            <w:r>
              <w:rPr>
                <w:rFonts w:ascii="Tahoma" w:hAnsi="Tahoma" w:cs="Tahoma"/>
                <w:sz w:val="16"/>
                <w:szCs w:val="16"/>
              </w:rPr>
              <w:t>Սալերի</w:t>
            </w:r>
            <w:proofErr w:type="spellEnd"/>
            <w:r>
              <w:rPr>
                <w:rFonts w:ascii="Tahoma" w:hAnsi="Tahoma" w:cs="Tahoma"/>
                <w:sz w:val="16"/>
                <w:szCs w:val="16"/>
              </w:rPr>
              <w:t xml:space="preserve"> </w:t>
            </w:r>
            <w:proofErr w:type="spellStart"/>
            <w:r>
              <w:rPr>
                <w:rFonts w:ascii="Tahoma" w:hAnsi="Tahoma" w:cs="Tahoma"/>
                <w:sz w:val="16"/>
                <w:szCs w:val="16"/>
              </w:rPr>
              <w:t>տեղափոխում</w:t>
            </w:r>
            <w:proofErr w:type="spellEnd"/>
            <w:r>
              <w:rPr>
                <w:rFonts w:ascii="Tahoma" w:hAnsi="Tahoma" w:cs="Tahoma"/>
                <w:sz w:val="16"/>
                <w:szCs w:val="16"/>
              </w:rPr>
              <w:t xml:space="preserve"> </w:t>
            </w:r>
            <w:proofErr w:type="spellStart"/>
            <w:r>
              <w:rPr>
                <w:rFonts w:ascii="Tahoma" w:hAnsi="Tahoma" w:cs="Tahoma"/>
                <w:sz w:val="16"/>
                <w:szCs w:val="16"/>
              </w:rPr>
              <w:t>աղբավայր</w:t>
            </w:r>
            <w:proofErr w:type="spellEnd"/>
            <w:r>
              <w:rPr>
                <w:rFonts w:ascii="Tahoma" w:hAnsi="Tahoma" w:cs="Tahoma"/>
                <w:sz w:val="16"/>
                <w:szCs w:val="16"/>
              </w:rPr>
              <w:t xml:space="preserve"> </w:t>
            </w:r>
            <w:r>
              <w:rPr>
                <w:rFonts w:ascii="Tahoma" w:hAnsi="Tahoma" w:cs="Tahoma"/>
                <w:sz w:val="16"/>
                <w:szCs w:val="16"/>
              </w:rPr>
              <w:br/>
              <w:t xml:space="preserve">13 </w:t>
            </w:r>
            <w:proofErr w:type="spellStart"/>
            <w:r>
              <w:rPr>
                <w:rFonts w:ascii="Tahoma" w:hAnsi="Tahoma" w:cs="Tahoma"/>
                <w:sz w:val="16"/>
                <w:szCs w:val="16"/>
              </w:rPr>
              <w:t>կմ</w:t>
            </w:r>
            <w:proofErr w:type="spellEnd"/>
            <w:r>
              <w:rPr>
                <w:rFonts w:ascii="Tahoma" w:hAnsi="Tahoma" w:cs="Tahoma"/>
                <w:sz w:val="16"/>
                <w:szCs w:val="16"/>
              </w:rPr>
              <w:t xml:space="preserve"> </w:t>
            </w:r>
            <w:proofErr w:type="spellStart"/>
            <w:r>
              <w:rPr>
                <w:rFonts w:ascii="Tahoma" w:hAnsi="Tahoma" w:cs="Tahoma"/>
                <w:sz w:val="16"/>
                <w:szCs w:val="16"/>
              </w:rPr>
              <w:t>հեռ</w:t>
            </w:r>
            <w:proofErr w:type="spellEnd"/>
            <w:r>
              <w:rPr>
                <w:rFonts w:ascii="Tahoma" w:hAnsi="Tahoma" w:cs="Tahoma"/>
                <w:sz w:val="16"/>
                <w:szCs w:val="16"/>
              </w:rPr>
              <w:t xml:space="preserve">․ </w:t>
            </w:r>
            <w:proofErr w:type="spellStart"/>
            <w:r>
              <w:rPr>
                <w:rFonts w:ascii="Tahoma" w:hAnsi="Tahoma" w:cs="Tahoma"/>
                <w:sz w:val="16"/>
                <w:szCs w:val="16"/>
              </w:rPr>
              <w:t>վրա</w:t>
            </w:r>
            <w:proofErr w:type="spellEnd"/>
          </w:p>
        </w:tc>
        <w:tc>
          <w:tcPr>
            <w:tcW w:w="574" w:type="dxa"/>
            <w:tcBorders>
              <w:top w:val="nil"/>
              <w:left w:val="nil"/>
              <w:bottom w:val="single" w:sz="4" w:space="0" w:color="auto"/>
              <w:right w:val="single" w:sz="4" w:space="0" w:color="auto"/>
            </w:tcBorders>
            <w:noWrap/>
            <w:vAlign w:val="center"/>
            <w:hideMark/>
          </w:tcPr>
          <w:p w14:paraId="55D17D07" w14:textId="77777777" w:rsidR="0078769B" w:rsidRDefault="0078769B">
            <w:pPr>
              <w:rPr>
                <w:rFonts w:ascii="Tahoma" w:hAnsi="Tahoma" w:cs="Tahoma"/>
                <w:sz w:val="16"/>
                <w:szCs w:val="16"/>
              </w:rPr>
            </w:pPr>
            <w:r>
              <w:rPr>
                <w:rFonts w:ascii="Tahoma" w:hAnsi="Tahoma" w:cs="Tahoma"/>
                <w:sz w:val="16"/>
                <w:szCs w:val="16"/>
              </w:rPr>
              <w:t>տ</w:t>
            </w:r>
          </w:p>
        </w:tc>
        <w:tc>
          <w:tcPr>
            <w:tcW w:w="876" w:type="dxa"/>
            <w:tcBorders>
              <w:top w:val="nil"/>
              <w:left w:val="nil"/>
              <w:bottom w:val="single" w:sz="4" w:space="0" w:color="auto"/>
              <w:right w:val="single" w:sz="4" w:space="0" w:color="auto"/>
            </w:tcBorders>
            <w:noWrap/>
            <w:vAlign w:val="center"/>
            <w:hideMark/>
          </w:tcPr>
          <w:p w14:paraId="60B66BDA" w14:textId="77777777" w:rsidR="0078769B" w:rsidRDefault="0078769B">
            <w:pPr>
              <w:jc w:val="right"/>
              <w:rPr>
                <w:rFonts w:ascii="Tahoma" w:hAnsi="Tahoma" w:cs="Tahoma"/>
                <w:sz w:val="16"/>
                <w:szCs w:val="16"/>
              </w:rPr>
            </w:pPr>
            <w:r>
              <w:rPr>
                <w:rFonts w:ascii="Tahoma" w:hAnsi="Tahoma" w:cs="Tahoma"/>
                <w:sz w:val="16"/>
                <w:szCs w:val="16"/>
              </w:rPr>
              <w:t>30.420</w:t>
            </w:r>
          </w:p>
        </w:tc>
        <w:tc>
          <w:tcPr>
            <w:tcW w:w="1110" w:type="dxa"/>
            <w:tcBorders>
              <w:top w:val="nil"/>
              <w:left w:val="nil"/>
              <w:bottom w:val="single" w:sz="4" w:space="0" w:color="auto"/>
              <w:right w:val="single" w:sz="4" w:space="0" w:color="auto"/>
            </w:tcBorders>
            <w:noWrap/>
            <w:vAlign w:val="center"/>
            <w:hideMark/>
          </w:tcPr>
          <w:p w14:paraId="51548321" w14:textId="77777777" w:rsidR="0078769B" w:rsidRDefault="0078769B">
            <w:pPr>
              <w:jc w:val="right"/>
              <w:rPr>
                <w:rFonts w:ascii="Tahoma" w:hAnsi="Tahoma" w:cs="Tahoma"/>
                <w:sz w:val="16"/>
                <w:szCs w:val="16"/>
              </w:rPr>
            </w:pPr>
            <w:r>
              <w:rPr>
                <w:rFonts w:ascii="Tahoma" w:hAnsi="Tahoma" w:cs="Tahoma"/>
                <w:sz w:val="16"/>
                <w:szCs w:val="16"/>
              </w:rPr>
              <w:t>4.400</w:t>
            </w:r>
          </w:p>
        </w:tc>
        <w:tc>
          <w:tcPr>
            <w:tcW w:w="1304" w:type="dxa"/>
            <w:tcBorders>
              <w:top w:val="single" w:sz="4" w:space="0" w:color="auto"/>
              <w:left w:val="nil"/>
              <w:bottom w:val="nil"/>
              <w:right w:val="single" w:sz="4" w:space="0" w:color="auto"/>
            </w:tcBorders>
            <w:noWrap/>
            <w:vAlign w:val="center"/>
            <w:hideMark/>
          </w:tcPr>
          <w:p w14:paraId="32376946" w14:textId="77777777" w:rsidR="0078769B" w:rsidRDefault="0078769B">
            <w:pPr>
              <w:jc w:val="right"/>
              <w:rPr>
                <w:rFonts w:ascii="Tahoma" w:hAnsi="Tahoma" w:cs="Tahoma"/>
                <w:sz w:val="16"/>
                <w:szCs w:val="16"/>
              </w:rPr>
            </w:pPr>
            <w:r>
              <w:rPr>
                <w:rFonts w:ascii="Tahoma" w:hAnsi="Tahoma" w:cs="Tahoma"/>
                <w:sz w:val="16"/>
                <w:szCs w:val="16"/>
              </w:rPr>
              <w:t>133.848</w:t>
            </w:r>
          </w:p>
        </w:tc>
        <w:tc>
          <w:tcPr>
            <w:tcW w:w="222" w:type="dxa"/>
            <w:vAlign w:val="center"/>
            <w:hideMark/>
          </w:tcPr>
          <w:p w14:paraId="12CE6592" w14:textId="77777777" w:rsidR="0078769B" w:rsidRDefault="0078769B">
            <w:pPr>
              <w:rPr>
                <w:sz w:val="20"/>
                <w:szCs w:val="20"/>
              </w:rPr>
            </w:pPr>
          </w:p>
        </w:tc>
      </w:tr>
      <w:tr w:rsidR="0078769B" w14:paraId="6D49F651"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16D6BB2E" w14:textId="77777777" w:rsidR="0078769B" w:rsidRDefault="0078769B">
            <w:pPr>
              <w:jc w:val="right"/>
              <w:rPr>
                <w:rFonts w:ascii="Tahoma" w:hAnsi="Tahoma" w:cs="Tahoma"/>
                <w:sz w:val="16"/>
                <w:szCs w:val="16"/>
              </w:rPr>
            </w:pPr>
            <w:r>
              <w:rPr>
                <w:rFonts w:ascii="Tahoma" w:hAnsi="Tahoma" w:cs="Tahoma"/>
                <w:sz w:val="16"/>
                <w:szCs w:val="16"/>
              </w:rPr>
              <w:t>3</w:t>
            </w:r>
          </w:p>
        </w:tc>
        <w:tc>
          <w:tcPr>
            <w:tcW w:w="6100" w:type="dxa"/>
            <w:tcBorders>
              <w:top w:val="nil"/>
              <w:left w:val="nil"/>
              <w:bottom w:val="single" w:sz="4" w:space="0" w:color="auto"/>
              <w:right w:val="single" w:sz="4" w:space="0" w:color="auto"/>
            </w:tcBorders>
            <w:vAlign w:val="center"/>
            <w:hideMark/>
          </w:tcPr>
          <w:p w14:paraId="46D7A382" w14:textId="77777777" w:rsidR="0078769B" w:rsidRDefault="0078769B">
            <w:pPr>
              <w:rPr>
                <w:rFonts w:ascii="Tahoma" w:hAnsi="Tahoma" w:cs="Tahoma"/>
                <w:sz w:val="16"/>
                <w:szCs w:val="16"/>
              </w:rPr>
            </w:pPr>
            <w:proofErr w:type="spellStart"/>
            <w:r>
              <w:rPr>
                <w:rFonts w:ascii="Tahoma" w:hAnsi="Tahoma" w:cs="Tahoma"/>
                <w:sz w:val="16"/>
                <w:szCs w:val="16"/>
              </w:rPr>
              <w:t>Դիտահորերի</w:t>
            </w:r>
            <w:proofErr w:type="spellEnd"/>
            <w:r>
              <w:rPr>
                <w:rFonts w:ascii="Tahoma" w:hAnsi="Tahoma" w:cs="Tahoma"/>
                <w:sz w:val="16"/>
                <w:szCs w:val="16"/>
              </w:rPr>
              <w:t xml:space="preserve"> </w:t>
            </w:r>
            <w:proofErr w:type="spellStart"/>
            <w:r>
              <w:rPr>
                <w:rFonts w:ascii="Tahoma" w:hAnsi="Tahoma" w:cs="Tahoma"/>
                <w:sz w:val="16"/>
                <w:szCs w:val="16"/>
              </w:rPr>
              <w:t>մաքրում</w:t>
            </w:r>
            <w:proofErr w:type="spellEnd"/>
            <w:r>
              <w:rPr>
                <w:rFonts w:ascii="Tahoma" w:hAnsi="Tahoma" w:cs="Tahoma"/>
                <w:sz w:val="16"/>
                <w:szCs w:val="16"/>
              </w:rPr>
              <w:t xml:space="preserve"> </w:t>
            </w:r>
            <w:proofErr w:type="spellStart"/>
            <w:r>
              <w:rPr>
                <w:rFonts w:ascii="Tahoma" w:hAnsi="Tahoma" w:cs="Tahoma"/>
                <w:sz w:val="16"/>
                <w:szCs w:val="16"/>
              </w:rPr>
              <w:t>ձեռքով</w:t>
            </w:r>
            <w:proofErr w:type="spellEnd"/>
          </w:p>
        </w:tc>
        <w:tc>
          <w:tcPr>
            <w:tcW w:w="574" w:type="dxa"/>
            <w:tcBorders>
              <w:top w:val="nil"/>
              <w:left w:val="nil"/>
              <w:bottom w:val="single" w:sz="4" w:space="0" w:color="auto"/>
              <w:right w:val="single" w:sz="4" w:space="0" w:color="auto"/>
            </w:tcBorders>
            <w:noWrap/>
            <w:vAlign w:val="center"/>
            <w:hideMark/>
          </w:tcPr>
          <w:p w14:paraId="59A89D39" w14:textId="77777777" w:rsidR="0078769B" w:rsidRDefault="0078769B">
            <w:pPr>
              <w:rPr>
                <w:rFonts w:ascii="Tahoma" w:hAnsi="Tahoma" w:cs="Tahoma"/>
                <w:sz w:val="16"/>
                <w:szCs w:val="16"/>
              </w:rPr>
            </w:pPr>
            <w:r>
              <w:rPr>
                <w:rFonts w:ascii="Tahoma" w:hAnsi="Tahoma" w:cs="Tahoma"/>
                <w:sz w:val="16"/>
                <w:szCs w:val="16"/>
              </w:rPr>
              <w:t>մ</w:t>
            </w:r>
            <w:r>
              <w:rPr>
                <w:rFonts w:ascii="Tahoma" w:hAnsi="Tahoma" w:cs="Tahoma"/>
                <w:sz w:val="16"/>
                <w:szCs w:val="16"/>
                <w:vertAlign w:val="superscript"/>
              </w:rPr>
              <w:t>3</w:t>
            </w:r>
          </w:p>
        </w:tc>
        <w:tc>
          <w:tcPr>
            <w:tcW w:w="876" w:type="dxa"/>
            <w:tcBorders>
              <w:top w:val="nil"/>
              <w:left w:val="nil"/>
              <w:bottom w:val="single" w:sz="4" w:space="0" w:color="auto"/>
              <w:right w:val="single" w:sz="4" w:space="0" w:color="auto"/>
            </w:tcBorders>
            <w:noWrap/>
            <w:vAlign w:val="center"/>
            <w:hideMark/>
          </w:tcPr>
          <w:p w14:paraId="34A47C3C" w14:textId="77777777" w:rsidR="0078769B" w:rsidRDefault="0078769B">
            <w:pPr>
              <w:jc w:val="right"/>
              <w:rPr>
                <w:rFonts w:ascii="Tahoma" w:hAnsi="Tahoma" w:cs="Tahoma"/>
                <w:sz w:val="16"/>
                <w:szCs w:val="16"/>
              </w:rPr>
            </w:pPr>
            <w:r>
              <w:rPr>
                <w:rFonts w:ascii="Tahoma" w:hAnsi="Tahoma" w:cs="Tahoma"/>
                <w:sz w:val="16"/>
                <w:szCs w:val="16"/>
              </w:rPr>
              <w:t>5.040</w:t>
            </w:r>
          </w:p>
        </w:tc>
        <w:tc>
          <w:tcPr>
            <w:tcW w:w="1110" w:type="dxa"/>
            <w:tcBorders>
              <w:top w:val="nil"/>
              <w:left w:val="nil"/>
              <w:bottom w:val="single" w:sz="4" w:space="0" w:color="auto"/>
              <w:right w:val="single" w:sz="4" w:space="0" w:color="auto"/>
            </w:tcBorders>
            <w:noWrap/>
            <w:vAlign w:val="center"/>
            <w:hideMark/>
          </w:tcPr>
          <w:p w14:paraId="253ECC2F" w14:textId="77777777" w:rsidR="0078769B" w:rsidRDefault="0078769B">
            <w:pPr>
              <w:jc w:val="right"/>
              <w:rPr>
                <w:rFonts w:ascii="Tahoma" w:hAnsi="Tahoma" w:cs="Tahoma"/>
                <w:sz w:val="16"/>
                <w:szCs w:val="16"/>
              </w:rPr>
            </w:pPr>
            <w:r>
              <w:rPr>
                <w:rFonts w:ascii="Tahoma" w:hAnsi="Tahoma" w:cs="Tahoma"/>
                <w:sz w:val="16"/>
                <w:szCs w:val="16"/>
              </w:rPr>
              <w:t>7.519</w:t>
            </w:r>
          </w:p>
        </w:tc>
        <w:tc>
          <w:tcPr>
            <w:tcW w:w="1304" w:type="dxa"/>
            <w:tcBorders>
              <w:top w:val="single" w:sz="4" w:space="0" w:color="auto"/>
              <w:left w:val="nil"/>
              <w:bottom w:val="nil"/>
              <w:right w:val="single" w:sz="4" w:space="0" w:color="auto"/>
            </w:tcBorders>
            <w:noWrap/>
            <w:vAlign w:val="center"/>
            <w:hideMark/>
          </w:tcPr>
          <w:p w14:paraId="752BFE5D" w14:textId="77777777" w:rsidR="0078769B" w:rsidRDefault="0078769B">
            <w:pPr>
              <w:jc w:val="right"/>
              <w:rPr>
                <w:rFonts w:ascii="Tahoma" w:hAnsi="Tahoma" w:cs="Tahoma"/>
                <w:sz w:val="16"/>
                <w:szCs w:val="16"/>
              </w:rPr>
            </w:pPr>
            <w:r>
              <w:rPr>
                <w:rFonts w:ascii="Tahoma" w:hAnsi="Tahoma" w:cs="Tahoma"/>
                <w:sz w:val="16"/>
                <w:szCs w:val="16"/>
              </w:rPr>
              <w:t>37.896</w:t>
            </w:r>
          </w:p>
        </w:tc>
        <w:tc>
          <w:tcPr>
            <w:tcW w:w="222" w:type="dxa"/>
            <w:vAlign w:val="center"/>
            <w:hideMark/>
          </w:tcPr>
          <w:p w14:paraId="33CA2714" w14:textId="77777777" w:rsidR="0078769B" w:rsidRDefault="0078769B">
            <w:pPr>
              <w:rPr>
                <w:sz w:val="20"/>
                <w:szCs w:val="20"/>
              </w:rPr>
            </w:pPr>
          </w:p>
        </w:tc>
      </w:tr>
      <w:tr w:rsidR="0078769B" w14:paraId="42D576EA"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497B6947" w14:textId="77777777" w:rsidR="0078769B" w:rsidRDefault="0078769B">
            <w:pPr>
              <w:jc w:val="right"/>
              <w:rPr>
                <w:rFonts w:ascii="Tahoma" w:hAnsi="Tahoma" w:cs="Tahoma"/>
                <w:sz w:val="16"/>
                <w:szCs w:val="16"/>
              </w:rPr>
            </w:pPr>
            <w:r>
              <w:rPr>
                <w:rFonts w:ascii="Tahoma" w:hAnsi="Tahoma" w:cs="Tahoma"/>
                <w:sz w:val="16"/>
                <w:szCs w:val="16"/>
              </w:rPr>
              <w:t>4</w:t>
            </w:r>
          </w:p>
        </w:tc>
        <w:tc>
          <w:tcPr>
            <w:tcW w:w="6100" w:type="dxa"/>
            <w:tcBorders>
              <w:top w:val="nil"/>
              <w:left w:val="nil"/>
              <w:bottom w:val="single" w:sz="4" w:space="0" w:color="auto"/>
              <w:right w:val="single" w:sz="4" w:space="0" w:color="auto"/>
            </w:tcBorders>
            <w:vAlign w:val="center"/>
            <w:hideMark/>
          </w:tcPr>
          <w:p w14:paraId="1E829958" w14:textId="77777777" w:rsidR="0078769B" w:rsidRDefault="0078769B">
            <w:pPr>
              <w:rPr>
                <w:rFonts w:ascii="Tahoma" w:hAnsi="Tahoma" w:cs="Tahoma"/>
                <w:sz w:val="16"/>
                <w:szCs w:val="16"/>
              </w:rPr>
            </w:pPr>
            <w:proofErr w:type="spellStart"/>
            <w:r>
              <w:rPr>
                <w:rFonts w:ascii="Tahoma" w:hAnsi="Tahoma" w:cs="Tahoma"/>
                <w:sz w:val="16"/>
                <w:szCs w:val="16"/>
              </w:rPr>
              <w:t>Բնահողի</w:t>
            </w:r>
            <w:proofErr w:type="spellEnd"/>
            <w:r>
              <w:rPr>
                <w:rFonts w:ascii="Tahoma" w:hAnsi="Tahoma" w:cs="Tahoma"/>
                <w:sz w:val="16"/>
                <w:szCs w:val="16"/>
              </w:rPr>
              <w:t xml:space="preserve">  </w:t>
            </w:r>
            <w:proofErr w:type="spellStart"/>
            <w:r>
              <w:rPr>
                <w:rFonts w:ascii="Tahoma" w:hAnsi="Tahoma" w:cs="Tahoma"/>
                <w:sz w:val="16"/>
                <w:szCs w:val="16"/>
              </w:rPr>
              <w:t>բարձում</w:t>
            </w:r>
            <w:proofErr w:type="spellEnd"/>
            <w:r>
              <w:rPr>
                <w:rFonts w:ascii="Tahoma" w:hAnsi="Tahoma" w:cs="Tahoma"/>
                <w:sz w:val="16"/>
                <w:szCs w:val="16"/>
              </w:rPr>
              <w:t xml:space="preserve"> </w:t>
            </w:r>
            <w:proofErr w:type="spellStart"/>
            <w:r>
              <w:rPr>
                <w:rFonts w:ascii="Tahoma" w:hAnsi="Tahoma" w:cs="Tahoma"/>
                <w:sz w:val="16"/>
                <w:szCs w:val="16"/>
              </w:rPr>
              <w:t>ձեռքով</w:t>
            </w:r>
            <w:proofErr w:type="spellEnd"/>
            <w:r>
              <w:rPr>
                <w:rFonts w:ascii="Tahoma" w:hAnsi="Tahoma" w:cs="Tahoma"/>
                <w:sz w:val="16"/>
                <w:szCs w:val="16"/>
              </w:rPr>
              <w:t xml:space="preserve"> ա/</w:t>
            </w:r>
            <w:proofErr w:type="spellStart"/>
            <w:r>
              <w:rPr>
                <w:rFonts w:ascii="Tahoma" w:hAnsi="Tahoma" w:cs="Tahoma"/>
                <w:sz w:val="16"/>
                <w:szCs w:val="16"/>
              </w:rPr>
              <w:t>ինքնաթափերի</w:t>
            </w:r>
            <w:proofErr w:type="spellEnd"/>
            <w:r>
              <w:rPr>
                <w:rFonts w:ascii="Tahoma" w:hAnsi="Tahoma" w:cs="Tahoma"/>
                <w:sz w:val="16"/>
                <w:szCs w:val="16"/>
              </w:rPr>
              <w:t xml:space="preserve"> </w:t>
            </w:r>
            <w:proofErr w:type="spellStart"/>
            <w:r>
              <w:rPr>
                <w:rFonts w:ascii="Tahoma" w:hAnsi="Tahoma" w:cs="Tahoma"/>
                <w:sz w:val="16"/>
                <w:szCs w:val="16"/>
              </w:rPr>
              <w:t>վրա</w:t>
            </w:r>
            <w:proofErr w:type="spellEnd"/>
          </w:p>
        </w:tc>
        <w:tc>
          <w:tcPr>
            <w:tcW w:w="574" w:type="dxa"/>
            <w:tcBorders>
              <w:top w:val="nil"/>
              <w:left w:val="nil"/>
              <w:bottom w:val="single" w:sz="4" w:space="0" w:color="auto"/>
              <w:right w:val="single" w:sz="4" w:space="0" w:color="auto"/>
            </w:tcBorders>
            <w:noWrap/>
            <w:vAlign w:val="center"/>
            <w:hideMark/>
          </w:tcPr>
          <w:p w14:paraId="13418290" w14:textId="77777777" w:rsidR="0078769B" w:rsidRDefault="0078769B">
            <w:pPr>
              <w:rPr>
                <w:rFonts w:ascii="Tahoma" w:hAnsi="Tahoma" w:cs="Tahoma"/>
                <w:sz w:val="16"/>
                <w:szCs w:val="16"/>
              </w:rPr>
            </w:pPr>
            <w:r>
              <w:rPr>
                <w:rFonts w:ascii="Tahoma" w:hAnsi="Tahoma" w:cs="Tahoma"/>
                <w:sz w:val="16"/>
                <w:szCs w:val="16"/>
              </w:rPr>
              <w:t>տ</w:t>
            </w:r>
          </w:p>
        </w:tc>
        <w:tc>
          <w:tcPr>
            <w:tcW w:w="876" w:type="dxa"/>
            <w:tcBorders>
              <w:top w:val="nil"/>
              <w:left w:val="nil"/>
              <w:bottom w:val="single" w:sz="4" w:space="0" w:color="auto"/>
              <w:right w:val="single" w:sz="4" w:space="0" w:color="auto"/>
            </w:tcBorders>
            <w:noWrap/>
            <w:vAlign w:val="center"/>
            <w:hideMark/>
          </w:tcPr>
          <w:p w14:paraId="533A8DA0" w14:textId="77777777" w:rsidR="0078769B" w:rsidRDefault="0078769B">
            <w:pPr>
              <w:jc w:val="right"/>
              <w:rPr>
                <w:rFonts w:ascii="Tahoma" w:hAnsi="Tahoma" w:cs="Tahoma"/>
                <w:sz w:val="16"/>
                <w:szCs w:val="16"/>
              </w:rPr>
            </w:pPr>
            <w:r>
              <w:rPr>
                <w:rFonts w:ascii="Tahoma" w:hAnsi="Tahoma" w:cs="Tahoma"/>
                <w:sz w:val="16"/>
                <w:szCs w:val="16"/>
              </w:rPr>
              <w:t>9.8280</w:t>
            </w:r>
          </w:p>
        </w:tc>
        <w:tc>
          <w:tcPr>
            <w:tcW w:w="1110" w:type="dxa"/>
            <w:tcBorders>
              <w:top w:val="nil"/>
              <w:left w:val="nil"/>
              <w:bottom w:val="single" w:sz="4" w:space="0" w:color="auto"/>
              <w:right w:val="single" w:sz="4" w:space="0" w:color="auto"/>
            </w:tcBorders>
            <w:noWrap/>
            <w:vAlign w:val="center"/>
            <w:hideMark/>
          </w:tcPr>
          <w:p w14:paraId="08581FA0" w14:textId="77777777" w:rsidR="0078769B" w:rsidRDefault="0078769B">
            <w:pPr>
              <w:jc w:val="right"/>
              <w:rPr>
                <w:rFonts w:ascii="Tahoma" w:hAnsi="Tahoma" w:cs="Tahoma"/>
                <w:sz w:val="16"/>
                <w:szCs w:val="16"/>
              </w:rPr>
            </w:pPr>
            <w:r>
              <w:rPr>
                <w:rFonts w:ascii="Tahoma" w:hAnsi="Tahoma" w:cs="Tahoma"/>
                <w:sz w:val="16"/>
                <w:szCs w:val="16"/>
              </w:rPr>
              <w:t>0.581</w:t>
            </w:r>
          </w:p>
        </w:tc>
        <w:tc>
          <w:tcPr>
            <w:tcW w:w="1304" w:type="dxa"/>
            <w:tcBorders>
              <w:top w:val="single" w:sz="4" w:space="0" w:color="auto"/>
              <w:left w:val="nil"/>
              <w:bottom w:val="nil"/>
              <w:right w:val="single" w:sz="4" w:space="0" w:color="auto"/>
            </w:tcBorders>
            <w:noWrap/>
            <w:vAlign w:val="center"/>
            <w:hideMark/>
          </w:tcPr>
          <w:p w14:paraId="37C1F133" w14:textId="77777777" w:rsidR="0078769B" w:rsidRDefault="0078769B">
            <w:pPr>
              <w:jc w:val="right"/>
              <w:rPr>
                <w:rFonts w:ascii="Tahoma" w:hAnsi="Tahoma" w:cs="Tahoma"/>
                <w:sz w:val="16"/>
                <w:szCs w:val="16"/>
              </w:rPr>
            </w:pPr>
            <w:r>
              <w:rPr>
                <w:rFonts w:ascii="Tahoma" w:hAnsi="Tahoma" w:cs="Tahoma"/>
                <w:sz w:val="16"/>
                <w:szCs w:val="16"/>
              </w:rPr>
              <w:t>5.710</w:t>
            </w:r>
          </w:p>
        </w:tc>
        <w:tc>
          <w:tcPr>
            <w:tcW w:w="222" w:type="dxa"/>
            <w:vAlign w:val="center"/>
            <w:hideMark/>
          </w:tcPr>
          <w:p w14:paraId="264F1496" w14:textId="77777777" w:rsidR="0078769B" w:rsidRDefault="0078769B">
            <w:pPr>
              <w:rPr>
                <w:sz w:val="20"/>
                <w:szCs w:val="20"/>
              </w:rPr>
            </w:pPr>
          </w:p>
        </w:tc>
      </w:tr>
      <w:tr w:rsidR="0078769B" w14:paraId="7D9BF00C"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123FC03C" w14:textId="77777777" w:rsidR="0078769B" w:rsidRDefault="0078769B">
            <w:pPr>
              <w:jc w:val="right"/>
              <w:rPr>
                <w:rFonts w:ascii="Tahoma" w:hAnsi="Tahoma" w:cs="Tahoma"/>
                <w:sz w:val="16"/>
                <w:szCs w:val="16"/>
              </w:rPr>
            </w:pPr>
            <w:r>
              <w:rPr>
                <w:rFonts w:ascii="Tahoma" w:hAnsi="Tahoma" w:cs="Tahoma"/>
                <w:sz w:val="16"/>
                <w:szCs w:val="16"/>
              </w:rPr>
              <w:lastRenderedPageBreak/>
              <w:t>5</w:t>
            </w:r>
          </w:p>
        </w:tc>
        <w:tc>
          <w:tcPr>
            <w:tcW w:w="6100" w:type="dxa"/>
            <w:tcBorders>
              <w:top w:val="nil"/>
              <w:left w:val="nil"/>
              <w:bottom w:val="single" w:sz="4" w:space="0" w:color="auto"/>
              <w:right w:val="single" w:sz="4" w:space="0" w:color="auto"/>
            </w:tcBorders>
            <w:vAlign w:val="center"/>
            <w:hideMark/>
          </w:tcPr>
          <w:p w14:paraId="32BE6D61" w14:textId="77777777" w:rsidR="0078769B" w:rsidRDefault="0078769B">
            <w:pPr>
              <w:rPr>
                <w:rFonts w:ascii="Tahoma" w:hAnsi="Tahoma" w:cs="Tahoma"/>
                <w:sz w:val="16"/>
                <w:szCs w:val="16"/>
              </w:rPr>
            </w:pPr>
            <w:proofErr w:type="spellStart"/>
            <w:r>
              <w:rPr>
                <w:rFonts w:ascii="Tahoma" w:hAnsi="Tahoma" w:cs="Tahoma"/>
                <w:sz w:val="16"/>
                <w:szCs w:val="16"/>
              </w:rPr>
              <w:t>Գրունտի</w:t>
            </w:r>
            <w:proofErr w:type="spellEnd"/>
            <w:r>
              <w:rPr>
                <w:rFonts w:ascii="Tahoma" w:hAnsi="Tahoma" w:cs="Tahoma"/>
                <w:sz w:val="16"/>
                <w:szCs w:val="16"/>
              </w:rPr>
              <w:t xml:space="preserve"> </w:t>
            </w:r>
            <w:proofErr w:type="spellStart"/>
            <w:r>
              <w:rPr>
                <w:rFonts w:ascii="Tahoma" w:hAnsi="Tahoma" w:cs="Tahoma"/>
                <w:sz w:val="16"/>
                <w:szCs w:val="16"/>
              </w:rPr>
              <w:t>տեղափոխում</w:t>
            </w:r>
            <w:proofErr w:type="spellEnd"/>
            <w:r>
              <w:rPr>
                <w:rFonts w:ascii="Tahoma" w:hAnsi="Tahoma" w:cs="Tahoma"/>
                <w:sz w:val="16"/>
                <w:szCs w:val="16"/>
              </w:rPr>
              <w:t xml:space="preserve"> </w:t>
            </w:r>
            <w:proofErr w:type="spellStart"/>
            <w:r>
              <w:rPr>
                <w:rFonts w:ascii="Tahoma" w:hAnsi="Tahoma" w:cs="Tahoma"/>
                <w:sz w:val="16"/>
                <w:szCs w:val="16"/>
              </w:rPr>
              <w:t>աղբավայր</w:t>
            </w:r>
            <w:proofErr w:type="spellEnd"/>
            <w:r>
              <w:rPr>
                <w:rFonts w:ascii="Tahoma" w:hAnsi="Tahoma" w:cs="Tahoma"/>
                <w:sz w:val="16"/>
                <w:szCs w:val="16"/>
              </w:rPr>
              <w:br/>
              <w:t xml:space="preserve">13 </w:t>
            </w:r>
            <w:proofErr w:type="spellStart"/>
            <w:r>
              <w:rPr>
                <w:rFonts w:ascii="Tahoma" w:hAnsi="Tahoma" w:cs="Tahoma"/>
                <w:sz w:val="16"/>
                <w:szCs w:val="16"/>
              </w:rPr>
              <w:t>կմ</w:t>
            </w:r>
            <w:proofErr w:type="spellEnd"/>
            <w:r>
              <w:rPr>
                <w:rFonts w:ascii="Tahoma" w:hAnsi="Tahoma" w:cs="Tahoma"/>
                <w:sz w:val="16"/>
                <w:szCs w:val="16"/>
              </w:rPr>
              <w:t xml:space="preserve"> </w:t>
            </w:r>
            <w:proofErr w:type="spellStart"/>
            <w:r>
              <w:rPr>
                <w:rFonts w:ascii="Tahoma" w:hAnsi="Tahoma" w:cs="Tahoma"/>
                <w:sz w:val="16"/>
                <w:szCs w:val="16"/>
              </w:rPr>
              <w:t>հեռ</w:t>
            </w:r>
            <w:proofErr w:type="spellEnd"/>
            <w:r>
              <w:rPr>
                <w:rFonts w:ascii="Tahoma" w:hAnsi="Tahoma" w:cs="Tahoma"/>
                <w:sz w:val="16"/>
                <w:szCs w:val="16"/>
              </w:rPr>
              <w:t xml:space="preserve">․ </w:t>
            </w:r>
            <w:proofErr w:type="spellStart"/>
            <w:r>
              <w:rPr>
                <w:rFonts w:ascii="Tahoma" w:hAnsi="Tahoma" w:cs="Tahoma"/>
                <w:sz w:val="16"/>
                <w:szCs w:val="16"/>
              </w:rPr>
              <w:t>վրա</w:t>
            </w:r>
            <w:proofErr w:type="spellEnd"/>
          </w:p>
        </w:tc>
        <w:tc>
          <w:tcPr>
            <w:tcW w:w="574" w:type="dxa"/>
            <w:tcBorders>
              <w:top w:val="nil"/>
              <w:left w:val="nil"/>
              <w:bottom w:val="single" w:sz="4" w:space="0" w:color="auto"/>
              <w:right w:val="single" w:sz="4" w:space="0" w:color="auto"/>
            </w:tcBorders>
            <w:noWrap/>
            <w:vAlign w:val="center"/>
            <w:hideMark/>
          </w:tcPr>
          <w:p w14:paraId="4E76E2D3" w14:textId="77777777" w:rsidR="0078769B" w:rsidRDefault="0078769B">
            <w:pPr>
              <w:rPr>
                <w:rFonts w:ascii="Tahoma" w:hAnsi="Tahoma" w:cs="Tahoma"/>
                <w:sz w:val="16"/>
                <w:szCs w:val="16"/>
              </w:rPr>
            </w:pPr>
            <w:r>
              <w:rPr>
                <w:rFonts w:ascii="Tahoma" w:hAnsi="Tahoma" w:cs="Tahoma"/>
                <w:sz w:val="16"/>
                <w:szCs w:val="16"/>
              </w:rPr>
              <w:t>տ</w:t>
            </w:r>
          </w:p>
        </w:tc>
        <w:tc>
          <w:tcPr>
            <w:tcW w:w="876" w:type="dxa"/>
            <w:tcBorders>
              <w:top w:val="nil"/>
              <w:left w:val="nil"/>
              <w:bottom w:val="single" w:sz="4" w:space="0" w:color="auto"/>
              <w:right w:val="single" w:sz="4" w:space="0" w:color="auto"/>
            </w:tcBorders>
            <w:noWrap/>
            <w:vAlign w:val="center"/>
            <w:hideMark/>
          </w:tcPr>
          <w:p w14:paraId="41E8A885" w14:textId="77777777" w:rsidR="0078769B" w:rsidRDefault="0078769B">
            <w:pPr>
              <w:jc w:val="right"/>
              <w:rPr>
                <w:rFonts w:ascii="Tahoma" w:hAnsi="Tahoma" w:cs="Tahoma"/>
                <w:sz w:val="16"/>
                <w:szCs w:val="16"/>
              </w:rPr>
            </w:pPr>
            <w:r>
              <w:rPr>
                <w:rFonts w:ascii="Tahoma" w:hAnsi="Tahoma" w:cs="Tahoma"/>
                <w:sz w:val="16"/>
                <w:szCs w:val="16"/>
              </w:rPr>
              <w:t>9.8280</w:t>
            </w:r>
          </w:p>
        </w:tc>
        <w:tc>
          <w:tcPr>
            <w:tcW w:w="1110" w:type="dxa"/>
            <w:tcBorders>
              <w:top w:val="nil"/>
              <w:left w:val="nil"/>
              <w:bottom w:val="single" w:sz="4" w:space="0" w:color="auto"/>
              <w:right w:val="single" w:sz="4" w:space="0" w:color="auto"/>
            </w:tcBorders>
            <w:noWrap/>
            <w:vAlign w:val="center"/>
            <w:hideMark/>
          </w:tcPr>
          <w:p w14:paraId="1595D76D" w14:textId="77777777" w:rsidR="0078769B" w:rsidRDefault="0078769B">
            <w:pPr>
              <w:jc w:val="right"/>
              <w:rPr>
                <w:rFonts w:ascii="Tahoma" w:hAnsi="Tahoma" w:cs="Tahoma"/>
                <w:sz w:val="16"/>
                <w:szCs w:val="16"/>
              </w:rPr>
            </w:pPr>
            <w:r>
              <w:rPr>
                <w:rFonts w:ascii="Tahoma" w:hAnsi="Tahoma" w:cs="Tahoma"/>
                <w:sz w:val="16"/>
                <w:szCs w:val="16"/>
              </w:rPr>
              <w:t>4.400</w:t>
            </w:r>
          </w:p>
        </w:tc>
        <w:tc>
          <w:tcPr>
            <w:tcW w:w="1304" w:type="dxa"/>
            <w:tcBorders>
              <w:top w:val="single" w:sz="4" w:space="0" w:color="auto"/>
              <w:left w:val="nil"/>
              <w:bottom w:val="nil"/>
              <w:right w:val="single" w:sz="4" w:space="0" w:color="auto"/>
            </w:tcBorders>
            <w:noWrap/>
            <w:vAlign w:val="center"/>
            <w:hideMark/>
          </w:tcPr>
          <w:p w14:paraId="307633A9" w14:textId="77777777" w:rsidR="0078769B" w:rsidRDefault="0078769B">
            <w:pPr>
              <w:jc w:val="right"/>
              <w:rPr>
                <w:rFonts w:ascii="Tahoma" w:hAnsi="Tahoma" w:cs="Tahoma"/>
                <w:sz w:val="16"/>
                <w:szCs w:val="16"/>
              </w:rPr>
            </w:pPr>
            <w:r>
              <w:rPr>
                <w:rFonts w:ascii="Tahoma" w:hAnsi="Tahoma" w:cs="Tahoma"/>
                <w:sz w:val="16"/>
                <w:szCs w:val="16"/>
              </w:rPr>
              <w:t>43.243</w:t>
            </w:r>
          </w:p>
        </w:tc>
        <w:tc>
          <w:tcPr>
            <w:tcW w:w="222" w:type="dxa"/>
            <w:vAlign w:val="center"/>
            <w:hideMark/>
          </w:tcPr>
          <w:p w14:paraId="41A8A3AD" w14:textId="77777777" w:rsidR="0078769B" w:rsidRDefault="0078769B">
            <w:pPr>
              <w:rPr>
                <w:sz w:val="20"/>
                <w:szCs w:val="20"/>
              </w:rPr>
            </w:pPr>
          </w:p>
        </w:tc>
      </w:tr>
      <w:tr w:rsidR="0078769B" w14:paraId="48981FA5"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6254F225" w14:textId="77777777" w:rsidR="0078769B" w:rsidRDefault="0078769B">
            <w:pPr>
              <w:jc w:val="right"/>
              <w:rPr>
                <w:rFonts w:ascii="Tahoma" w:hAnsi="Tahoma" w:cs="Tahoma"/>
                <w:sz w:val="16"/>
                <w:szCs w:val="16"/>
              </w:rPr>
            </w:pPr>
            <w:r>
              <w:rPr>
                <w:rFonts w:ascii="Tahoma" w:hAnsi="Tahoma" w:cs="Tahoma"/>
                <w:sz w:val="16"/>
                <w:szCs w:val="16"/>
              </w:rPr>
              <w:t>6</w:t>
            </w:r>
          </w:p>
        </w:tc>
        <w:tc>
          <w:tcPr>
            <w:tcW w:w="6100" w:type="dxa"/>
            <w:tcBorders>
              <w:top w:val="nil"/>
              <w:left w:val="nil"/>
              <w:bottom w:val="single" w:sz="4" w:space="0" w:color="auto"/>
              <w:right w:val="single" w:sz="4" w:space="0" w:color="auto"/>
            </w:tcBorders>
            <w:vAlign w:val="center"/>
            <w:hideMark/>
          </w:tcPr>
          <w:p w14:paraId="6FDA63F5" w14:textId="77777777" w:rsidR="0078769B" w:rsidRDefault="0078769B">
            <w:pPr>
              <w:rPr>
                <w:rFonts w:ascii="Tahoma" w:hAnsi="Tahoma" w:cs="Tahoma"/>
                <w:sz w:val="16"/>
                <w:szCs w:val="16"/>
              </w:rPr>
            </w:pPr>
            <w:r>
              <w:rPr>
                <w:rFonts w:ascii="Tahoma" w:hAnsi="Tahoma" w:cs="Tahoma"/>
                <w:sz w:val="16"/>
                <w:szCs w:val="16"/>
              </w:rPr>
              <w:t xml:space="preserve">9IV (9.6)կ. </w:t>
            </w:r>
            <w:proofErr w:type="spellStart"/>
            <w:r>
              <w:rPr>
                <w:rFonts w:ascii="Tahoma" w:hAnsi="Tahoma" w:cs="Tahoma"/>
                <w:sz w:val="16"/>
                <w:szCs w:val="16"/>
              </w:rPr>
              <w:t>գրունտի</w:t>
            </w:r>
            <w:proofErr w:type="spellEnd"/>
            <w:r>
              <w:rPr>
                <w:rFonts w:ascii="Tahoma" w:hAnsi="Tahoma" w:cs="Tahoma"/>
                <w:sz w:val="16"/>
                <w:szCs w:val="16"/>
              </w:rPr>
              <w:t xml:space="preserve">  </w:t>
            </w:r>
            <w:proofErr w:type="spellStart"/>
            <w:r>
              <w:rPr>
                <w:rFonts w:ascii="Tahoma" w:hAnsi="Tahoma" w:cs="Tahoma"/>
                <w:sz w:val="16"/>
                <w:szCs w:val="16"/>
              </w:rPr>
              <w:t>մշակում</w:t>
            </w:r>
            <w:proofErr w:type="spellEnd"/>
            <w:r>
              <w:rPr>
                <w:rFonts w:ascii="Tahoma" w:hAnsi="Tahoma" w:cs="Tahoma"/>
                <w:sz w:val="16"/>
                <w:szCs w:val="16"/>
              </w:rPr>
              <w:t xml:space="preserve"> և </w:t>
            </w:r>
            <w:proofErr w:type="spellStart"/>
            <w:r>
              <w:rPr>
                <w:rFonts w:ascii="Tahoma" w:hAnsi="Tahoma" w:cs="Tahoma"/>
                <w:sz w:val="16"/>
                <w:szCs w:val="16"/>
              </w:rPr>
              <w:t>բարձում</w:t>
            </w:r>
            <w:proofErr w:type="spellEnd"/>
            <w:r>
              <w:rPr>
                <w:rFonts w:ascii="Tahoma" w:hAnsi="Tahoma" w:cs="Tahoma"/>
                <w:sz w:val="16"/>
                <w:szCs w:val="16"/>
              </w:rPr>
              <w:t xml:space="preserve"> էկս.0,65մ</w:t>
            </w:r>
            <w:r>
              <w:rPr>
                <w:rFonts w:ascii="Tahoma" w:hAnsi="Tahoma" w:cs="Tahoma"/>
                <w:sz w:val="16"/>
                <w:szCs w:val="16"/>
                <w:vertAlign w:val="superscript"/>
              </w:rPr>
              <w:t>3</w:t>
            </w:r>
            <w:r>
              <w:rPr>
                <w:rFonts w:ascii="Tahoma" w:hAnsi="Tahoma" w:cs="Tahoma"/>
                <w:sz w:val="16"/>
                <w:szCs w:val="16"/>
              </w:rPr>
              <w:t xml:space="preserve"> </w:t>
            </w:r>
            <w:proofErr w:type="spellStart"/>
            <w:r>
              <w:rPr>
                <w:rFonts w:ascii="Tahoma" w:hAnsi="Tahoma" w:cs="Tahoma"/>
                <w:sz w:val="16"/>
                <w:szCs w:val="16"/>
              </w:rPr>
              <w:t>շ.տ</w:t>
            </w:r>
            <w:proofErr w:type="spellEnd"/>
            <w:r>
              <w:rPr>
                <w:rFonts w:ascii="Tahoma" w:hAnsi="Tahoma" w:cs="Tahoma"/>
                <w:sz w:val="16"/>
                <w:szCs w:val="16"/>
              </w:rPr>
              <w:t>. ա/</w:t>
            </w:r>
            <w:proofErr w:type="spellStart"/>
            <w:r>
              <w:rPr>
                <w:rFonts w:ascii="Tahoma" w:hAnsi="Tahoma" w:cs="Tahoma"/>
                <w:sz w:val="16"/>
                <w:szCs w:val="16"/>
              </w:rPr>
              <w:t>ինքնաթափերի</w:t>
            </w:r>
            <w:proofErr w:type="spellEnd"/>
            <w:r>
              <w:rPr>
                <w:rFonts w:ascii="Tahoma" w:hAnsi="Tahoma" w:cs="Tahoma"/>
                <w:sz w:val="16"/>
                <w:szCs w:val="16"/>
              </w:rPr>
              <w:t xml:space="preserve"> </w:t>
            </w:r>
            <w:proofErr w:type="spellStart"/>
            <w:r>
              <w:rPr>
                <w:rFonts w:ascii="Tahoma" w:hAnsi="Tahoma" w:cs="Tahoma"/>
                <w:sz w:val="16"/>
                <w:szCs w:val="16"/>
              </w:rPr>
              <w:t>վրա</w:t>
            </w:r>
            <w:proofErr w:type="spellEnd"/>
            <w:r>
              <w:rPr>
                <w:rFonts w:ascii="Tahoma" w:hAnsi="Tahoma" w:cs="Tahoma"/>
                <w:sz w:val="16"/>
                <w:szCs w:val="16"/>
              </w:rPr>
              <w:t xml:space="preserve"> </w:t>
            </w:r>
            <w:r>
              <w:rPr>
                <w:rFonts w:ascii="Tahoma" w:hAnsi="Tahoma" w:cs="Tahoma"/>
                <w:sz w:val="16"/>
                <w:szCs w:val="16"/>
              </w:rPr>
              <w:br/>
              <w:t>(</w:t>
            </w:r>
            <w:proofErr w:type="spellStart"/>
            <w:r>
              <w:rPr>
                <w:rFonts w:ascii="Tahoma" w:hAnsi="Tahoma" w:cs="Tahoma"/>
                <w:sz w:val="16"/>
                <w:szCs w:val="16"/>
              </w:rPr>
              <w:t>փոսորակի</w:t>
            </w:r>
            <w:proofErr w:type="spellEnd"/>
            <w:r>
              <w:rPr>
                <w:rFonts w:ascii="Tahoma" w:hAnsi="Tahoma" w:cs="Tahoma"/>
                <w:sz w:val="16"/>
                <w:szCs w:val="16"/>
              </w:rPr>
              <w:t xml:space="preserve"> </w:t>
            </w:r>
            <w:proofErr w:type="spellStart"/>
            <w:r>
              <w:rPr>
                <w:rFonts w:ascii="Tahoma" w:hAnsi="Tahoma" w:cs="Tahoma"/>
                <w:sz w:val="16"/>
                <w:szCs w:val="16"/>
              </w:rPr>
              <w:t>փորում</w:t>
            </w:r>
            <w:proofErr w:type="spellEnd"/>
            <w:r>
              <w:rPr>
                <w:rFonts w:ascii="Tahoma" w:hAnsi="Tahoma" w:cs="Tahoma"/>
                <w:sz w:val="16"/>
                <w:szCs w:val="16"/>
              </w:rPr>
              <w:t>)</w:t>
            </w:r>
          </w:p>
        </w:tc>
        <w:tc>
          <w:tcPr>
            <w:tcW w:w="574" w:type="dxa"/>
            <w:tcBorders>
              <w:top w:val="nil"/>
              <w:left w:val="nil"/>
              <w:bottom w:val="single" w:sz="4" w:space="0" w:color="auto"/>
              <w:right w:val="single" w:sz="4" w:space="0" w:color="auto"/>
            </w:tcBorders>
            <w:noWrap/>
            <w:vAlign w:val="center"/>
            <w:hideMark/>
          </w:tcPr>
          <w:p w14:paraId="2839AB23" w14:textId="77777777" w:rsidR="0078769B" w:rsidRDefault="0078769B">
            <w:pPr>
              <w:rPr>
                <w:rFonts w:ascii="Tahoma" w:hAnsi="Tahoma" w:cs="Tahoma"/>
                <w:sz w:val="16"/>
                <w:szCs w:val="16"/>
              </w:rPr>
            </w:pPr>
            <w:r>
              <w:rPr>
                <w:rFonts w:ascii="Tahoma" w:hAnsi="Tahoma" w:cs="Tahoma"/>
                <w:sz w:val="16"/>
                <w:szCs w:val="16"/>
              </w:rPr>
              <w:t>մ</w:t>
            </w:r>
            <w:r>
              <w:rPr>
                <w:rFonts w:ascii="Tahoma" w:hAnsi="Tahoma" w:cs="Tahoma"/>
                <w:sz w:val="16"/>
                <w:szCs w:val="16"/>
                <w:vertAlign w:val="superscript"/>
              </w:rPr>
              <w:t>3</w:t>
            </w:r>
          </w:p>
        </w:tc>
        <w:tc>
          <w:tcPr>
            <w:tcW w:w="876" w:type="dxa"/>
            <w:tcBorders>
              <w:top w:val="nil"/>
              <w:left w:val="nil"/>
              <w:bottom w:val="single" w:sz="4" w:space="0" w:color="auto"/>
              <w:right w:val="single" w:sz="4" w:space="0" w:color="auto"/>
            </w:tcBorders>
            <w:noWrap/>
            <w:vAlign w:val="center"/>
            <w:hideMark/>
          </w:tcPr>
          <w:p w14:paraId="47671E61" w14:textId="77777777" w:rsidR="0078769B" w:rsidRDefault="0078769B">
            <w:pPr>
              <w:jc w:val="right"/>
              <w:rPr>
                <w:rFonts w:ascii="Tahoma" w:hAnsi="Tahoma" w:cs="Tahoma"/>
                <w:sz w:val="16"/>
                <w:szCs w:val="16"/>
              </w:rPr>
            </w:pPr>
            <w:r>
              <w:rPr>
                <w:rFonts w:ascii="Tahoma" w:hAnsi="Tahoma" w:cs="Tahoma"/>
                <w:sz w:val="16"/>
                <w:szCs w:val="16"/>
              </w:rPr>
              <w:t>17.3160</w:t>
            </w:r>
          </w:p>
        </w:tc>
        <w:tc>
          <w:tcPr>
            <w:tcW w:w="1110" w:type="dxa"/>
            <w:tcBorders>
              <w:top w:val="nil"/>
              <w:left w:val="nil"/>
              <w:bottom w:val="single" w:sz="4" w:space="0" w:color="auto"/>
              <w:right w:val="single" w:sz="4" w:space="0" w:color="auto"/>
            </w:tcBorders>
            <w:noWrap/>
            <w:vAlign w:val="center"/>
            <w:hideMark/>
          </w:tcPr>
          <w:p w14:paraId="5A053FB6" w14:textId="77777777" w:rsidR="0078769B" w:rsidRDefault="0078769B">
            <w:pPr>
              <w:jc w:val="right"/>
              <w:rPr>
                <w:rFonts w:ascii="Tahoma" w:hAnsi="Tahoma" w:cs="Tahoma"/>
                <w:sz w:val="16"/>
                <w:szCs w:val="16"/>
              </w:rPr>
            </w:pPr>
            <w:r>
              <w:rPr>
                <w:rFonts w:ascii="Tahoma" w:hAnsi="Tahoma" w:cs="Tahoma"/>
                <w:sz w:val="16"/>
                <w:szCs w:val="16"/>
              </w:rPr>
              <w:t>1.026</w:t>
            </w:r>
          </w:p>
        </w:tc>
        <w:tc>
          <w:tcPr>
            <w:tcW w:w="1304" w:type="dxa"/>
            <w:tcBorders>
              <w:top w:val="single" w:sz="4" w:space="0" w:color="auto"/>
              <w:left w:val="nil"/>
              <w:bottom w:val="nil"/>
              <w:right w:val="single" w:sz="4" w:space="0" w:color="auto"/>
            </w:tcBorders>
            <w:noWrap/>
            <w:vAlign w:val="center"/>
            <w:hideMark/>
          </w:tcPr>
          <w:p w14:paraId="166A061B" w14:textId="77777777" w:rsidR="0078769B" w:rsidRDefault="0078769B">
            <w:pPr>
              <w:jc w:val="right"/>
              <w:rPr>
                <w:rFonts w:ascii="Tahoma" w:hAnsi="Tahoma" w:cs="Tahoma"/>
                <w:sz w:val="16"/>
                <w:szCs w:val="16"/>
              </w:rPr>
            </w:pPr>
            <w:r>
              <w:rPr>
                <w:rFonts w:ascii="Tahoma" w:hAnsi="Tahoma" w:cs="Tahoma"/>
                <w:sz w:val="16"/>
                <w:szCs w:val="16"/>
              </w:rPr>
              <w:t>17.766</w:t>
            </w:r>
          </w:p>
        </w:tc>
        <w:tc>
          <w:tcPr>
            <w:tcW w:w="222" w:type="dxa"/>
            <w:vAlign w:val="center"/>
            <w:hideMark/>
          </w:tcPr>
          <w:p w14:paraId="7C78FD3E" w14:textId="77777777" w:rsidR="0078769B" w:rsidRDefault="0078769B">
            <w:pPr>
              <w:rPr>
                <w:sz w:val="20"/>
                <w:szCs w:val="20"/>
              </w:rPr>
            </w:pPr>
          </w:p>
        </w:tc>
      </w:tr>
      <w:tr w:rsidR="0078769B" w14:paraId="4517C8D7"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0F02DAFB" w14:textId="77777777" w:rsidR="0078769B" w:rsidRDefault="0078769B">
            <w:pPr>
              <w:jc w:val="right"/>
              <w:rPr>
                <w:rFonts w:ascii="Tahoma" w:hAnsi="Tahoma" w:cs="Tahoma"/>
                <w:sz w:val="16"/>
                <w:szCs w:val="16"/>
              </w:rPr>
            </w:pPr>
            <w:r>
              <w:rPr>
                <w:rFonts w:ascii="Tahoma" w:hAnsi="Tahoma" w:cs="Tahoma"/>
                <w:sz w:val="16"/>
                <w:szCs w:val="16"/>
              </w:rPr>
              <w:t>7</w:t>
            </w:r>
          </w:p>
        </w:tc>
        <w:tc>
          <w:tcPr>
            <w:tcW w:w="6100" w:type="dxa"/>
            <w:tcBorders>
              <w:top w:val="nil"/>
              <w:left w:val="nil"/>
              <w:bottom w:val="single" w:sz="4" w:space="0" w:color="auto"/>
              <w:right w:val="single" w:sz="4" w:space="0" w:color="auto"/>
            </w:tcBorders>
            <w:vAlign w:val="center"/>
            <w:hideMark/>
          </w:tcPr>
          <w:p w14:paraId="7B978115" w14:textId="77777777" w:rsidR="0078769B" w:rsidRDefault="0078769B">
            <w:pPr>
              <w:rPr>
                <w:rFonts w:ascii="Tahoma" w:hAnsi="Tahoma" w:cs="Tahoma"/>
                <w:sz w:val="16"/>
                <w:szCs w:val="16"/>
              </w:rPr>
            </w:pPr>
            <w:proofErr w:type="spellStart"/>
            <w:r>
              <w:rPr>
                <w:rFonts w:ascii="Tahoma" w:hAnsi="Tahoma" w:cs="Tahoma"/>
                <w:sz w:val="16"/>
                <w:szCs w:val="16"/>
              </w:rPr>
              <w:t>Գրունտի</w:t>
            </w:r>
            <w:proofErr w:type="spellEnd"/>
            <w:r>
              <w:rPr>
                <w:rFonts w:ascii="Tahoma" w:hAnsi="Tahoma" w:cs="Tahoma"/>
                <w:sz w:val="16"/>
                <w:szCs w:val="16"/>
              </w:rPr>
              <w:t xml:space="preserve"> </w:t>
            </w:r>
            <w:proofErr w:type="spellStart"/>
            <w:r>
              <w:rPr>
                <w:rFonts w:ascii="Tahoma" w:hAnsi="Tahoma" w:cs="Tahoma"/>
                <w:sz w:val="16"/>
                <w:szCs w:val="16"/>
              </w:rPr>
              <w:t>տեղափոխում</w:t>
            </w:r>
            <w:proofErr w:type="spellEnd"/>
            <w:r>
              <w:rPr>
                <w:rFonts w:ascii="Tahoma" w:hAnsi="Tahoma" w:cs="Tahoma"/>
                <w:sz w:val="16"/>
                <w:szCs w:val="16"/>
              </w:rPr>
              <w:t xml:space="preserve"> </w:t>
            </w:r>
            <w:proofErr w:type="spellStart"/>
            <w:r>
              <w:rPr>
                <w:rFonts w:ascii="Tahoma" w:hAnsi="Tahoma" w:cs="Tahoma"/>
                <w:sz w:val="16"/>
                <w:szCs w:val="16"/>
              </w:rPr>
              <w:t>աղբավայր</w:t>
            </w:r>
            <w:proofErr w:type="spellEnd"/>
            <w:r>
              <w:rPr>
                <w:rFonts w:ascii="Tahoma" w:hAnsi="Tahoma" w:cs="Tahoma"/>
                <w:sz w:val="16"/>
                <w:szCs w:val="16"/>
              </w:rPr>
              <w:br/>
              <w:t xml:space="preserve">13 </w:t>
            </w:r>
            <w:proofErr w:type="spellStart"/>
            <w:r>
              <w:rPr>
                <w:rFonts w:ascii="Tahoma" w:hAnsi="Tahoma" w:cs="Tahoma"/>
                <w:sz w:val="16"/>
                <w:szCs w:val="16"/>
              </w:rPr>
              <w:t>կմ</w:t>
            </w:r>
            <w:proofErr w:type="spellEnd"/>
            <w:r>
              <w:rPr>
                <w:rFonts w:ascii="Tahoma" w:hAnsi="Tahoma" w:cs="Tahoma"/>
                <w:sz w:val="16"/>
                <w:szCs w:val="16"/>
              </w:rPr>
              <w:t xml:space="preserve"> </w:t>
            </w:r>
            <w:proofErr w:type="spellStart"/>
            <w:r>
              <w:rPr>
                <w:rFonts w:ascii="Tahoma" w:hAnsi="Tahoma" w:cs="Tahoma"/>
                <w:sz w:val="16"/>
                <w:szCs w:val="16"/>
              </w:rPr>
              <w:t>հեռ</w:t>
            </w:r>
            <w:proofErr w:type="spellEnd"/>
            <w:r>
              <w:rPr>
                <w:rFonts w:ascii="Tahoma" w:hAnsi="Tahoma" w:cs="Tahoma"/>
                <w:sz w:val="16"/>
                <w:szCs w:val="16"/>
              </w:rPr>
              <w:t xml:space="preserve">․ </w:t>
            </w:r>
            <w:proofErr w:type="spellStart"/>
            <w:r>
              <w:rPr>
                <w:rFonts w:ascii="Tahoma" w:hAnsi="Tahoma" w:cs="Tahoma"/>
                <w:sz w:val="16"/>
                <w:szCs w:val="16"/>
              </w:rPr>
              <w:t>վրա</w:t>
            </w:r>
            <w:proofErr w:type="spellEnd"/>
          </w:p>
        </w:tc>
        <w:tc>
          <w:tcPr>
            <w:tcW w:w="574" w:type="dxa"/>
            <w:tcBorders>
              <w:top w:val="nil"/>
              <w:left w:val="nil"/>
              <w:bottom w:val="single" w:sz="4" w:space="0" w:color="auto"/>
              <w:right w:val="single" w:sz="4" w:space="0" w:color="auto"/>
            </w:tcBorders>
            <w:noWrap/>
            <w:vAlign w:val="center"/>
            <w:hideMark/>
          </w:tcPr>
          <w:p w14:paraId="7E4001C7" w14:textId="77777777" w:rsidR="0078769B" w:rsidRDefault="0078769B">
            <w:pPr>
              <w:rPr>
                <w:rFonts w:ascii="Tahoma" w:hAnsi="Tahoma" w:cs="Tahoma"/>
                <w:sz w:val="16"/>
                <w:szCs w:val="16"/>
              </w:rPr>
            </w:pPr>
            <w:r>
              <w:rPr>
                <w:rFonts w:ascii="Tahoma" w:hAnsi="Tahoma" w:cs="Tahoma"/>
                <w:sz w:val="16"/>
                <w:szCs w:val="16"/>
              </w:rPr>
              <w:t>տ</w:t>
            </w:r>
          </w:p>
        </w:tc>
        <w:tc>
          <w:tcPr>
            <w:tcW w:w="876" w:type="dxa"/>
            <w:tcBorders>
              <w:top w:val="nil"/>
              <w:left w:val="nil"/>
              <w:bottom w:val="single" w:sz="4" w:space="0" w:color="auto"/>
              <w:right w:val="single" w:sz="4" w:space="0" w:color="auto"/>
            </w:tcBorders>
            <w:noWrap/>
            <w:vAlign w:val="center"/>
            <w:hideMark/>
          </w:tcPr>
          <w:p w14:paraId="789138EF" w14:textId="77777777" w:rsidR="0078769B" w:rsidRDefault="0078769B">
            <w:pPr>
              <w:jc w:val="right"/>
              <w:rPr>
                <w:rFonts w:ascii="Tahoma" w:hAnsi="Tahoma" w:cs="Tahoma"/>
                <w:sz w:val="16"/>
                <w:szCs w:val="16"/>
              </w:rPr>
            </w:pPr>
            <w:r>
              <w:rPr>
                <w:rFonts w:ascii="Tahoma" w:hAnsi="Tahoma" w:cs="Tahoma"/>
                <w:sz w:val="16"/>
                <w:szCs w:val="16"/>
              </w:rPr>
              <w:t>33.770</w:t>
            </w:r>
          </w:p>
        </w:tc>
        <w:tc>
          <w:tcPr>
            <w:tcW w:w="1110" w:type="dxa"/>
            <w:tcBorders>
              <w:top w:val="nil"/>
              <w:left w:val="nil"/>
              <w:bottom w:val="single" w:sz="4" w:space="0" w:color="auto"/>
              <w:right w:val="single" w:sz="4" w:space="0" w:color="auto"/>
            </w:tcBorders>
            <w:noWrap/>
            <w:vAlign w:val="center"/>
            <w:hideMark/>
          </w:tcPr>
          <w:p w14:paraId="76421C96" w14:textId="77777777" w:rsidR="0078769B" w:rsidRDefault="0078769B">
            <w:pPr>
              <w:jc w:val="right"/>
              <w:rPr>
                <w:rFonts w:ascii="Tahoma" w:hAnsi="Tahoma" w:cs="Tahoma"/>
                <w:sz w:val="16"/>
                <w:szCs w:val="16"/>
              </w:rPr>
            </w:pPr>
            <w:r>
              <w:rPr>
                <w:rFonts w:ascii="Tahoma" w:hAnsi="Tahoma" w:cs="Tahoma"/>
                <w:sz w:val="16"/>
                <w:szCs w:val="16"/>
              </w:rPr>
              <w:t>4.400</w:t>
            </w:r>
          </w:p>
        </w:tc>
        <w:tc>
          <w:tcPr>
            <w:tcW w:w="1304" w:type="dxa"/>
            <w:tcBorders>
              <w:top w:val="single" w:sz="4" w:space="0" w:color="auto"/>
              <w:left w:val="nil"/>
              <w:bottom w:val="nil"/>
              <w:right w:val="single" w:sz="4" w:space="0" w:color="auto"/>
            </w:tcBorders>
            <w:noWrap/>
            <w:vAlign w:val="center"/>
            <w:hideMark/>
          </w:tcPr>
          <w:p w14:paraId="614F98C2" w14:textId="77777777" w:rsidR="0078769B" w:rsidRDefault="0078769B">
            <w:pPr>
              <w:jc w:val="right"/>
              <w:rPr>
                <w:rFonts w:ascii="Tahoma" w:hAnsi="Tahoma" w:cs="Tahoma"/>
                <w:sz w:val="16"/>
                <w:szCs w:val="16"/>
              </w:rPr>
            </w:pPr>
            <w:r>
              <w:rPr>
                <w:rFonts w:ascii="Tahoma" w:hAnsi="Tahoma" w:cs="Tahoma"/>
                <w:sz w:val="16"/>
                <w:szCs w:val="16"/>
              </w:rPr>
              <w:t>148.588</w:t>
            </w:r>
          </w:p>
        </w:tc>
        <w:tc>
          <w:tcPr>
            <w:tcW w:w="222" w:type="dxa"/>
            <w:vAlign w:val="center"/>
            <w:hideMark/>
          </w:tcPr>
          <w:p w14:paraId="45A42477" w14:textId="77777777" w:rsidR="0078769B" w:rsidRDefault="0078769B">
            <w:pPr>
              <w:rPr>
                <w:sz w:val="20"/>
                <w:szCs w:val="20"/>
              </w:rPr>
            </w:pPr>
          </w:p>
        </w:tc>
      </w:tr>
      <w:tr w:rsidR="0078769B" w14:paraId="41C6C141"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3C80B141" w14:textId="77777777" w:rsidR="0078769B" w:rsidRDefault="0078769B">
            <w:pPr>
              <w:jc w:val="right"/>
              <w:rPr>
                <w:rFonts w:ascii="Tahoma" w:hAnsi="Tahoma" w:cs="Tahoma"/>
                <w:sz w:val="16"/>
                <w:szCs w:val="16"/>
              </w:rPr>
            </w:pPr>
            <w:r>
              <w:rPr>
                <w:rFonts w:ascii="Tahoma" w:hAnsi="Tahoma" w:cs="Tahoma"/>
                <w:sz w:val="16"/>
                <w:szCs w:val="16"/>
              </w:rPr>
              <w:t>8</w:t>
            </w:r>
          </w:p>
        </w:tc>
        <w:tc>
          <w:tcPr>
            <w:tcW w:w="6100" w:type="dxa"/>
            <w:tcBorders>
              <w:top w:val="nil"/>
              <w:left w:val="nil"/>
              <w:bottom w:val="single" w:sz="4" w:space="0" w:color="auto"/>
              <w:right w:val="single" w:sz="4" w:space="0" w:color="auto"/>
            </w:tcBorders>
            <w:vAlign w:val="center"/>
            <w:hideMark/>
          </w:tcPr>
          <w:p w14:paraId="301CD997" w14:textId="77777777" w:rsidR="0078769B" w:rsidRDefault="0078769B">
            <w:pPr>
              <w:rPr>
                <w:rFonts w:ascii="Tahoma" w:hAnsi="Tahoma" w:cs="Tahoma"/>
                <w:sz w:val="16"/>
                <w:szCs w:val="16"/>
              </w:rPr>
            </w:pPr>
            <w:r>
              <w:rPr>
                <w:rFonts w:ascii="Tahoma" w:hAnsi="Tahoma" w:cs="Tahoma"/>
                <w:sz w:val="16"/>
                <w:szCs w:val="16"/>
              </w:rPr>
              <w:t xml:space="preserve">9IV (9.6)կ. </w:t>
            </w:r>
            <w:proofErr w:type="spellStart"/>
            <w:r>
              <w:rPr>
                <w:rFonts w:ascii="Tahoma" w:hAnsi="Tahoma" w:cs="Tahoma"/>
                <w:sz w:val="16"/>
                <w:szCs w:val="16"/>
              </w:rPr>
              <w:t>գրունտի</w:t>
            </w:r>
            <w:proofErr w:type="spellEnd"/>
            <w:r>
              <w:rPr>
                <w:rFonts w:ascii="Tahoma" w:hAnsi="Tahoma" w:cs="Tahoma"/>
                <w:sz w:val="16"/>
                <w:szCs w:val="16"/>
              </w:rPr>
              <w:t xml:space="preserve">  </w:t>
            </w:r>
            <w:proofErr w:type="spellStart"/>
            <w:r>
              <w:rPr>
                <w:rFonts w:ascii="Tahoma" w:hAnsi="Tahoma" w:cs="Tahoma"/>
                <w:sz w:val="16"/>
                <w:szCs w:val="16"/>
              </w:rPr>
              <w:t>մշակում</w:t>
            </w:r>
            <w:proofErr w:type="spellEnd"/>
            <w:r>
              <w:rPr>
                <w:rFonts w:ascii="Tahoma" w:hAnsi="Tahoma" w:cs="Tahoma"/>
                <w:sz w:val="16"/>
                <w:szCs w:val="16"/>
              </w:rPr>
              <w:t xml:space="preserve">  էկս.0,65մ3 </w:t>
            </w:r>
            <w:proofErr w:type="spellStart"/>
            <w:r>
              <w:rPr>
                <w:rFonts w:ascii="Tahoma" w:hAnsi="Tahoma" w:cs="Tahoma"/>
                <w:sz w:val="16"/>
                <w:szCs w:val="16"/>
              </w:rPr>
              <w:t>շ.տ</w:t>
            </w:r>
            <w:proofErr w:type="spellEnd"/>
            <w:r>
              <w:rPr>
                <w:rFonts w:ascii="Tahoma" w:hAnsi="Tahoma" w:cs="Tahoma"/>
                <w:sz w:val="16"/>
                <w:szCs w:val="16"/>
              </w:rPr>
              <w:t xml:space="preserve">. </w:t>
            </w:r>
            <w:proofErr w:type="spellStart"/>
            <w:r>
              <w:rPr>
                <w:rFonts w:ascii="Tahoma" w:hAnsi="Tahoma" w:cs="Tahoma"/>
                <w:sz w:val="16"/>
                <w:szCs w:val="16"/>
              </w:rPr>
              <w:t>կողքի</w:t>
            </w:r>
            <w:proofErr w:type="spellEnd"/>
            <w:r>
              <w:rPr>
                <w:rFonts w:ascii="Tahoma" w:hAnsi="Tahoma" w:cs="Tahoma"/>
                <w:sz w:val="16"/>
                <w:szCs w:val="16"/>
              </w:rPr>
              <w:t xml:space="preserve"> </w:t>
            </w:r>
            <w:proofErr w:type="spellStart"/>
            <w:r>
              <w:rPr>
                <w:rFonts w:ascii="Tahoma" w:hAnsi="Tahoma" w:cs="Tahoma"/>
                <w:sz w:val="16"/>
                <w:szCs w:val="16"/>
              </w:rPr>
              <w:t>կուտակում</w:t>
            </w:r>
            <w:proofErr w:type="spellEnd"/>
            <w:r>
              <w:rPr>
                <w:rFonts w:ascii="Tahoma" w:hAnsi="Tahoma" w:cs="Tahoma"/>
                <w:sz w:val="16"/>
                <w:szCs w:val="16"/>
              </w:rPr>
              <w:t xml:space="preserve"> </w:t>
            </w:r>
          </w:p>
        </w:tc>
        <w:tc>
          <w:tcPr>
            <w:tcW w:w="574" w:type="dxa"/>
            <w:tcBorders>
              <w:top w:val="nil"/>
              <w:left w:val="nil"/>
              <w:bottom w:val="single" w:sz="4" w:space="0" w:color="auto"/>
              <w:right w:val="single" w:sz="4" w:space="0" w:color="auto"/>
            </w:tcBorders>
            <w:noWrap/>
            <w:vAlign w:val="center"/>
            <w:hideMark/>
          </w:tcPr>
          <w:p w14:paraId="5DD43A90" w14:textId="77777777" w:rsidR="0078769B" w:rsidRDefault="0078769B">
            <w:pPr>
              <w:rPr>
                <w:rFonts w:ascii="Tahoma" w:hAnsi="Tahoma" w:cs="Tahoma"/>
                <w:sz w:val="16"/>
                <w:szCs w:val="16"/>
              </w:rPr>
            </w:pPr>
            <w:r>
              <w:rPr>
                <w:rFonts w:ascii="Tahoma" w:hAnsi="Tahoma" w:cs="Tahoma"/>
                <w:sz w:val="16"/>
                <w:szCs w:val="16"/>
              </w:rPr>
              <w:t>մ</w:t>
            </w:r>
            <w:r>
              <w:rPr>
                <w:rFonts w:ascii="Tahoma" w:hAnsi="Tahoma" w:cs="Tahoma"/>
                <w:sz w:val="16"/>
                <w:szCs w:val="16"/>
                <w:vertAlign w:val="superscript"/>
              </w:rPr>
              <w:t>3</w:t>
            </w:r>
          </w:p>
        </w:tc>
        <w:tc>
          <w:tcPr>
            <w:tcW w:w="876" w:type="dxa"/>
            <w:tcBorders>
              <w:top w:val="nil"/>
              <w:left w:val="nil"/>
              <w:bottom w:val="single" w:sz="4" w:space="0" w:color="auto"/>
              <w:right w:val="single" w:sz="4" w:space="0" w:color="auto"/>
            </w:tcBorders>
            <w:noWrap/>
            <w:vAlign w:val="center"/>
            <w:hideMark/>
          </w:tcPr>
          <w:p w14:paraId="31D795CF" w14:textId="77777777" w:rsidR="0078769B" w:rsidRDefault="0078769B">
            <w:pPr>
              <w:jc w:val="right"/>
              <w:rPr>
                <w:rFonts w:ascii="Tahoma" w:hAnsi="Tahoma" w:cs="Tahoma"/>
                <w:sz w:val="16"/>
                <w:szCs w:val="16"/>
              </w:rPr>
            </w:pPr>
            <w:r>
              <w:rPr>
                <w:rFonts w:ascii="Tahoma" w:hAnsi="Tahoma" w:cs="Tahoma"/>
                <w:sz w:val="16"/>
                <w:szCs w:val="16"/>
              </w:rPr>
              <w:t>6.0840</w:t>
            </w:r>
          </w:p>
        </w:tc>
        <w:tc>
          <w:tcPr>
            <w:tcW w:w="1110" w:type="dxa"/>
            <w:tcBorders>
              <w:top w:val="nil"/>
              <w:left w:val="nil"/>
              <w:bottom w:val="single" w:sz="4" w:space="0" w:color="auto"/>
              <w:right w:val="single" w:sz="4" w:space="0" w:color="auto"/>
            </w:tcBorders>
            <w:noWrap/>
            <w:vAlign w:val="center"/>
            <w:hideMark/>
          </w:tcPr>
          <w:p w14:paraId="369AE477" w14:textId="77777777" w:rsidR="0078769B" w:rsidRDefault="0078769B">
            <w:pPr>
              <w:jc w:val="right"/>
              <w:rPr>
                <w:rFonts w:ascii="Tahoma" w:hAnsi="Tahoma" w:cs="Tahoma"/>
                <w:sz w:val="16"/>
                <w:szCs w:val="16"/>
              </w:rPr>
            </w:pPr>
            <w:r>
              <w:rPr>
                <w:rFonts w:ascii="Tahoma" w:hAnsi="Tahoma" w:cs="Tahoma"/>
                <w:sz w:val="16"/>
                <w:szCs w:val="16"/>
              </w:rPr>
              <w:t>1.026</w:t>
            </w:r>
          </w:p>
        </w:tc>
        <w:tc>
          <w:tcPr>
            <w:tcW w:w="1304" w:type="dxa"/>
            <w:tcBorders>
              <w:top w:val="single" w:sz="4" w:space="0" w:color="auto"/>
              <w:left w:val="nil"/>
              <w:bottom w:val="nil"/>
              <w:right w:val="single" w:sz="4" w:space="0" w:color="auto"/>
            </w:tcBorders>
            <w:noWrap/>
            <w:vAlign w:val="center"/>
            <w:hideMark/>
          </w:tcPr>
          <w:p w14:paraId="6F3B80E5" w14:textId="77777777" w:rsidR="0078769B" w:rsidRDefault="0078769B">
            <w:pPr>
              <w:jc w:val="right"/>
              <w:rPr>
                <w:rFonts w:ascii="Tahoma" w:hAnsi="Tahoma" w:cs="Tahoma"/>
                <w:sz w:val="16"/>
                <w:szCs w:val="16"/>
              </w:rPr>
            </w:pPr>
            <w:r>
              <w:rPr>
                <w:rFonts w:ascii="Tahoma" w:hAnsi="Tahoma" w:cs="Tahoma"/>
                <w:sz w:val="16"/>
                <w:szCs w:val="16"/>
              </w:rPr>
              <w:t>6.242</w:t>
            </w:r>
          </w:p>
        </w:tc>
        <w:tc>
          <w:tcPr>
            <w:tcW w:w="222" w:type="dxa"/>
            <w:vAlign w:val="center"/>
            <w:hideMark/>
          </w:tcPr>
          <w:p w14:paraId="58CCBEF6" w14:textId="77777777" w:rsidR="0078769B" w:rsidRDefault="0078769B">
            <w:pPr>
              <w:rPr>
                <w:sz w:val="20"/>
                <w:szCs w:val="20"/>
              </w:rPr>
            </w:pPr>
          </w:p>
        </w:tc>
      </w:tr>
      <w:tr w:rsidR="0078769B" w14:paraId="13FFE20A"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00F0A4F2" w14:textId="77777777" w:rsidR="0078769B" w:rsidRDefault="0078769B">
            <w:pPr>
              <w:jc w:val="right"/>
              <w:rPr>
                <w:rFonts w:ascii="Tahoma" w:hAnsi="Tahoma" w:cs="Tahoma"/>
                <w:sz w:val="16"/>
                <w:szCs w:val="16"/>
              </w:rPr>
            </w:pPr>
            <w:r>
              <w:rPr>
                <w:rFonts w:ascii="Tahoma" w:hAnsi="Tahoma" w:cs="Tahoma"/>
                <w:sz w:val="16"/>
                <w:szCs w:val="16"/>
              </w:rPr>
              <w:t>9</w:t>
            </w:r>
          </w:p>
        </w:tc>
        <w:tc>
          <w:tcPr>
            <w:tcW w:w="6100" w:type="dxa"/>
            <w:tcBorders>
              <w:top w:val="nil"/>
              <w:left w:val="nil"/>
              <w:bottom w:val="single" w:sz="4" w:space="0" w:color="auto"/>
              <w:right w:val="single" w:sz="4" w:space="0" w:color="auto"/>
            </w:tcBorders>
            <w:vAlign w:val="center"/>
            <w:hideMark/>
          </w:tcPr>
          <w:p w14:paraId="2AF49296" w14:textId="77777777" w:rsidR="0078769B" w:rsidRDefault="0078769B">
            <w:pPr>
              <w:rPr>
                <w:rFonts w:ascii="Tahoma" w:hAnsi="Tahoma" w:cs="Tahoma"/>
                <w:sz w:val="16"/>
                <w:szCs w:val="16"/>
              </w:rPr>
            </w:pPr>
            <w:proofErr w:type="spellStart"/>
            <w:r>
              <w:rPr>
                <w:rFonts w:ascii="Tahoma" w:hAnsi="Tahoma" w:cs="Tahoma"/>
                <w:sz w:val="16"/>
                <w:szCs w:val="16"/>
              </w:rPr>
              <w:t>Բնահողերի</w:t>
            </w:r>
            <w:proofErr w:type="spellEnd"/>
            <w:r>
              <w:rPr>
                <w:rFonts w:ascii="Tahoma" w:hAnsi="Tahoma" w:cs="Tahoma"/>
                <w:sz w:val="16"/>
                <w:szCs w:val="16"/>
              </w:rPr>
              <w:t xml:space="preserve"> </w:t>
            </w:r>
            <w:proofErr w:type="spellStart"/>
            <w:r>
              <w:rPr>
                <w:rFonts w:ascii="Tahoma" w:hAnsi="Tahoma" w:cs="Tahoma"/>
                <w:sz w:val="16"/>
                <w:szCs w:val="16"/>
              </w:rPr>
              <w:t>հետադարձ</w:t>
            </w:r>
            <w:proofErr w:type="spellEnd"/>
            <w:r>
              <w:rPr>
                <w:rFonts w:ascii="Tahoma" w:hAnsi="Tahoma" w:cs="Tahoma"/>
                <w:sz w:val="16"/>
                <w:szCs w:val="16"/>
              </w:rPr>
              <w:t xml:space="preserve"> </w:t>
            </w:r>
            <w:proofErr w:type="spellStart"/>
            <w:r>
              <w:rPr>
                <w:rFonts w:ascii="Tahoma" w:hAnsi="Tahoma" w:cs="Tahoma"/>
                <w:sz w:val="16"/>
                <w:szCs w:val="16"/>
              </w:rPr>
              <w:t>լիցք</w:t>
            </w:r>
            <w:proofErr w:type="spellEnd"/>
            <w:r>
              <w:rPr>
                <w:rFonts w:ascii="Tahoma" w:hAnsi="Tahoma" w:cs="Tahoma"/>
                <w:sz w:val="16"/>
                <w:szCs w:val="16"/>
              </w:rPr>
              <w:t xml:space="preserve"> </w:t>
            </w:r>
            <w:proofErr w:type="spellStart"/>
            <w:r>
              <w:rPr>
                <w:rFonts w:ascii="Tahoma" w:hAnsi="Tahoma" w:cs="Tahoma"/>
                <w:sz w:val="16"/>
                <w:szCs w:val="16"/>
              </w:rPr>
              <w:t>ձեռքով</w:t>
            </w:r>
            <w:proofErr w:type="spellEnd"/>
          </w:p>
        </w:tc>
        <w:tc>
          <w:tcPr>
            <w:tcW w:w="574" w:type="dxa"/>
            <w:tcBorders>
              <w:top w:val="nil"/>
              <w:left w:val="nil"/>
              <w:bottom w:val="single" w:sz="4" w:space="0" w:color="auto"/>
              <w:right w:val="single" w:sz="4" w:space="0" w:color="auto"/>
            </w:tcBorders>
            <w:noWrap/>
            <w:vAlign w:val="center"/>
            <w:hideMark/>
          </w:tcPr>
          <w:p w14:paraId="03A84097" w14:textId="77777777" w:rsidR="0078769B" w:rsidRDefault="0078769B">
            <w:pPr>
              <w:rPr>
                <w:rFonts w:ascii="Tahoma" w:hAnsi="Tahoma" w:cs="Tahoma"/>
                <w:sz w:val="16"/>
                <w:szCs w:val="16"/>
              </w:rPr>
            </w:pPr>
            <w:r>
              <w:rPr>
                <w:rFonts w:ascii="Tahoma" w:hAnsi="Tahoma" w:cs="Tahoma"/>
                <w:sz w:val="16"/>
                <w:szCs w:val="16"/>
              </w:rPr>
              <w:t>մ</w:t>
            </w:r>
            <w:r>
              <w:rPr>
                <w:rFonts w:ascii="Tahoma" w:hAnsi="Tahoma" w:cs="Tahoma"/>
                <w:sz w:val="16"/>
                <w:szCs w:val="16"/>
                <w:vertAlign w:val="superscript"/>
              </w:rPr>
              <w:t>3</w:t>
            </w:r>
          </w:p>
        </w:tc>
        <w:tc>
          <w:tcPr>
            <w:tcW w:w="876" w:type="dxa"/>
            <w:tcBorders>
              <w:top w:val="nil"/>
              <w:left w:val="nil"/>
              <w:bottom w:val="single" w:sz="4" w:space="0" w:color="auto"/>
              <w:right w:val="single" w:sz="4" w:space="0" w:color="auto"/>
            </w:tcBorders>
            <w:noWrap/>
            <w:vAlign w:val="center"/>
            <w:hideMark/>
          </w:tcPr>
          <w:p w14:paraId="68C29364" w14:textId="77777777" w:rsidR="0078769B" w:rsidRDefault="0078769B">
            <w:pPr>
              <w:jc w:val="right"/>
              <w:rPr>
                <w:rFonts w:ascii="Tahoma" w:hAnsi="Tahoma" w:cs="Tahoma"/>
                <w:sz w:val="16"/>
                <w:szCs w:val="16"/>
              </w:rPr>
            </w:pPr>
            <w:r>
              <w:rPr>
                <w:rFonts w:ascii="Tahoma" w:hAnsi="Tahoma" w:cs="Tahoma"/>
                <w:sz w:val="16"/>
                <w:szCs w:val="16"/>
              </w:rPr>
              <w:t>6.0840</w:t>
            </w:r>
          </w:p>
        </w:tc>
        <w:tc>
          <w:tcPr>
            <w:tcW w:w="1110" w:type="dxa"/>
            <w:tcBorders>
              <w:top w:val="nil"/>
              <w:left w:val="nil"/>
              <w:bottom w:val="single" w:sz="4" w:space="0" w:color="auto"/>
              <w:right w:val="single" w:sz="4" w:space="0" w:color="auto"/>
            </w:tcBorders>
            <w:noWrap/>
            <w:vAlign w:val="center"/>
            <w:hideMark/>
          </w:tcPr>
          <w:p w14:paraId="0B9D642C" w14:textId="77777777" w:rsidR="0078769B" w:rsidRDefault="0078769B">
            <w:pPr>
              <w:jc w:val="right"/>
              <w:rPr>
                <w:rFonts w:ascii="Tahoma" w:hAnsi="Tahoma" w:cs="Tahoma"/>
                <w:sz w:val="16"/>
                <w:szCs w:val="16"/>
              </w:rPr>
            </w:pPr>
            <w:r>
              <w:rPr>
                <w:rFonts w:ascii="Tahoma" w:hAnsi="Tahoma" w:cs="Tahoma"/>
                <w:sz w:val="16"/>
                <w:szCs w:val="16"/>
              </w:rPr>
              <w:t>2.558</w:t>
            </w:r>
          </w:p>
        </w:tc>
        <w:tc>
          <w:tcPr>
            <w:tcW w:w="1304" w:type="dxa"/>
            <w:tcBorders>
              <w:top w:val="single" w:sz="4" w:space="0" w:color="auto"/>
              <w:left w:val="nil"/>
              <w:bottom w:val="single" w:sz="4" w:space="0" w:color="auto"/>
              <w:right w:val="single" w:sz="4" w:space="0" w:color="auto"/>
            </w:tcBorders>
            <w:noWrap/>
            <w:vAlign w:val="center"/>
            <w:hideMark/>
          </w:tcPr>
          <w:p w14:paraId="301898F1" w14:textId="77777777" w:rsidR="0078769B" w:rsidRDefault="0078769B">
            <w:pPr>
              <w:jc w:val="right"/>
              <w:rPr>
                <w:rFonts w:ascii="Tahoma" w:hAnsi="Tahoma" w:cs="Tahoma"/>
                <w:sz w:val="16"/>
                <w:szCs w:val="16"/>
              </w:rPr>
            </w:pPr>
            <w:r>
              <w:rPr>
                <w:rFonts w:ascii="Tahoma" w:hAnsi="Tahoma" w:cs="Tahoma"/>
                <w:sz w:val="16"/>
                <w:szCs w:val="16"/>
              </w:rPr>
              <w:t>15.563</w:t>
            </w:r>
          </w:p>
        </w:tc>
        <w:tc>
          <w:tcPr>
            <w:tcW w:w="222" w:type="dxa"/>
            <w:vAlign w:val="center"/>
            <w:hideMark/>
          </w:tcPr>
          <w:p w14:paraId="3AB02ECB" w14:textId="77777777" w:rsidR="0078769B" w:rsidRDefault="0078769B">
            <w:pPr>
              <w:rPr>
                <w:sz w:val="20"/>
                <w:szCs w:val="20"/>
              </w:rPr>
            </w:pPr>
          </w:p>
        </w:tc>
      </w:tr>
      <w:tr w:rsidR="0078769B" w14:paraId="19FCDE98"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5A8F4743" w14:textId="77777777" w:rsidR="0078769B" w:rsidRDefault="0078769B">
            <w:pPr>
              <w:jc w:val="right"/>
              <w:rPr>
                <w:rFonts w:ascii="Tahoma" w:hAnsi="Tahoma" w:cs="Tahoma"/>
                <w:sz w:val="16"/>
                <w:szCs w:val="16"/>
              </w:rPr>
            </w:pPr>
            <w:r>
              <w:rPr>
                <w:rFonts w:ascii="Tahoma" w:hAnsi="Tahoma" w:cs="Tahoma"/>
                <w:sz w:val="16"/>
                <w:szCs w:val="16"/>
              </w:rPr>
              <w:t>10</w:t>
            </w:r>
          </w:p>
        </w:tc>
        <w:tc>
          <w:tcPr>
            <w:tcW w:w="6100" w:type="dxa"/>
            <w:tcBorders>
              <w:top w:val="nil"/>
              <w:left w:val="nil"/>
              <w:bottom w:val="single" w:sz="4" w:space="0" w:color="auto"/>
              <w:right w:val="single" w:sz="4" w:space="0" w:color="auto"/>
            </w:tcBorders>
            <w:vAlign w:val="center"/>
            <w:hideMark/>
          </w:tcPr>
          <w:p w14:paraId="45ADC6EE" w14:textId="77777777" w:rsidR="0078769B" w:rsidRDefault="0078769B">
            <w:pPr>
              <w:rPr>
                <w:rFonts w:ascii="Tahoma" w:hAnsi="Tahoma" w:cs="Tahoma"/>
                <w:sz w:val="16"/>
                <w:szCs w:val="16"/>
              </w:rPr>
            </w:pPr>
            <w:proofErr w:type="spellStart"/>
            <w:r>
              <w:rPr>
                <w:rFonts w:ascii="Tahoma" w:hAnsi="Tahoma" w:cs="Tahoma"/>
                <w:sz w:val="16"/>
                <w:szCs w:val="16"/>
              </w:rPr>
              <w:t>Բնահողի</w:t>
            </w:r>
            <w:proofErr w:type="spellEnd"/>
            <w:r>
              <w:rPr>
                <w:rFonts w:ascii="Tahoma" w:hAnsi="Tahoma" w:cs="Tahoma"/>
                <w:sz w:val="16"/>
                <w:szCs w:val="16"/>
              </w:rPr>
              <w:t xml:space="preserve"> </w:t>
            </w:r>
            <w:proofErr w:type="spellStart"/>
            <w:r>
              <w:rPr>
                <w:rFonts w:ascii="Tahoma" w:hAnsi="Tahoma" w:cs="Tahoma"/>
                <w:sz w:val="16"/>
                <w:szCs w:val="16"/>
              </w:rPr>
              <w:t>խտացում</w:t>
            </w:r>
            <w:proofErr w:type="spellEnd"/>
            <w:r>
              <w:rPr>
                <w:rFonts w:ascii="Tahoma" w:hAnsi="Tahoma" w:cs="Tahoma"/>
                <w:sz w:val="16"/>
                <w:szCs w:val="16"/>
              </w:rPr>
              <w:t xml:space="preserve"> </w:t>
            </w:r>
            <w:proofErr w:type="spellStart"/>
            <w:r>
              <w:rPr>
                <w:rFonts w:ascii="Tahoma" w:hAnsi="Tahoma" w:cs="Tahoma"/>
                <w:sz w:val="16"/>
                <w:szCs w:val="16"/>
              </w:rPr>
              <w:t>պնեվմոտոփանով</w:t>
            </w:r>
            <w:proofErr w:type="spellEnd"/>
          </w:p>
        </w:tc>
        <w:tc>
          <w:tcPr>
            <w:tcW w:w="574" w:type="dxa"/>
            <w:tcBorders>
              <w:top w:val="nil"/>
              <w:left w:val="nil"/>
              <w:bottom w:val="single" w:sz="4" w:space="0" w:color="auto"/>
              <w:right w:val="single" w:sz="4" w:space="0" w:color="auto"/>
            </w:tcBorders>
            <w:noWrap/>
            <w:vAlign w:val="center"/>
            <w:hideMark/>
          </w:tcPr>
          <w:p w14:paraId="36B58063" w14:textId="77777777" w:rsidR="0078769B" w:rsidRDefault="0078769B">
            <w:pPr>
              <w:rPr>
                <w:rFonts w:ascii="Tahoma" w:hAnsi="Tahoma" w:cs="Tahoma"/>
                <w:sz w:val="16"/>
                <w:szCs w:val="16"/>
              </w:rPr>
            </w:pPr>
            <w:r>
              <w:rPr>
                <w:rFonts w:ascii="Tahoma" w:hAnsi="Tahoma" w:cs="Tahoma"/>
                <w:sz w:val="16"/>
                <w:szCs w:val="16"/>
              </w:rPr>
              <w:t>մ</w:t>
            </w:r>
            <w:r>
              <w:rPr>
                <w:rFonts w:ascii="Tahoma" w:hAnsi="Tahoma" w:cs="Tahoma"/>
                <w:sz w:val="16"/>
                <w:szCs w:val="16"/>
                <w:vertAlign w:val="superscript"/>
              </w:rPr>
              <w:t>3</w:t>
            </w:r>
          </w:p>
        </w:tc>
        <w:tc>
          <w:tcPr>
            <w:tcW w:w="876" w:type="dxa"/>
            <w:tcBorders>
              <w:top w:val="nil"/>
              <w:left w:val="nil"/>
              <w:bottom w:val="single" w:sz="4" w:space="0" w:color="auto"/>
              <w:right w:val="single" w:sz="4" w:space="0" w:color="auto"/>
            </w:tcBorders>
            <w:noWrap/>
            <w:vAlign w:val="center"/>
            <w:hideMark/>
          </w:tcPr>
          <w:p w14:paraId="6C0B2D54" w14:textId="77777777" w:rsidR="0078769B" w:rsidRDefault="0078769B">
            <w:pPr>
              <w:jc w:val="right"/>
              <w:rPr>
                <w:rFonts w:ascii="Tahoma" w:hAnsi="Tahoma" w:cs="Tahoma"/>
                <w:sz w:val="16"/>
                <w:szCs w:val="16"/>
              </w:rPr>
            </w:pPr>
            <w:r>
              <w:rPr>
                <w:rFonts w:ascii="Tahoma" w:hAnsi="Tahoma" w:cs="Tahoma"/>
                <w:sz w:val="16"/>
                <w:szCs w:val="16"/>
              </w:rPr>
              <w:t>0.6080</w:t>
            </w:r>
          </w:p>
        </w:tc>
        <w:tc>
          <w:tcPr>
            <w:tcW w:w="1110" w:type="dxa"/>
            <w:tcBorders>
              <w:top w:val="nil"/>
              <w:left w:val="nil"/>
              <w:bottom w:val="single" w:sz="4" w:space="0" w:color="auto"/>
              <w:right w:val="single" w:sz="4" w:space="0" w:color="auto"/>
            </w:tcBorders>
            <w:noWrap/>
            <w:vAlign w:val="center"/>
            <w:hideMark/>
          </w:tcPr>
          <w:p w14:paraId="03D6E7C8" w14:textId="77777777" w:rsidR="0078769B" w:rsidRDefault="0078769B">
            <w:pPr>
              <w:jc w:val="right"/>
              <w:rPr>
                <w:rFonts w:ascii="Tahoma" w:hAnsi="Tahoma" w:cs="Tahoma"/>
                <w:sz w:val="16"/>
                <w:szCs w:val="16"/>
              </w:rPr>
            </w:pPr>
            <w:r>
              <w:rPr>
                <w:rFonts w:ascii="Tahoma" w:hAnsi="Tahoma" w:cs="Tahoma"/>
                <w:sz w:val="16"/>
                <w:szCs w:val="16"/>
              </w:rPr>
              <w:t>0.492</w:t>
            </w:r>
          </w:p>
        </w:tc>
        <w:tc>
          <w:tcPr>
            <w:tcW w:w="1304" w:type="dxa"/>
            <w:tcBorders>
              <w:top w:val="nil"/>
              <w:left w:val="nil"/>
              <w:bottom w:val="single" w:sz="4" w:space="0" w:color="auto"/>
              <w:right w:val="single" w:sz="4" w:space="0" w:color="auto"/>
            </w:tcBorders>
            <w:noWrap/>
            <w:vAlign w:val="center"/>
            <w:hideMark/>
          </w:tcPr>
          <w:p w14:paraId="6686854C" w14:textId="77777777" w:rsidR="0078769B" w:rsidRDefault="0078769B">
            <w:pPr>
              <w:jc w:val="right"/>
              <w:rPr>
                <w:rFonts w:ascii="Tahoma" w:hAnsi="Tahoma" w:cs="Tahoma"/>
                <w:sz w:val="16"/>
                <w:szCs w:val="16"/>
              </w:rPr>
            </w:pPr>
            <w:r>
              <w:rPr>
                <w:rFonts w:ascii="Tahoma" w:hAnsi="Tahoma" w:cs="Tahoma"/>
                <w:sz w:val="16"/>
                <w:szCs w:val="16"/>
              </w:rPr>
              <w:t>0.299</w:t>
            </w:r>
          </w:p>
        </w:tc>
        <w:tc>
          <w:tcPr>
            <w:tcW w:w="222" w:type="dxa"/>
            <w:vAlign w:val="center"/>
            <w:hideMark/>
          </w:tcPr>
          <w:p w14:paraId="51B4A3CD" w14:textId="77777777" w:rsidR="0078769B" w:rsidRDefault="0078769B">
            <w:pPr>
              <w:rPr>
                <w:sz w:val="20"/>
                <w:szCs w:val="20"/>
              </w:rPr>
            </w:pPr>
          </w:p>
        </w:tc>
      </w:tr>
      <w:tr w:rsidR="0078769B" w14:paraId="43BFCE52"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14F42F02" w14:textId="77777777" w:rsidR="0078769B" w:rsidRDefault="0078769B">
            <w:pPr>
              <w:jc w:val="right"/>
              <w:rPr>
                <w:rFonts w:ascii="Tahoma" w:hAnsi="Tahoma" w:cs="Tahoma"/>
                <w:sz w:val="16"/>
                <w:szCs w:val="16"/>
              </w:rPr>
            </w:pPr>
            <w:r>
              <w:rPr>
                <w:rFonts w:ascii="Tahoma" w:hAnsi="Tahoma" w:cs="Tahoma"/>
                <w:sz w:val="16"/>
                <w:szCs w:val="16"/>
              </w:rPr>
              <w:t>11</w:t>
            </w:r>
          </w:p>
        </w:tc>
        <w:tc>
          <w:tcPr>
            <w:tcW w:w="6100" w:type="dxa"/>
            <w:tcBorders>
              <w:top w:val="nil"/>
              <w:left w:val="nil"/>
              <w:bottom w:val="single" w:sz="4" w:space="0" w:color="auto"/>
              <w:right w:val="single" w:sz="4" w:space="0" w:color="auto"/>
            </w:tcBorders>
            <w:vAlign w:val="center"/>
            <w:hideMark/>
          </w:tcPr>
          <w:p w14:paraId="76BC25A2" w14:textId="77777777" w:rsidR="0078769B" w:rsidRDefault="0078769B">
            <w:pPr>
              <w:rPr>
                <w:rFonts w:ascii="Tahoma" w:hAnsi="Tahoma" w:cs="Tahoma"/>
                <w:sz w:val="16"/>
                <w:szCs w:val="16"/>
              </w:rPr>
            </w:pPr>
            <w:proofErr w:type="spellStart"/>
            <w:r>
              <w:rPr>
                <w:rFonts w:ascii="Tahoma" w:hAnsi="Tahoma" w:cs="Tahoma"/>
                <w:sz w:val="16"/>
                <w:szCs w:val="16"/>
              </w:rPr>
              <w:t>Գրունտի</w:t>
            </w:r>
            <w:proofErr w:type="spellEnd"/>
            <w:r>
              <w:rPr>
                <w:rFonts w:ascii="Tahoma" w:hAnsi="Tahoma" w:cs="Tahoma"/>
                <w:sz w:val="16"/>
                <w:szCs w:val="16"/>
              </w:rPr>
              <w:t xml:space="preserve"> </w:t>
            </w:r>
            <w:proofErr w:type="spellStart"/>
            <w:r>
              <w:rPr>
                <w:rFonts w:ascii="Tahoma" w:hAnsi="Tahoma" w:cs="Tahoma"/>
                <w:sz w:val="16"/>
                <w:szCs w:val="16"/>
              </w:rPr>
              <w:t>ջրում</w:t>
            </w:r>
            <w:proofErr w:type="spellEnd"/>
          </w:p>
        </w:tc>
        <w:tc>
          <w:tcPr>
            <w:tcW w:w="574" w:type="dxa"/>
            <w:tcBorders>
              <w:top w:val="nil"/>
              <w:left w:val="nil"/>
              <w:bottom w:val="single" w:sz="4" w:space="0" w:color="auto"/>
              <w:right w:val="single" w:sz="4" w:space="0" w:color="auto"/>
            </w:tcBorders>
            <w:noWrap/>
            <w:vAlign w:val="center"/>
            <w:hideMark/>
          </w:tcPr>
          <w:p w14:paraId="2AFCA3C0" w14:textId="77777777" w:rsidR="0078769B" w:rsidRDefault="0078769B">
            <w:pPr>
              <w:rPr>
                <w:rFonts w:ascii="Tahoma" w:hAnsi="Tahoma" w:cs="Tahoma"/>
                <w:sz w:val="16"/>
                <w:szCs w:val="16"/>
              </w:rPr>
            </w:pPr>
            <w:r>
              <w:rPr>
                <w:rFonts w:ascii="Tahoma" w:hAnsi="Tahoma" w:cs="Tahoma"/>
                <w:sz w:val="16"/>
                <w:szCs w:val="16"/>
              </w:rPr>
              <w:t>մ</w:t>
            </w:r>
            <w:r>
              <w:rPr>
                <w:rFonts w:ascii="Tahoma" w:hAnsi="Tahoma" w:cs="Tahoma"/>
                <w:sz w:val="16"/>
                <w:szCs w:val="16"/>
                <w:vertAlign w:val="superscript"/>
              </w:rPr>
              <w:t>3</w:t>
            </w:r>
          </w:p>
        </w:tc>
        <w:tc>
          <w:tcPr>
            <w:tcW w:w="876" w:type="dxa"/>
            <w:tcBorders>
              <w:top w:val="nil"/>
              <w:left w:val="nil"/>
              <w:bottom w:val="single" w:sz="4" w:space="0" w:color="auto"/>
              <w:right w:val="single" w:sz="4" w:space="0" w:color="auto"/>
            </w:tcBorders>
            <w:noWrap/>
            <w:vAlign w:val="center"/>
            <w:hideMark/>
          </w:tcPr>
          <w:p w14:paraId="3922C5CE" w14:textId="77777777" w:rsidR="0078769B" w:rsidRDefault="0078769B">
            <w:pPr>
              <w:jc w:val="right"/>
              <w:rPr>
                <w:rFonts w:ascii="Tahoma" w:hAnsi="Tahoma" w:cs="Tahoma"/>
                <w:sz w:val="16"/>
                <w:szCs w:val="16"/>
              </w:rPr>
            </w:pPr>
            <w:r>
              <w:rPr>
                <w:rFonts w:ascii="Tahoma" w:hAnsi="Tahoma" w:cs="Tahoma"/>
                <w:sz w:val="16"/>
                <w:szCs w:val="16"/>
              </w:rPr>
              <w:t>0.6080</w:t>
            </w:r>
          </w:p>
        </w:tc>
        <w:tc>
          <w:tcPr>
            <w:tcW w:w="1110" w:type="dxa"/>
            <w:tcBorders>
              <w:top w:val="nil"/>
              <w:left w:val="nil"/>
              <w:bottom w:val="single" w:sz="4" w:space="0" w:color="auto"/>
              <w:right w:val="single" w:sz="4" w:space="0" w:color="auto"/>
            </w:tcBorders>
            <w:noWrap/>
            <w:vAlign w:val="center"/>
            <w:hideMark/>
          </w:tcPr>
          <w:p w14:paraId="060B4D80" w14:textId="77777777" w:rsidR="0078769B" w:rsidRDefault="0078769B">
            <w:pPr>
              <w:jc w:val="right"/>
              <w:rPr>
                <w:rFonts w:ascii="Tahoma" w:hAnsi="Tahoma" w:cs="Tahoma"/>
                <w:sz w:val="16"/>
                <w:szCs w:val="16"/>
              </w:rPr>
            </w:pPr>
            <w:r>
              <w:rPr>
                <w:rFonts w:ascii="Tahoma" w:hAnsi="Tahoma" w:cs="Tahoma"/>
                <w:sz w:val="16"/>
                <w:szCs w:val="16"/>
              </w:rPr>
              <w:t>0.452</w:t>
            </w:r>
          </w:p>
        </w:tc>
        <w:tc>
          <w:tcPr>
            <w:tcW w:w="1304" w:type="dxa"/>
            <w:tcBorders>
              <w:top w:val="nil"/>
              <w:left w:val="nil"/>
              <w:bottom w:val="single" w:sz="4" w:space="0" w:color="auto"/>
              <w:right w:val="single" w:sz="4" w:space="0" w:color="auto"/>
            </w:tcBorders>
            <w:noWrap/>
            <w:vAlign w:val="center"/>
            <w:hideMark/>
          </w:tcPr>
          <w:p w14:paraId="7AA8DCEC" w14:textId="77777777" w:rsidR="0078769B" w:rsidRDefault="0078769B">
            <w:pPr>
              <w:jc w:val="right"/>
              <w:rPr>
                <w:rFonts w:ascii="Tahoma" w:hAnsi="Tahoma" w:cs="Tahoma"/>
                <w:sz w:val="16"/>
                <w:szCs w:val="16"/>
              </w:rPr>
            </w:pPr>
            <w:r>
              <w:rPr>
                <w:rFonts w:ascii="Tahoma" w:hAnsi="Tahoma" w:cs="Tahoma"/>
                <w:sz w:val="16"/>
                <w:szCs w:val="16"/>
              </w:rPr>
              <w:t>0.275</w:t>
            </w:r>
          </w:p>
        </w:tc>
        <w:tc>
          <w:tcPr>
            <w:tcW w:w="222" w:type="dxa"/>
            <w:vAlign w:val="center"/>
            <w:hideMark/>
          </w:tcPr>
          <w:p w14:paraId="3B303721" w14:textId="77777777" w:rsidR="0078769B" w:rsidRDefault="0078769B">
            <w:pPr>
              <w:rPr>
                <w:sz w:val="20"/>
                <w:szCs w:val="20"/>
              </w:rPr>
            </w:pPr>
          </w:p>
        </w:tc>
      </w:tr>
      <w:tr w:rsidR="0078769B" w14:paraId="29677389"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305AF7C2" w14:textId="77777777" w:rsidR="0078769B" w:rsidRDefault="0078769B">
            <w:pPr>
              <w:jc w:val="right"/>
              <w:rPr>
                <w:rFonts w:ascii="Tahoma" w:hAnsi="Tahoma" w:cs="Tahoma"/>
                <w:sz w:val="16"/>
                <w:szCs w:val="16"/>
              </w:rPr>
            </w:pPr>
            <w:r>
              <w:rPr>
                <w:rFonts w:ascii="Tahoma" w:hAnsi="Tahoma" w:cs="Tahoma"/>
                <w:sz w:val="16"/>
                <w:szCs w:val="16"/>
              </w:rPr>
              <w:t>12</w:t>
            </w:r>
          </w:p>
        </w:tc>
        <w:tc>
          <w:tcPr>
            <w:tcW w:w="6100" w:type="dxa"/>
            <w:tcBorders>
              <w:top w:val="nil"/>
              <w:left w:val="nil"/>
              <w:bottom w:val="single" w:sz="4" w:space="0" w:color="auto"/>
              <w:right w:val="single" w:sz="4" w:space="0" w:color="auto"/>
            </w:tcBorders>
            <w:vAlign w:val="center"/>
            <w:hideMark/>
          </w:tcPr>
          <w:p w14:paraId="2CDF8A65" w14:textId="77777777" w:rsidR="0078769B" w:rsidRDefault="0078769B">
            <w:pPr>
              <w:rPr>
                <w:rFonts w:ascii="Arial Armenian" w:hAnsi="Arial Armenian" w:cs="Calibri"/>
                <w:sz w:val="16"/>
                <w:szCs w:val="16"/>
              </w:rPr>
            </w:pPr>
            <w:proofErr w:type="spellStart"/>
            <w:r>
              <w:rPr>
                <w:rFonts w:ascii="Sylfaen" w:hAnsi="Sylfaen" w:cs="Sylfaen"/>
                <w:sz w:val="16"/>
                <w:szCs w:val="16"/>
              </w:rPr>
              <w:t>Դիտահորերի</w:t>
            </w:r>
            <w:proofErr w:type="spellEnd"/>
            <w:r>
              <w:rPr>
                <w:rFonts w:ascii="Arial Armenian" w:hAnsi="Arial Armenian" w:cs="Calibri"/>
                <w:sz w:val="16"/>
                <w:szCs w:val="16"/>
              </w:rPr>
              <w:t xml:space="preserve"> </w:t>
            </w:r>
            <w:proofErr w:type="spellStart"/>
            <w:r>
              <w:rPr>
                <w:rFonts w:ascii="Sylfaen" w:hAnsi="Sylfaen" w:cs="Sylfaen"/>
                <w:sz w:val="16"/>
                <w:szCs w:val="16"/>
              </w:rPr>
              <w:t>օղակների</w:t>
            </w:r>
            <w:proofErr w:type="spellEnd"/>
            <w:r>
              <w:rPr>
                <w:rFonts w:ascii="Arial Armenian" w:hAnsi="Arial Armenian" w:cs="Calibri"/>
                <w:sz w:val="16"/>
                <w:szCs w:val="16"/>
              </w:rPr>
              <w:t xml:space="preserve"> </w:t>
            </w:r>
            <w:proofErr w:type="spellStart"/>
            <w:r>
              <w:rPr>
                <w:rFonts w:ascii="Sylfaen" w:hAnsi="Sylfaen" w:cs="Sylfaen"/>
                <w:sz w:val="16"/>
                <w:szCs w:val="16"/>
              </w:rPr>
              <w:t>ապամոնտաժում</w:t>
            </w:r>
            <w:proofErr w:type="spellEnd"/>
            <w:r>
              <w:rPr>
                <w:rFonts w:ascii="Arial Armenian" w:hAnsi="Arial Armenian" w:cs="Calibri"/>
                <w:sz w:val="16"/>
                <w:szCs w:val="16"/>
              </w:rPr>
              <w:t xml:space="preserve"> </w:t>
            </w:r>
            <w:proofErr w:type="spellStart"/>
            <w:r>
              <w:rPr>
                <w:rFonts w:ascii="Sylfaen" w:hAnsi="Sylfaen" w:cs="Sylfaen"/>
                <w:sz w:val="16"/>
                <w:szCs w:val="16"/>
              </w:rPr>
              <w:t>բարձում</w:t>
            </w:r>
            <w:proofErr w:type="spellEnd"/>
            <w:r>
              <w:rPr>
                <w:rFonts w:ascii="Arial Armenian" w:hAnsi="Arial Armenian" w:cs="Calibri"/>
                <w:sz w:val="16"/>
                <w:szCs w:val="16"/>
              </w:rPr>
              <w:t xml:space="preserve"> </w:t>
            </w:r>
            <w:r>
              <w:rPr>
                <w:rFonts w:ascii="Sylfaen" w:hAnsi="Sylfaen" w:cs="Sylfaen"/>
                <w:sz w:val="16"/>
                <w:szCs w:val="16"/>
              </w:rPr>
              <w:t>ա</w:t>
            </w:r>
            <w:r>
              <w:rPr>
                <w:rFonts w:ascii="Arial Armenian" w:hAnsi="Arial Armenian" w:cs="Calibri"/>
                <w:sz w:val="16"/>
                <w:szCs w:val="16"/>
              </w:rPr>
              <w:t>/</w:t>
            </w:r>
            <w:proofErr w:type="spellStart"/>
            <w:r>
              <w:rPr>
                <w:rFonts w:ascii="Sylfaen" w:hAnsi="Sylfaen" w:cs="Sylfaen"/>
                <w:sz w:val="16"/>
                <w:szCs w:val="16"/>
              </w:rPr>
              <w:t>ինքնաթափերի</w:t>
            </w:r>
            <w:proofErr w:type="spellEnd"/>
            <w:r>
              <w:rPr>
                <w:rFonts w:ascii="Arial Armenian" w:hAnsi="Arial Armenian" w:cs="Calibri"/>
                <w:sz w:val="16"/>
                <w:szCs w:val="16"/>
              </w:rPr>
              <w:t xml:space="preserve"> </w:t>
            </w:r>
            <w:proofErr w:type="spellStart"/>
            <w:r>
              <w:rPr>
                <w:rFonts w:ascii="Sylfaen" w:hAnsi="Sylfaen" w:cs="Sylfaen"/>
                <w:sz w:val="16"/>
                <w:szCs w:val="16"/>
              </w:rPr>
              <w:t>վրա</w:t>
            </w:r>
            <w:proofErr w:type="spellEnd"/>
          </w:p>
        </w:tc>
        <w:tc>
          <w:tcPr>
            <w:tcW w:w="574" w:type="dxa"/>
            <w:tcBorders>
              <w:top w:val="nil"/>
              <w:left w:val="nil"/>
              <w:bottom w:val="single" w:sz="4" w:space="0" w:color="auto"/>
              <w:right w:val="single" w:sz="4" w:space="0" w:color="auto"/>
            </w:tcBorders>
            <w:noWrap/>
            <w:vAlign w:val="center"/>
            <w:hideMark/>
          </w:tcPr>
          <w:p w14:paraId="16CD1205" w14:textId="77777777" w:rsidR="0078769B" w:rsidRDefault="0078769B">
            <w:pPr>
              <w:rPr>
                <w:rFonts w:ascii="Tahoma" w:hAnsi="Tahoma" w:cs="Tahoma"/>
                <w:sz w:val="16"/>
                <w:szCs w:val="16"/>
              </w:rPr>
            </w:pPr>
            <w:r>
              <w:rPr>
                <w:rFonts w:ascii="Tahoma" w:hAnsi="Tahoma" w:cs="Tahoma"/>
                <w:sz w:val="16"/>
                <w:szCs w:val="16"/>
              </w:rPr>
              <w:t>մ</w:t>
            </w:r>
            <w:r>
              <w:rPr>
                <w:rFonts w:ascii="Tahoma" w:hAnsi="Tahoma" w:cs="Tahoma"/>
                <w:sz w:val="16"/>
                <w:szCs w:val="16"/>
                <w:vertAlign w:val="superscript"/>
              </w:rPr>
              <w:t>3</w:t>
            </w:r>
          </w:p>
        </w:tc>
        <w:tc>
          <w:tcPr>
            <w:tcW w:w="876" w:type="dxa"/>
            <w:tcBorders>
              <w:top w:val="nil"/>
              <w:left w:val="nil"/>
              <w:bottom w:val="single" w:sz="4" w:space="0" w:color="auto"/>
              <w:right w:val="single" w:sz="4" w:space="0" w:color="auto"/>
            </w:tcBorders>
            <w:noWrap/>
            <w:vAlign w:val="center"/>
            <w:hideMark/>
          </w:tcPr>
          <w:p w14:paraId="54390EAD" w14:textId="77777777" w:rsidR="0078769B" w:rsidRDefault="0078769B">
            <w:pPr>
              <w:jc w:val="right"/>
              <w:rPr>
                <w:rFonts w:ascii="Arial Armenian" w:hAnsi="Arial Armenian" w:cs="Calibri"/>
                <w:sz w:val="16"/>
                <w:szCs w:val="16"/>
              </w:rPr>
            </w:pPr>
            <w:r>
              <w:rPr>
                <w:rFonts w:ascii="Arial Armenian" w:hAnsi="Arial Armenian" w:cs="Calibri"/>
                <w:sz w:val="16"/>
                <w:szCs w:val="16"/>
              </w:rPr>
              <w:t>5.240</w:t>
            </w:r>
          </w:p>
        </w:tc>
        <w:tc>
          <w:tcPr>
            <w:tcW w:w="1110" w:type="dxa"/>
            <w:tcBorders>
              <w:top w:val="nil"/>
              <w:left w:val="nil"/>
              <w:bottom w:val="single" w:sz="4" w:space="0" w:color="auto"/>
              <w:right w:val="single" w:sz="4" w:space="0" w:color="auto"/>
            </w:tcBorders>
            <w:noWrap/>
            <w:vAlign w:val="center"/>
            <w:hideMark/>
          </w:tcPr>
          <w:p w14:paraId="2BF4D9EA" w14:textId="77777777" w:rsidR="0078769B" w:rsidRDefault="0078769B">
            <w:pPr>
              <w:jc w:val="right"/>
              <w:rPr>
                <w:rFonts w:ascii="Tahoma" w:hAnsi="Tahoma" w:cs="Tahoma"/>
                <w:sz w:val="16"/>
                <w:szCs w:val="16"/>
              </w:rPr>
            </w:pPr>
            <w:r>
              <w:rPr>
                <w:rFonts w:ascii="Tahoma" w:hAnsi="Tahoma" w:cs="Tahoma"/>
                <w:sz w:val="16"/>
                <w:szCs w:val="16"/>
              </w:rPr>
              <w:t>38.075</w:t>
            </w:r>
          </w:p>
        </w:tc>
        <w:tc>
          <w:tcPr>
            <w:tcW w:w="1304" w:type="dxa"/>
            <w:tcBorders>
              <w:top w:val="nil"/>
              <w:left w:val="nil"/>
              <w:bottom w:val="nil"/>
              <w:right w:val="single" w:sz="4" w:space="0" w:color="auto"/>
            </w:tcBorders>
            <w:noWrap/>
            <w:vAlign w:val="center"/>
            <w:hideMark/>
          </w:tcPr>
          <w:p w14:paraId="6B58C264" w14:textId="77777777" w:rsidR="0078769B" w:rsidRDefault="0078769B">
            <w:pPr>
              <w:jc w:val="right"/>
              <w:rPr>
                <w:rFonts w:ascii="Tahoma" w:hAnsi="Tahoma" w:cs="Tahoma"/>
                <w:sz w:val="16"/>
                <w:szCs w:val="16"/>
              </w:rPr>
            </w:pPr>
            <w:r>
              <w:rPr>
                <w:rFonts w:ascii="Tahoma" w:hAnsi="Tahoma" w:cs="Tahoma"/>
                <w:sz w:val="16"/>
                <w:szCs w:val="16"/>
              </w:rPr>
              <w:t>199.513</w:t>
            </w:r>
          </w:p>
        </w:tc>
        <w:tc>
          <w:tcPr>
            <w:tcW w:w="222" w:type="dxa"/>
            <w:vAlign w:val="center"/>
            <w:hideMark/>
          </w:tcPr>
          <w:p w14:paraId="4726751B" w14:textId="77777777" w:rsidR="0078769B" w:rsidRDefault="0078769B">
            <w:pPr>
              <w:rPr>
                <w:sz w:val="20"/>
                <w:szCs w:val="20"/>
              </w:rPr>
            </w:pPr>
          </w:p>
        </w:tc>
      </w:tr>
      <w:tr w:rsidR="0078769B" w14:paraId="583FEB30"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00C829BD" w14:textId="77777777" w:rsidR="0078769B" w:rsidRDefault="0078769B">
            <w:pPr>
              <w:jc w:val="right"/>
              <w:rPr>
                <w:rFonts w:ascii="Tahoma" w:hAnsi="Tahoma" w:cs="Tahoma"/>
                <w:sz w:val="16"/>
                <w:szCs w:val="16"/>
              </w:rPr>
            </w:pPr>
            <w:r>
              <w:rPr>
                <w:rFonts w:ascii="Tahoma" w:hAnsi="Tahoma" w:cs="Tahoma"/>
                <w:sz w:val="16"/>
                <w:szCs w:val="16"/>
              </w:rPr>
              <w:t>13</w:t>
            </w:r>
          </w:p>
        </w:tc>
        <w:tc>
          <w:tcPr>
            <w:tcW w:w="6100" w:type="dxa"/>
            <w:tcBorders>
              <w:top w:val="nil"/>
              <w:left w:val="nil"/>
              <w:bottom w:val="single" w:sz="4" w:space="0" w:color="auto"/>
              <w:right w:val="single" w:sz="4" w:space="0" w:color="auto"/>
            </w:tcBorders>
            <w:vAlign w:val="center"/>
            <w:hideMark/>
          </w:tcPr>
          <w:p w14:paraId="19F5D868" w14:textId="77777777" w:rsidR="0078769B" w:rsidRDefault="0078769B">
            <w:pPr>
              <w:rPr>
                <w:rFonts w:ascii="Tahoma" w:hAnsi="Tahoma" w:cs="Tahoma"/>
                <w:sz w:val="16"/>
                <w:szCs w:val="16"/>
              </w:rPr>
            </w:pPr>
            <w:proofErr w:type="spellStart"/>
            <w:r>
              <w:rPr>
                <w:rFonts w:ascii="Tahoma" w:hAnsi="Tahoma" w:cs="Tahoma"/>
                <w:sz w:val="16"/>
                <w:szCs w:val="16"/>
              </w:rPr>
              <w:t>Դիտահորերի</w:t>
            </w:r>
            <w:proofErr w:type="spellEnd"/>
            <w:r>
              <w:rPr>
                <w:rFonts w:ascii="Tahoma" w:hAnsi="Tahoma" w:cs="Tahoma"/>
                <w:sz w:val="16"/>
                <w:szCs w:val="16"/>
              </w:rPr>
              <w:t xml:space="preserve"> </w:t>
            </w:r>
            <w:proofErr w:type="spellStart"/>
            <w:r>
              <w:rPr>
                <w:rFonts w:ascii="Tahoma" w:hAnsi="Tahoma" w:cs="Tahoma"/>
                <w:sz w:val="16"/>
                <w:szCs w:val="16"/>
              </w:rPr>
              <w:t>օղակների</w:t>
            </w:r>
            <w:proofErr w:type="spellEnd"/>
            <w:r>
              <w:rPr>
                <w:rFonts w:ascii="Tahoma" w:hAnsi="Tahoma" w:cs="Tahoma"/>
                <w:sz w:val="16"/>
                <w:szCs w:val="16"/>
              </w:rPr>
              <w:t xml:space="preserve"> </w:t>
            </w:r>
            <w:proofErr w:type="spellStart"/>
            <w:r>
              <w:rPr>
                <w:rFonts w:ascii="Tahoma" w:hAnsi="Tahoma" w:cs="Tahoma"/>
                <w:sz w:val="16"/>
                <w:szCs w:val="16"/>
              </w:rPr>
              <w:t>տեղափոխում</w:t>
            </w:r>
            <w:proofErr w:type="spellEnd"/>
            <w:r>
              <w:rPr>
                <w:rFonts w:ascii="Tahoma" w:hAnsi="Tahoma" w:cs="Tahoma"/>
                <w:sz w:val="16"/>
                <w:szCs w:val="16"/>
              </w:rPr>
              <w:t xml:space="preserve"> </w:t>
            </w:r>
            <w:proofErr w:type="spellStart"/>
            <w:r>
              <w:rPr>
                <w:rFonts w:ascii="Tahoma" w:hAnsi="Tahoma" w:cs="Tahoma"/>
                <w:sz w:val="16"/>
                <w:szCs w:val="16"/>
              </w:rPr>
              <w:t>աղբավայր</w:t>
            </w:r>
            <w:proofErr w:type="spellEnd"/>
            <w:r>
              <w:rPr>
                <w:rFonts w:ascii="Tahoma" w:hAnsi="Tahoma" w:cs="Tahoma"/>
                <w:sz w:val="16"/>
                <w:szCs w:val="16"/>
              </w:rPr>
              <w:t xml:space="preserve"> 13 </w:t>
            </w:r>
            <w:proofErr w:type="spellStart"/>
            <w:r>
              <w:rPr>
                <w:rFonts w:ascii="Tahoma" w:hAnsi="Tahoma" w:cs="Tahoma"/>
                <w:sz w:val="16"/>
                <w:szCs w:val="16"/>
              </w:rPr>
              <w:t>կմ</w:t>
            </w:r>
            <w:proofErr w:type="spellEnd"/>
            <w:r>
              <w:rPr>
                <w:rFonts w:ascii="Tahoma" w:hAnsi="Tahoma" w:cs="Tahoma"/>
                <w:sz w:val="16"/>
                <w:szCs w:val="16"/>
              </w:rPr>
              <w:t xml:space="preserve"> </w:t>
            </w:r>
            <w:proofErr w:type="spellStart"/>
            <w:r>
              <w:rPr>
                <w:rFonts w:ascii="Tahoma" w:hAnsi="Tahoma" w:cs="Tahoma"/>
                <w:sz w:val="16"/>
                <w:szCs w:val="16"/>
              </w:rPr>
              <w:t>հեռ</w:t>
            </w:r>
            <w:proofErr w:type="spellEnd"/>
            <w:r>
              <w:rPr>
                <w:rFonts w:ascii="Tahoma" w:hAnsi="Tahoma" w:cs="Tahoma"/>
                <w:sz w:val="16"/>
                <w:szCs w:val="16"/>
              </w:rPr>
              <w:t xml:space="preserve">․ </w:t>
            </w:r>
            <w:proofErr w:type="spellStart"/>
            <w:r>
              <w:rPr>
                <w:rFonts w:ascii="Tahoma" w:hAnsi="Tahoma" w:cs="Tahoma"/>
                <w:sz w:val="16"/>
                <w:szCs w:val="16"/>
              </w:rPr>
              <w:t>վրա</w:t>
            </w:r>
            <w:proofErr w:type="spellEnd"/>
          </w:p>
        </w:tc>
        <w:tc>
          <w:tcPr>
            <w:tcW w:w="574" w:type="dxa"/>
            <w:tcBorders>
              <w:top w:val="nil"/>
              <w:left w:val="nil"/>
              <w:bottom w:val="single" w:sz="4" w:space="0" w:color="auto"/>
              <w:right w:val="single" w:sz="4" w:space="0" w:color="auto"/>
            </w:tcBorders>
            <w:noWrap/>
            <w:vAlign w:val="center"/>
            <w:hideMark/>
          </w:tcPr>
          <w:p w14:paraId="077BCFB9" w14:textId="77777777" w:rsidR="0078769B" w:rsidRDefault="0078769B">
            <w:pPr>
              <w:rPr>
                <w:rFonts w:ascii="Tahoma" w:hAnsi="Tahoma" w:cs="Tahoma"/>
                <w:sz w:val="16"/>
                <w:szCs w:val="16"/>
              </w:rPr>
            </w:pPr>
            <w:r>
              <w:rPr>
                <w:rFonts w:ascii="Tahoma" w:hAnsi="Tahoma" w:cs="Tahoma"/>
                <w:sz w:val="16"/>
                <w:szCs w:val="16"/>
              </w:rPr>
              <w:t>տ</w:t>
            </w:r>
          </w:p>
        </w:tc>
        <w:tc>
          <w:tcPr>
            <w:tcW w:w="876" w:type="dxa"/>
            <w:tcBorders>
              <w:top w:val="nil"/>
              <w:left w:val="nil"/>
              <w:bottom w:val="single" w:sz="4" w:space="0" w:color="auto"/>
              <w:right w:val="single" w:sz="4" w:space="0" w:color="auto"/>
            </w:tcBorders>
            <w:noWrap/>
            <w:vAlign w:val="center"/>
            <w:hideMark/>
          </w:tcPr>
          <w:p w14:paraId="33DCA531" w14:textId="77777777" w:rsidR="0078769B" w:rsidRDefault="0078769B">
            <w:pPr>
              <w:jc w:val="right"/>
              <w:rPr>
                <w:rFonts w:ascii="Tahoma" w:hAnsi="Tahoma" w:cs="Tahoma"/>
                <w:sz w:val="16"/>
                <w:szCs w:val="16"/>
              </w:rPr>
            </w:pPr>
            <w:r>
              <w:rPr>
                <w:rFonts w:ascii="Tahoma" w:hAnsi="Tahoma" w:cs="Tahoma"/>
                <w:sz w:val="16"/>
                <w:szCs w:val="16"/>
              </w:rPr>
              <w:t>6.13080</w:t>
            </w:r>
          </w:p>
        </w:tc>
        <w:tc>
          <w:tcPr>
            <w:tcW w:w="1110" w:type="dxa"/>
            <w:tcBorders>
              <w:top w:val="nil"/>
              <w:left w:val="nil"/>
              <w:bottom w:val="single" w:sz="4" w:space="0" w:color="auto"/>
              <w:right w:val="single" w:sz="4" w:space="0" w:color="auto"/>
            </w:tcBorders>
            <w:noWrap/>
            <w:vAlign w:val="center"/>
            <w:hideMark/>
          </w:tcPr>
          <w:p w14:paraId="32BA14BE" w14:textId="77777777" w:rsidR="0078769B" w:rsidRDefault="0078769B">
            <w:pPr>
              <w:jc w:val="right"/>
              <w:rPr>
                <w:rFonts w:ascii="Tahoma" w:hAnsi="Tahoma" w:cs="Tahoma"/>
                <w:sz w:val="16"/>
                <w:szCs w:val="16"/>
              </w:rPr>
            </w:pPr>
            <w:r>
              <w:rPr>
                <w:rFonts w:ascii="Tahoma" w:hAnsi="Tahoma" w:cs="Tahoma"/>
                <w:sz w:val="16"/>
                <w:szCs w:val="16"/>
              </w:rPr>
              <w:t>4.400</w:t>
            </w:r>
          </w:p>
        </w:tc>
        <w:tc>
          <w:tcPr>
            <w:tcW w:w="1304" w:type="dxa"/>
            <w:tcBorders>
              <w:top w:val="single" w:sz="4" w:space="0" w:color="auto"/>
              <w:left w:val="nil"/>
              <w:bottom w:val="nil"/>
              <w:right w:val="single" w:sz="4" w:space="0" w:color="auto"/>
            </w:tcBorders>
            <w:noWrap/>
            <w:vAlign w:val="center"/>
            <w:hideMark/>
          </w:tcPr>
          <w:p w14:paraId="27BA873E" w14:textId="77777777" w:rsidR="0078769B" w:rsidRDefault="0078769B">
            <w:pPr>
              <w:jc w:val="right"/>
              <w:rPr>
                <w:rFonts w:ascii="Tahoma" w:hAnsi="Tahoma" w:cs="Tahoma"/>
                <w:sz w:val="16"/>
                <w:szCs w:val="16"/>
              </w:rPr>
            </w:pPr>
            <w:r>
              <w:rPr>
                <w:rFonts w:ascii="Tahoma" w:hAnsi="Tahoma" w:cs="Tahoma"/>
                <w:sz w:val="16"/>
                <w:szCs w:val="16"/>
              </w:rPr>
              <w:t>26.976</w:t>
            </w:r>
          </w:p>
        </w:tc>
        <w:tc>
          <w:tcPr>
            <w:tcW w:w="222" w:type="dxa"/>
            <w:vAlign w:val="center"/>
            <w:hideMark/>
          </w:tcPr>
          <w:p w14:paraId="39E318EC" w14:textId="77777777" w:rsidR="0078769B" w:rsidRDefault="0078769B">
            <w:pPr>
              <w:rPr>
                <w:sz w:val="20"/>
                <w:szCs w:val="20"/>
              </w:rPr>
            </w:pPr>
          </w:p>
        </w:tc>
      </w:tr>
      <w:tr w:rsidR="0078769B" w14:paraId="4BCCCB29"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272E83AE" w14:textId="77777777" w:rsidR="0078769B" w:rsidRDefault="0078769B">
            <w:pPr>
              <w:jc w:val="right"/>
              <w:rPr>
                <w:rFonts w:ascii="Tahoma" w:hAnsi="Tahoma" w:cs="Tahoma"/>
                <w:sz w:val="16"/>
                <w:szCs w:val="16"/>
              </w:rPr>
            </w:pPr>
            <w:r>
              <w:rPr>
                <w:rFonts w:ascii="Tahoma" w:hAnsi="Tahoma" w:cs="Tahoma"/>
                <w:sz w:val="16"/>
                <w:szCs w:val="16"/>
              </w:rPr>
              <w:t>14</w:t>
            </w:r>
          </w:p>
        </w:tc>
        <w:tc>
          <w:tcPr>
            <w:tcW w:w="6100" w:type="dxa"/>
            <w:tcBorders>
              <w:top w:val="nil"/>
              <w:left w:val="nil"/>
              <w:bottom w:val="single" w:sz="4" w:space="0" w:color="auto"/>
              <w:right w:val="single" w:sz="4" w:space="0" w:color="auto"/>
            </w:tcBorders>
            <w:vAlign w:val="center"/>
            <w:hideMark/>
          </w:tcPr>
          <w:p w14:paraId="3E7E6BA0" w14:textId="77777777" w:rsidR="0078769B" w:rsidRDefault="0078769B">
            <w:pPr>
              <w:rPr>
                <w:rFonts w:ascii="Tahoma" w:hAnsi="Tahoma" w:cs="Tahoma"/>
                <w:sz w:val="16"/>
                <w:szCs w:val="16"/>
              </w:rPr>
            </w:pPr>
            <w:proofErr w:type="spellStart"/>
            <w:r>
              <w:rPr>
                <w:rFonts w:ascii="Tahoma" w:hAnsi="Tahoma" w:cs="Tahoma"/>
                <w:sz w:val="16"/>
                <w:szCs w:val="16"/>
              </w:rPr>
              <w:t>Հավաքովի</w:t>
            </w:r>
            <w:proofErr w:type="spellEnd"/>
            <w:r>
              <w:rPr>
                <w:rFonts w:ascii="Tahoma" w:hAnsi="Tahoma" w:cs="Tahoma"/>
                <w:sz w:val="16"/>
                <w:szCs w:val="16"/>
              </w:rPr>
              <w:t xml:space="preserve"> ե/բ </w:t>
            </w:r>
            <w:proofErr w:type="spellStart"/>
            <w:r>
              <w:rPr>
                <w:rFonts w:ascii="Tahoma" w:hAnsi="Tahoma" w:cs="Tahoma"/>
                <w:sz w:val="16"/>
                <w:szCs w:val="16"/>
              </w:rPr>
              <w:t>պատի</w:t>
            </w:r>
            <w:proofErr w:type="spellEnd"/>
            <w:r>
              <w:rPr>
                <w:rFonts w:ascii="Tahoma" w:hAnsi="Tahoma" w:cs="Tahoma"/>
                <w:sz w:val="16"/>
                <w:szCs w:val="16"/>
              </w:rPr>
              <w:t xml:space="preserve"> </w:t>
            </w:r>
            <w:proofErr w:type="spellStart"/>
            <w:r>
              <w:rPr>
                <w:rFonts w:ascii="Tahoma" w:hAnsi="Tahoma" w:cs="Tahoma"/>
                <w:sz w:val="16"/>
                <w:szCs w:val="16"/>
              </w:rPr>
              <w:t>օղակների</w:t>
            </w:r>
            <w:proofErr w:type="spellEnd"/>
            <w:r>
              <w:rPr>
                <w:rFonts w:ascii="Tahoma" w:hAnsi="Tahoma" w:cs="Tahoma"/>
                <w:sz w:val="16"/>
                <w:szCs w:val="16"/>
              </w:rPr>
              <w:t xml:space="preserve"> </w:t>
            </w:r>
            <w:proofErr w:type="spellStart"/>
            <w:r>
              <w:rPr>
                <w:rFonts w:ascii="Tahoma" w:hAnsi="Tahoma" w:cs="Tahoma"/>
                <w:sz w:val="16"/>
                <w:szCs w:val="16"/>
              </w:rPr>
              <w:t>տեղադրում</w:t>
            </w:r>
            <w:proofErr w:type="spellEnd"/>
          </w:p>
        </w:tc>
        <w:tc>
          <w:tcPr>
            <w:tcW w:w="574" w:type="dxa"/>
            <w:tcBorders>
              <w:top w:val="nil"/>
              <w:left w:val="nil"/>
              <w:bottom w:val="single" w:sz="4" w:space="0" w:color="auto"/>
              <w:right w:val="single" w:sz="4" w:space="0" w:color="auto"/>
            </w:tcBorders>
            <w:noWrap/>
            <w:vAlign w:val="center"/>
            <w:hideMark/>
          </w:tcPr>
          <w:p w14:paraId="12F3A28F" w14:textId="77777777" w:rsidR="0078769B" w:rsidRDefault="0078769B">
            <w:pPr>
              <w:rPr>
                <w:rFonts w:ascii="Tahoma" w:hAnsi="Tahoma" w:cs="Tahoma"/>
                <w:sz w:val="16"/>
                <w:szCs w:val="16"/>
              </w:rPr>
            </w:pPr>
            <w:r>
              <w:rPr>
                <w:rFonts w:ascii="Tahoma" w:hAnsi="Tahoma" w:cs="Tahoma"/>
                <w:sz w:val="16"/>
                <w:szCs w:val="16"/>
              </w:rPr>
              <w:t>մ</w:t>
            </w:r>
            <w:r>
              <w:rPr>
                <w:rFonts w:ascii="Tahoma" w:hAnsi="Tahoma" w:cs="Tahoma"/>
                <w:sz w:val="16"/>
                <w:szCs w:val="16"/>
                <w:vertAlign w:val="superscript"/>
              </w:rPr>
              <w:t>3</w:t>
            </w:r>
          </w:p>
        </w:tc>
        <w:tc>
          <w:tcPr>
            <w:tcW w:w="876" w:type="dxa"/>
            <w:tcBorders>
              <w:top w:val="nil"/>
              <w:left w:val="nil"/>
              <w:bottom w:val="single" w:sz="4" w:space="0" w:color="auto"/>
              <w:right w:val="single" w:sz="4" w:space="0" w:color="auto"/>
            </w:tcBorders>
            <w:noWrap/>
            <w:vAlign w:val="center"/>
            <w:hideMark/>
          </w:tcPr>
          <w:p w14:paraId="27AFFBBA" w14:textId="77777777" w:rsidR="0078769B" w:rsidRDefault="0078769B">
            <w:pPr>
              <w:jc w:val="right"/>
              <w:rPr>
                <w:rFonts w:ascii="Tahoma" w:hAnsi="Tahoma" w:cs="Tahoma"/>
                <w:sz w:val="16"/>
                <w:szCs w:val="16"/>
              </w:rPr>
            </w:pPr>
            <w:r>
              <w:rPr>
                <w:rFonts w:ascii="Tahoma" w:hAnsi="Tahoma" w:cs="Tahoma"/>
                <w:sz w:val="16"/>
                <w:szCs w:val="16"/>
              </w:rPr>
              <w:t>5.240</w:t>
            </w:r>
          </w:p>
        </w:tc>
        <w:tc>
          <w:tcPr>
            <w:tcW w:w="1110" w:type="dxa"/>
            <w:tcBorders>
              <w:top w:val="nil"/>
              <w:left w:val="nil"/>
              <w:bottom w:val="single" w:sz="4" w:space="0" w:color="auto"/>
              <w:right w:val="single" w:sz="4" w:space="0" w:color="auto"/>
            </w:tcBorders>
            <w:noWrap/>
            <w:vAlign w:val="center"/>
            <w:hideMark/>
          </w:tcPr>
          <w:p w14:paraId="2558D5C1" w14:textId="77777777" w:rsidR="0078769B" w:rsidRDefault="0078769B">
            <w:pPr>
              <w:jc w:val="right"/>
              <w:rPr>
                <w:rFonts w:ascii="Tahoma" w:hAnsi="Tahoma" w:cs="Tahoma"/>
                <w:sz w:val="16"/>
                <w:szCs w:val="16"/>
              </w:rPr>
            </w:pPr>
            <w:r>
              <w:rPr>
                <w:rFonts w:ascii="Tahoma" w:hAnsi="Tahoma" w:cs="Tahoma"/>
                <w:sz w:val="16"/>
                <w:szCs w:val="16"/>
              </w:rPr>
              <w:t>93.559</w:t>
            </w:r>
          </w:p>
        </w:tc>
        <w:tc>
          <w:tcPr>
            <w:tcW w:w="1304" w:type="dxa"/>
            <w:tcBorders>
              <w:top w:val="single" w:sz="4" w:space="0" w:color="auto"/>
              <w:left w:val="nil"/>
              <w:bottom w:val="nil"/>
              <w:right w:val="single" w:sz="4" w:space="0" w:color="auto"/>
            </w:tcBorders>
            <w:noWrap/>
            <w:vAlign w:val="center"/>
            <w:hideMark/>
          </w:tcPr>
          <w:p w14:paraId="5C0D1604" w14:textId="77777777" w:rsidR="0078769B" w:rsidRDefault="0078769B">
            <w:pPr>
              <w:jc w:val="right"/>
              <w:rPr>
                <w:rFonts w:ascii="Tahoma" w:hAnsi="Tahoma" w:cs="Tahoma"/>
                <w:sz w:val="16"/>
                <w:szCs w:val="16"/>
              </w:rPr>
            </w:pPr>
            <w:r>
              <w:rPr>
                <w:rFonts w:ascii="Tahoma" w:hAnsi="Tahoma" w:cs="Tahoma"/>
                <w:sz w:val="16"/>
                <w:szCs w:val="16"/>
              </w:rPr>
              <w:t>490.249</w:t>
            </w:r>
          </w:p>
        </w:tc>
        <w:tc>
          <w:tcPr>
            <w:tcW w:w="222" w:type="dxa"/>
            <w:vAlign w:val="center"/>
            <w:hideMark/>
          </w:tcPr>
          <w:p w14:paraId="7D128D89" w14:textId="77777777" w:rsidR="0078769B" w:rsidRDefault="0078769B">
            <w:pPr>
              <w:rPr>
                <w:sz w:val="20"/>
                <w:szCs w:val="20"/>
              </w:rPr>
            </w:pPr>
          </w:p>
        </w:tc>
      </w:tr>
      <w:tr w:rsidR="0078769B" w14:paraId="5D3DD1D1"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0A9AD09E" w14:textId="77777777" w:rsidR="0078769B" w:rsidRDefault="0078769B">
            <w:pPr>
              <w:jc w:val="right"/>
              <w:rPr>
                <w:rFonts w:ascii="Tahoma" w:hAnsi="Tahoma" w:cs="Tahoma"/>
                <w:sz w:val="16"/>
                <w:szCs w:val="16"/>
              </w:rPr>
            </w:pPr>
            <w:r>
              <w:rPr>
                <w:rFonts w:ascii="Tahoma" w:hAnsi="Tahoma" w:cs="Tahoma"/>
                <w:sz w:val="16"/>
                <w:szCs w:val="16"/>
              </w:rPr>
              <w:t>15</w:t>
            </w:r>
          </w:p>
        </w:tc>
        <w:tc>
          <w:tcPr>
            <w:tcW w:w="6100" w:type="dxa"/>
            <w:tcBorders>
              <w:top w:val="nil"/>
              <w:left w:val="nil"/>
              <w:bottom w:val="single" w:sz="4" w:space="0" w:color="auto"/>
              <w:right w:val="single" w:sz="4" w:space="0" w:color="auto"/>
            </w:tcBorders>
            <w:vAlign w:val="center"/>
            <w:hideMark/>
          </w:tcPr>
          <w:p w14:paraId="70420660" w14:textId="77777777" w:rsidR="0078769B" w:rsidRDefault="0078769B">
            <w:pPr>
              <w:rPr>
                <w:rFonts w:ascii="Tahoma" w:hAnsi="Tahoma" w:cs="Tahoma"/>
                <w:sz w:val="16"/>
                <w:szCs w:val="16"/>
              </w:rPr>
            </w:pPr>
            <w:r>
              <w:rPr>
                <w:rFonts w:ascii="Tahoma" w:hAnsi="Tahoma" w:cs="Tahoma"/>
                <w:sz w:val="16"/>
                <w:szCs w:val="16"/>
              </w:rPr>
              <w:t xml:space="preserve">КЦ-10-3 </w:t>
            </w:r>
            <w:proofErr w:type="spellStart"/>
            <w:r>
              <w:rPr>
                <w:rFonts w:ascii="Tahoma" w:hAnsi="Tahoma" w:cs="Tahoma"/>
                <w:sz w:val="16"/>
                <w:szCs w:val="16"/>
              </w:rPr>
              <w:t>հավաքովի</w:t>
            </w:r>
            <w:proofErr w:type="spellEnd"/>
            <w:r>
              <w:rPr>
                <w:rFonts w:ascii="Tahoma" w:hAnsi="Tahoma" w:cs="Tahoma"/>
                <w:sz w:val="16"/>
                <w:szCs w:val="16"/>
              </w:rPr>
              <w:t xml:space="preserve"> ե/բ </w:t>
            </w:r>
            <w:proofErr w:type="spellStart"/>
            <w:r>
              <w:rPr>
                <w:rFonts w:ascii="Tahoma" w:hAnsi="Tahoma" w:cs="Tahoma"/>
                <w:sz w:val="16"/>
                <w:szCs w:val="16"/>
              </w:rPr>
              <w:t>օղակ</w:t>
            </w:r>
            <w:proofErr w:type="spellEnd"/>
          </w:p>
        </w:tc>
        <w:tc>
          <w:tcPr>
            <w:tcW w:w="574" w:type="dxa"/>
            <w:tcBorders>
              <w:top w:val="nil"/>
              <w:left w:val="nil"/>
              <w:bottom w:val="single" w:sz="4" w:space="0" w:color="auto"/>
              <w:right w:val="single" w:sz="4" w:space="0" w:color="auto"/>
            </w:tcBorders>
            <w:noWrap/>
            <w:vAlign w:val="center"/>
            <w:hideMark/>
          </w:tcPr>
          <w:p w14:paraId="2FFB8DEE" w14:textId="77777777" w:rsidR="0078769B" w:rsidRDefault="0078769B">
            <w:pPr>
              <w:rPr>
                <w:rFonts w:ascii="Tahoma" w:hAnsi="Tahoma" w:cs="Tahoma"/>
                <w:sz w:val="16"/>
                <w:szCs w:val="16"/>
              </w:rPr>
            </w:pPr>
            <w:proofErr w:type="spellStart"/>
            <w:r>
              <w:rPr>
                <w:rFonts w:ascii="Tahoma" w:hAnsi="Tahoma" w:cs="Tahoma"/>
                <w:sz w:val="16"/>
                <w:szCs w:val="16"/>
              </w:rPr>
              <w:t>հատ</w:t>
            </w:r>
            <w:proofErr w:type="spellEnd"/>
          </w:p>
        </w:tc>
        <w:tc>
          <w:tcPr>
            <w:tcW w:w="876" w:type="dxa"/>
            <w:tcBorders>
              <w:top w:val="nil"/>
              <w:left w:val="nil"/>
              <w:bottom w:val="single" w:sz="4" w:space="0" w:color="auto"/>
              <w:right w:val="single" w:sz="4" w:space="0" w:color="auto"/>
            </w:tcBorders>
            <w:noWrap/>
            <w:vAlign w:val="center"/>
            <w:hideMark/>
          </w:tcPr>
          <w:p w14:paraId="6080C371" w14:textId="77777777" w:rsidR="0078769B" w:rsidRDefault="0078769B">
            <w:pPr>
              <w:jc w:val="right"/>
              <w:rPr>
                <w:rFonts w:ascii="Tahoma" w:hAnsi="Tahoma" w:cs="Tahoma"/>
                <w:sz w:val="16"/>
                <w:szCs w:val="16"/>
              </w:rPr>
            </w:pPr>
            <w:r>
              <w:rPr>
                <w:rFonts w:ascii="Tahoma" w:hAnsi="Tahoma" w:cs="Tahoma"/>
                <w:sz w:val="16"/>
                <w:szCs w:val="16"/>
              </w:rPr>
              <w:t>12</w:t>
            </w:r>
          </w:p>
        </w:tc>
        <w:tc>
          <w:tcPr>
            <w:tcW w:w="1110" w:type="dxa"/>
            <w:tcBorders>
              <w:top w:val="nil"/>
              <w:left w:val="nil"/>
              <w:bottom w:val="single" w:sz="4" w:space="0" w:color="auto"/>
              <w:right w:val="single" w:sz="4" w:space="0" w:color="auto"/>
            </w:tcBorders>
            <w:noWrap/>
            <w:vAlign w:val="center"/>
            <w:hideMark/>
          </w:tcPr>
          <w:p w14:paraId="46D6BA0A" w14:textId="77777777" w:rsidR="0078769B" w:rsidRDefault="0078769B">
            <w:pPr>
              <w:jc w:val="right"/>
              <w:rPr>
                <w:rFonts w:ascii="Tahoma" w:hAnsi="Tahoma" w:cs="Tahoma"/>
                <w:sz w:val="16"/>
                <w:szCs w:val="16"/>
              </w:rPr>
            </w:pPr>
            <w:r>
              <w:rPr>
                <w:rFonts w:ascii="Tahoma" w:hAnsi="Tahoma" w:cs="Tahoma"/>
                <w:sz w:val="16"/>
                <w:szCs w:val="16"/>
              </w:rPr>
              <w:t>27.760</w:t>
            </w:r>
          </w:p>
        </w:tc>
        <w:tc>
          <w:tcPr>
            <w:tcW w:w="1304" w:type="dxa"/>
            <w:tcBorders>
              <w:top w:val="single" w:sz="4" w:space="0" w:color="auto"/>
              <w:left w:val="nil"/>
              <w:bottom w:val="nil"/>
              <w:right w:val="single" w:sz="4" w:space="0" w:color="auto"/>
            </w:tcBorders>
            <w:noWrap/>
            <w:vAlign w:val="center"/>
            <w:hideMark/>
          </w:tcPr>
          <w:p w14:paraId="36ABF25E" w14:textId="77777777" w:rsidR="0078769B" w:rsidRDefault="0078769B">
            <w:pPr>
              <w:jc w:val="right"/>
              <w:rPr>
                <w:rFonts w:ascii="Tahoma" w:hAnsi="Tahoma" w:cs="Tahoma"/>
                <w:sz w:val="16"/>
                <w:szCs w:val="16"/>
              </w:rPr>
            </w:pPr>
            <w:r>
              <w:rPr>
                <w:rFonts w:ascii="Tahoma" w:hAnsi="Tahoma" w:cs="Tahoma"/>
                <w:sz w:val="16"/>
                <w:szCs w:val="16"/>
              </w:rPr>
              <w:t>333.120</w:t>
            </w:r>
          </w:p>
        </w:tc>
        <w:tc>
          <w:tcPr>
            <w:tcW w:w="222" w:type="dxa"/>
            <w:vAlign w:val="center"/>
            <w:hideMark/>
          </w:tcPr>
          <w:p w14:paraId="7D7DC6BA" w14:textId="77777777" w:rsidR="0078769B" w:rsidRDefault="0078769B">
            <w:pPr>
              <w:rPr>
                <w:sz w:val="20"/>
                <w:szCs w:val="20"/>
              </w:rPr>
            </w:pPr>
          </w:p>
        </w:tc>
      </w:tr>
      <w:tr w:rsidR="0078769B" w14:paraId="309F0FF9"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27A72FB2" w14:textId="77777777" w:rsidR="0078769B" w:rsidRDefault="0078769B">
            <w:pPr>
              <w:jc w:val="right"/>
              <w:rPr>
                <w:rFonts w:ascii="Tahoma" w:hAnsi="Tahoma" w:cs="Tahoma"/>
                <w:sz w:val="16"/>
                <w:szCs w:val="16"/>
              </w:rPr>
            </w:pPr>
            <w:r>
              <w:rPr>
                <w:rFonts w:ascii="Tahoma" w:hAnsi="Tahoma" w:cs="Tahoma"/>
                <w:sz w:val="16"/>
                <w:szCs w:val="16"/>
              </w:rPr>
              <w:t>16</w:t>
            </w:r>
          </w:p>
        </w:tc>
        <w:tc>
          <w:tcPr>
            <w:tcW w:w="6100" w:type="dxa"/>
            <w:tcBorders>
              <w:top w:val="nil"/>
              <w:left w:val="nil"/>
              <w:bottom w:val="single" w:sz="4" w:space="0" w:color="auto"/>
              <w:right w:val="single" w:sz="4" w:space="0" w:color="auto"/>
            </w:tcBorders>
            <w:vAlign w:val="center"/>
            <w:hideMark/>
          </w:tcPr>
          <w:p w14:paraId="53DD814D" w14:textId="77777777" w:rsidR="0078769B" w:rsidRDefault="0078769B">
            <w:pPr>
              <w:rPr>
                <w:rFonts w:ascii="Tahoma" w:hAnsi="Tahoma" w:cs="Tahoma"/>
                <w:sz w:val="16"/>
                <w:szCs w:val="16"/>
              </w:rPr>
            </w:pPr>
            <w:r>
              <w:rPr>
                <w:rFonts w:ascii="Tahoma" w:hAnsi="Tahoma" w:cs="Tahoma"/>
                <w:sz w:val="16"/>
                <w:szCs w:val="16"/>
              </w:rPr>
              <w:t xml:space="preserve">КЦ-10-9 </w:t>
            </w:r>
            <w:proofErr w:type="spellStart"/>
            <w:r>
              <w:rPr>
                <w:rFonts w:ascii="Tahoma" w:hAnsi="Tahoma" w:cs="Tahoma"/>
                <w:sz w:val="16"/>
                <w:szCs w:val="16"/>
              </w:rPr>
              <w:t>հավաքովի</w:t>
            </w:r>
            <w:proofErr w:type="spellEnd"/>
            <w:r>
              <w:rPr>
                <w:rFonts w:ascii="Tahoma" w:hAnsi="Tahoma" w:cs="Tahoma"/>
                <w:sz w:val="16"/>
                <w:szCs w:val="16"/>
              </w:rPr>
              <w:t xml:space="preserve"> ե/բ </w:t>
            </w:r>
            <w:proofErr w:type="spellStart"/>
            <w:r>
              <w:rPr>
                <w:rFonts w:ascii="Tahoma" w:hAnsi="Tahoma" w:cs="Tahoma"/>
                <w:sz w:val="16"/>
                <w:szCs w:val="16"/>
              </w:rPr>
              <w:t>օղակ</w:t>
            </w:r>
            <w:proofErr w:type="spellEnd"/>
          </w:p>
        </w:tc>
        <w:tc>
          <w:tcPr>
            <w:tcW w:w="574" w:type="dxa"/>
            <w:tcBorders>
              <w:top w:val="nil"/>
              <w:left w:val="nil"/>
              <w:bottom w:val="single" w:sz="4" w:space="0" w:color="auto"/>
              <w:right w:val="single" w:sz="4" w:space="0" w:color="auto"/>
            </w:tcBorders>
            <w:noWrap/>
            <w:vAlign w:val="center"/>
            <w:hideMark/>
          </w:tcPr>
          <w:p w14:paraId="73B6454E" w14:textId="77777777" w:rsidR="0078769B" w:rsidRDefault="0078769B">
            <w:pPr>
              <w:rPr>
                <w:rFonts w:ascii="Tahoma" w:hAnsi="Tahoma" w:cs="Tahoma"/>
                <w:sz w:val="16"/>
                <w:szCs w:val="16"/>
              </w:rPr>
            </w:pPr>
            <w:proofErr w:type="spellStart"/>
            <w:r>
              <w:rPr>
                <w:rFonts w:ascii="Tahoma" w:hAnsi="Tahoma" w:cs="Tahoma"/>
                <w:sz w:val="16"/>
                <w:szCs w:val="16"/>
              </w:rPr>
              <w:t>հատ</w:t>
            </w:r>
            <w:proofErr w:type="spellEnd"/>
          </w:p>
        </w:tc>
        <w:tc>
          <w:tcPr>
            <w:tcW w:w="876" w:type="dxa"/>
            <w:tcBorders>
              <w:top w:val="nil"/>
              <w:left w:val="nil"/>
              <w:bottom w:val="single" w:sz="4" w:space="0" w:color="auto"/>
              <w:right w:val="single" w:sz="4" w:space="0" w:color="auto"/>
            </w:tcBorders>
            <w:noWrap/>
            <w:vAlign w:val="center"/>
            <w:hideMark/>
          </w:tcPr>
          <w:p w14:paraId="328DB57A" w14:textId="77777777" w:rsidR="0078769B" w:rsidRDefault="0078769B">
            <w:pPr>
              <w:jc w:val="right"/>
              <w:rPr>
                <w:rFonts w:ascii="Tahoma" w:hAnsi="Tahoma" w:cs="Tahoma"/>
                <w:sz w:val="16"/>
                <w:szCs w:val="16"/>
              </w:rPr>
            </w:pPr>
            <w:r>
              <w:rPr>
                <w:rFonts w:ascii="Tahoma" w:hAnsi="Tahoma" w:cs="Tahoma"/>
                <w:sz w:val="16"/>
                <w:szCs w:val="16"/>
              </w:rPr>
              <w:t>13</w:t>
            </w:r>
          </w:p>
        </w:tc>
        <w:tc>
          <w:tcPr>
            <w:tcW w:w="1110" w:type="dxa"/>
            <w:tcBorders>
              <w:top w:val="nil"/>
              <w:left w:val="nil"/>
              <w:bottom w:val="single" w:sz="4" w:space="0" w:color="auto"/>
              <w:right w:val="single" w:sz="4" w:space="0" w:color="auto"/>
            </w:tcBorders>
            <w:noWrap/>
            <w:vAlign w:val="center"/>
            <w:hideMark/>
          </w:tcPr>
          <w:p w14:paraId="0177D1C8" w14:textId="77777777" w:rsidR="0078769B" w:rsidRDefault="0078769B">
            <w:pPr>
              <w:jc w:val="right"/>
              <w:rPr>
                <w:rFonts w:ascii="Tahoma" w:hAnsi="Tahoma" w:cs="Tahoma"/>
                <w:sz w:val="16"/>
                <w:szCs w:val="16"/>
              </w:rPr>
            </w:pPr>
            <w:r>
              <w:rPr>
                <w:rFonts w:ascii="Tahoma" w:hAnsi="Tahoma" w:cs="Tahoma"/>
                <w:sz w:val="16"/>
                <w:szCs w:val="16"/>
              </w:rPr>
              <w:t>42.015</w:t>
            </w:r>
          </w:p>
        </w:tc>
        <w:tc>
          <w:tcPr>
            <w:tcW w:w="1304" w:type="dxa"/>
            <w:tcBorders>
              <w:top w:val="single" w:sz="4" w:space="0" w:color="auto"/>
              <w:left w:val="nil"/>
              <w:bottom w:val="nil"/>
              <w:right w:val="single" w:sz="4" w:space="0" w:color="auto"/>
            </w:tcBorders>
            <w:noWrap/>
            <w:vAlign w:val="center"/>
            <w:hideMark/>
          </w:tcPr>
          <w:p w14:paraId="6CB78B91" w14:textId="77777777" w:rsidR="0078769B" w:rsidRDefault="0078769B">
            <w:pPr>
              <w:jc w:val="right"/>
              <w:rPr>
                <w:rFonts w:ascii="Tahoma" w:hAnsi="Tahoma" w:cs="Tahoma"/>
                <w:sz w:val="16"/>
                <w:szCs w:val="16"/>
              </w:rPr>
            </w:pPr>
            <w:r>
              <w:rPr>
                <w:rFonts w:ascii="Tahoma" w:hAnsi="Tahoma" w:cs="Tahoma"/>
                <w:sz w:val="16"/>
                <w:szCs w:val="16"/>
              </w:rPr>
              <w:t>546.195</w:t>
            </w:r>
          </w:p>
        </w:tc>
        <w:tc>
          <w:tcPr>
            <w:tcW w:w="222" w:type="dxa"/>
            <w:vAlign w:val="center"/>
            <w:hideMark/>
          </w:tcPr>
          <w:p w14:paraId="5872366E" w14:textId="77777777" w:rsidR="0078769B" w:rsidRDefault="0078769B">
            <w:pPr>
              <w:rPr>
                <w:sz w:val="20"/>
                <w:szCs w:val="20"/>
              </w:rPr>
            </w:pPr>
          </w:p>
        </w:tc>
      </w:tr>
      <w:tr w:rsidR="0078769B" w14:paraId="7D6D9455"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6134A084" w14:textId="77777777" w:rsidR="0078769B" w:rsidRDefault="0078769B">
            <w:pPr>
              <w:jc w:val="right"/>
              <w:rPr>
                <w:rFonts w:ascii="Tahoma" w:hAnsi="Tahoma" w:cs="Tahoma"/>
                <w:sz w:val="16"/>
                <w:szCs w:val="16"/>
              </w:rPr>
            </w:pPr>
            <w:r>
              <w:rPr>
                <w:rFonts w:ascii="Tahoma" w:hAnsi="Tahoma" w:cs="Tahoma"/>
                <w:sz w:val="16"/>
                <w:szCs w:val="16"/>
              </w:rPr>
              <w:t>17</w:t>
            </w:r>
          </w:p>
        </w:tc>
        <w:tc>
          <w:tcPr>
            <w:tcW w:w="6100" w:type="dxa"/>
            <w:tcBorders>
              <w:top w:val="nil"/>
              <w:left w:val="nil"/>
              <w:bottom w:val="single" w:sz="4" w:space="0" w:color="auto"/>
              <w:right w:val="single" w:sz="4" w:space="0" w:color="auto"/>
            </w:tcBorders>
            <w:vAlign w:val="center"/>
            <w:hideMark/>
          </w:tcPr>
          <w:p w14:paraId="3AFED8B9" w14:textId="77777777" w:rsidR="0078769B" w:rsidRDefault="0078769B">
            <w:pPr>
              <w:rPr>
                <w:rFonts w:ascii="Tahoma" w:hAnsi="Tahoma" w:cs="Tahoma"/>
                <w:sz w:val="16"/>
                <w:szCs w:val="16"/>
              </w:rPr>
            </w:pPr>
            <w:r>
              <w:rPr>
                <w:rFonts w:ascii="Tahoma" w:hAnsi="Tahoma" w:cs="Tahoma"/>
                <w:sz w:val="16"/>
                <w:szCs w:val="16"/>
              </w:rPr>
              <w:t xml:space="preserve">КC-13-6 </w:t>
            </w:r>
            <w:proofErr w:type="spellStart"/>
            <w:r>
              <w:rPr>
                <w:rFonts w:ascii="Tahoma" w:hAnsi="Tahoma" w:cs="Tahoma"/>
                <w:sz w:val="16"/>
                <w:szCs w:val="16"/>
              </w:rPr>
              <w:t>հավաքովի</w:t>
            </w:r>
            <w:proofErr w:type="spellEnd"/>
            <w:r>
              <w:rPr>
                <w:rFonts w:ascii="Tahoma" w:hAnsi="Tahoma" w:cs="Tahoma"/>
                <w:sz w:val="16"/>
                <w:szCs w:val="16"/>
              </w:rPr>
              <w:t xml:space="preserve"> ե/բ </w:t>
            </w:r>
            <w:proofErr w:type="spellStart"/>
            <w:r>
              <w:rPr>
                <w:rFonts w:ascii="Tahoma" w:hAnsi="Tahoma" w:cs="Tahoma"/>
                <w:sz w:val="16"/>
                <w:szCs w:val="16"/>
              </w:rPr>
              <w:t>օղակ</w:t>
            </w:r>
            <w:proofErr w:type="spellEnd"/>
          </w:p>
        </w:tc>
        <w:tc>
          <w:tcPr>
            <w:tcW w:w="574" w:type="dxa"/>
            <w:tcBorders>
              <w:top w:val="nil"/>
              <w:left w:val="nil"/>
              <w:bottom w:val="single" w:sz="4" w:space="0" w:color="auto"/>
              <w:right w:val="single" w:sz="4" w:space="0" w:color="auto"/>
            </w:tcBorders>
            <w:noWrap/>
            <w:vAlign w:val="center"/>
            <w:hideMark/>
          </w:tcPr>
          <w:p w14:paraId="5DCCF2D8" w14:textId="77777777" w:rsidR="0078769B" w:rsidRDefault="0078769B">
            <w:pPr>
              <w:rPr>
                <w:rFonts w:ascii="Tahoma" w:hAnsi="Tahoma" w:cs="Tahoma"/>
                <w:sz w:val="16"/>
                <w:szCs w:val="16"/>
              </w:rPr>
            </w:pPr>
            <w:proofErr w:type="spellStart"/>
            <w:r>
              <w:rPr>
                <w:rFonts w:ascii="Tahoma" w:hAnsi="Tahoma" w:cs="Tahoma"/>
                <w:sz w:val="16"/>
                <w:szCs w:val="16"/>
              </w:rPr>
              <w:t>հատ</w:t>
            </w:r>
            <w:proofErr w:type="spellEnd"/>
          </w:p>
        </w:tc>
        <w:tc>
          <w:tcPr>
            <w:tcW w:w="876" w:type="dxa"/>
            <w:tcBorders>
              <w:top w:val="nil"/>
              <w:left w:val="nil"/>
              <w:bottom w:val="single" w:sz="4" w:space="0" w:color="auto"/>
              <w:right w:val="single" w:sz="4" w:space="0" w:color="auto"/>
            </w:tcBorders>
            <w:noWrap/>
            <w:vAlign w:val="center"/>
            <w:hideMark/>
          </w:tcPr>
          <w:p w14:paraId="1A8D26CE" w14:textId="77777777" w:rsidR="0078769B" w:rsidRDefault="0078769B">
            <w:pPr>
              <w:jc w:val="right"/>
              <w:rPr>
                <w:rFonts w:ascii="Tahoma" w:hAnsi="Tahoma" w:cs="Tahoma"/>
                <w:sz w:val="16"/>
                <w:szCs w:val="16"/>
              </w:rPr>
            </w:pPr>
            <w:r>
              <w:rPr>
                <w:rFonts w:ascii="Tahoma" w:hAnsi="Tahoma" w:cs="Tahoma"/>
                <w:sz w:val="16"/>
                <w:szCs w:val="16"/>
              </w:rPr>
              <w:t>1</w:t>
            </w:r>
          </w:p>
        </w:tc>
        <w:tc>
          <w:tcPr>
            <w:tcW w:w="1110" w:type="dxa"/>
            <w:tcBorders>
              <w:top w:val="nil"/>
              <w:left w:val="nil"/>
              <w:bottom w:val="single" w:sz="4" w:space="0" w:color="auto"/>
              <w:right w:val="single" w:sz="4" w:space="0" w:color="auto"/>
            </w:tcBorders>
            <w:noWrap/>
            <w:vAlign w:val="center"/>
            <w:hideMark/>
          </w:tcPr>
          <w:p w14:paraId="34167A9D" w14:textId="77777777" w:rsidR="0078769B" w:rsidRDefault="0078769B">
            <w:pPr>
              <w:jc w:val="right"/>
              <w:rPr>
                <w:rFonts w:ascii="Tahoma" w:hAnsi="Tahoma" w:cs="Tahoma"/>
                <w:sz w:val="16"/>
                <w:szCs w:val="16"/>
              </w:rPr>
            </w:pPr>
            <w:r>
              <w:rPr>
                <w:rFonts w:ascii="Tahoma" w:hAnsi="Tahoma" w:cs="Tahoma"/>
                <w:sz w:val="16"/>
                <w:szCs w:val="16"/>
              </w:rPr>
              <w:t>71.276</w:t>
            </w:r>
          </w:p>
        </w:tc>
        <w:tc>
          <w:tcPr>
            <w:tcW w:w="1304" w:type="dxa"/>
            <w:tcBorders>
              <w:top w:val="single" w:sz="4" w:space="0" w:color="auto"/>
              <w:left w:val="nil"/>
              <w:bottom w:val="nil"/>
              <w:right w:val="single" w:sz="4" w:space="0" w:color="auto"/>
            </w:tcBorders>
            <w:noWrap/>
            <w:vAlign w:val="center"/>
            <w:hideMark/>
          </w:tcPr>
          <w:p w14:paraId="5D6AA157" w14:textId="77777777" w:rsidR="0078769B" w:rsidRDefault="0078769B">
            <w:pPr>
              <w:jc w:val="right"/>
              <w:rPr>
                <w:rFonts w:ascii="Tahoma" w:hAnsi="Tahoma" w:cs="Tahoma"/>
                <w:sz w:val="16"/>
                <w:szCs w:val="16"/>
              </w:rPr>
            </w:pPr>
            <w:r>
              <w:rPr>
                <w:rFonts w:ascii="Tahoma" w:hAnsi="Tahoma" w:cs="Tahoma"/>
                <w:sz w:val="16"/>
                <w:szCs w:val="16"/>
              </w:rPr>
              <w:t>71.276</w:t>
            </w:r>
          </w:p>
        </w:tc>
        <w:tc>
          <w:tcPr>
            <w:tcW w:w="222" w:type="dxa"/>
            <w:vAlign w:val="center"/>
            <w:hideMark/>
          </w:tcPr>
          <w:p w14:paraId="5EBC6B4F" w14:textId="77777777" w:rsidR="0078769B" w:rsidRDefault="0078769B">
            <w:pPr>
              <w:rPr>
                <w:sz w:val="20"/>
                <w:szCs w:val="20"/>
              </w:rPr>
            </w:pPr>
          </w:p>
        </w:tc>
      </w:tr>
      <w:tr w:rsidR="0078769B" w14:paraId="3A6A50E5"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6FE06A86" w14:textId="77777777" w:rsidR="0078769B" w:rsidRDefault="0078769B">
            <w:pPr>
              <w:jc w:val="right"/>
              <w:rPr>
                <w:rFonts w:ascii="Tahoma" w:hAnsi="Tahoma" w:cs="Tahoma"/>
                <w:sz w:val="16"/>
                <w:szCs w:val="16"/>
              </w:rPr>
            </w:pPr>
            <w:r>
              <w:rPr>
                <w:rFonts w:ascii="Tahoma" w:hAnsi="Tahoma" w:cs="Tahoma"/>
                <w:sz w:val="16"/>
                <w:szCs w:val="16"/>
              </w:rPr>
              <w:t>18</w:t>
            </w:r>
          </w:p>
        </w:tc>
        <w:tc>
          <w:tcPr>
            <w:tcW w:w="6100" w:type="dxa"/>
            <w:tcBorders>
              <w:top w:val="nil"/>
              <w:left w:val="nil"/>
              <w:bottom w:val="single" w:sz="4" w:space="0" w:color="auto"/>
              <w:right w:val="single" w:sz="4" w:space="0" w:color="auto"/>
            </w:tcBorders>
            <w:vAlign w:val="center"/>
            <w:hideMark/>
          </w:tcPr>
          <w:p w14:paraId="0F639B62" w14:textId="77777777" w:rsidR="0078769B" w:rsidRDefault="0078769B">
            <w:pPr>
              <w:rPr>
                <w:rFonts w:ascii="Tahoma" w:hAnsi="Tahoma" w:cs="Tahoma"/>
                <w:sz w:val="16"/>
                <w:szCs w:val="16"/>
              </w:rPr>
            </w:pPr>
            <w:proofErr w:type="spellStart"/>
            <w:r>
              <w:rPr>
                <w:rFonts w:ascii="Tahoma" w:hAnsi="Tahoma" w:cs="Tahoma"/>
                <w:sz w:val="16"/>
                <w:szCs w:val="16"/>
              </w:rPr>
              <w:t>Դիտահորերում</w:t>
            </w:r>
            <w:proofErr w:type="spellEnd"/>
            <w:r>
              <w:rPr>
                <w:rFonts w:ascii="Tahoma" w:hAnsi="Tahoma" w:cs="Tahoma"/>
                <w:sz w:val="16"/>
                <w:szCs w:val="16"/>
              </w:rPr>
              <w:t xml:space="preserve"> </w:t>
            </w:r>
            <w:proofErr w:type="spellStart"/>
            <w:r>
              <w:rPr>
                <w:rFonts w:ascii="Tahoma" w:hAnsi="Tahoma" w:cs="Tahoma"/>
                <w:sz w:val="16"/>
                <w:szCs w:val="16"/>
              </w:rPr>
              <w:t>սեյսմակայունության</w:t>
            </w:r>
            <w:proofErr w:type="spellEnd"/>
            <w:r>
              <w:rPr>
                <w:rFonts w:ascii="Tahoma" w:hAnsi="Tahoma" w:cs="Tahoma"/>
                <w:sz w:val="16"/>
                <w:szCs w:val="16"/>
              </w:rPr>
              <w:t xml:space="preserve"> </w:t>
            </w:r>
            <w:proofErr w:type="spellStart"/>
            <w:r>
              <w:rPr>
                <w:rFonts w:ascii="Tahoma" w:hAnsi="Tahoma" w:cs="Tahoma"/>
                <w:sz w:val="16"/>
                <w:szCs w:val="16"/>
              </w:rPr>
              <w:t>մետաղական</w:t>
            </w:r>
            <w:proofErr w:type="spellEnd"/>
            <w:r>
              <w:rPr>
                <w:rFonts w:ascii="Tahoma" w:hAnsi="Tahoma" w:cs="Tahoma"/>
                <w:sz w:val="16"/>
                <w:szCs w:val="16"/>
              </w:rPr>
              <w:t xml:space="preserve"> </w:t>
            </w:r>
            <w:proofErr w:type="spellStart"/>
            <w:r>
              <w:rPr>
                <w:rFonts w:ascii="Tahoma" w:hAnsi="Tahoma" w:cs="Tahoma"/>
                <w:sz w:val="16"/>
                <w:szCs w:val="16"/>
              </w:rPr>
              <w:t>կապող</w:t>
            </w:r>
            <w:proofErr w:type="spellEnd"/>
            <w:r>
              <w:rPr>
                <w:rFonts w:ascii="Tahoma" w:hAnsi="Tahoma" w:cs="Tahoma"/>
                <w:sz w:val="16"/>
                <w:szCs w:val="16"/>
              </w:rPr>
              <w:t xml:space="preserve"> </w:t>
            </w:r>
            <w:proofErr w:type="spellStart"/>
            <w:r>
              <w:rPr>
                <w:rFonts w:ascii="Tahoma" w:hAnsi="Tahoma" w:cs="Tahoma"/>
                <w:sz w:val="16"/>
                <w:szCs w:val="16"/>
              </w:rPr>
              <w:t>էլեմենտներ</w:t>
            </w:r>
            <w:proofErr w:type="spellEnd"/>
          </w:p>
        </w:tc>
        <w:tc>
          <w:tcPr>
            <w:tcW w:w="574" w:type="dxa"/>
            <w:tcBorders>
              <w:top w:val="nil"/>
              <w:left w:val="nil"/>
              <w:bottom w:val="single" w:sz="4" w:space="0" w:color="auto"/>
              <w:right w:val="single" w:sz="4" w:space="0" w:color="auto"/>
            </w:tcBorders>
            <w:noWrap/>
            <w:vAlign w:val="center"/>
            <w:hideMark/>
          </w:tcPr>
          <w:p w14:paraId="7B4CA616" w14:textId="77777777" w:rsidR="0078769B" w:rsidRDefault="0078769B">
            <w:pPr>
              <w:rPr>
                <w:rFonts w:ascii="Tahoma" w:hAnsi="Tahoma" w:cs="Tahoma"/>
                <w:sz w:val="16"/>
                <w:szCs w:val="16"/>
              </w:rPr>
            </w:pPr>
            <w:r>
              <w:rPr>
                <w:rFonts w:ascii="Tahoma" w:hAnsi="Tahoma" w:cs="Tahoma"/>
                <w:sz w:val="16"/>
                <w:szCs w:val="16"/>
              </w:rPr>
              <w:t>տ</w:t>
            </w:r>
          </w:p>
        </w:tc>
        <w:tc>
          <w:tcPr>
            <w:tcW w:w="876" w:type="dxa"/>
            <w:tcBorders>
              <w:top w:val="nil"/>
              <w:left w:val="nil"/>
              <w:bottom w:val="single" w:sz="4" w:space="0" w:color="auto"/>
              <w:right w:val="single" w:sz="4" w:space="0" w:color="auto"/>
            </w:tcBorders>
            <w:noWrap/>
            <w:vAlign w:val="center"/>
            <w:hideMark/>
          </w:tcPr>
          <w:p w14:paraId="468C8FA1" w14:textId="77777777" w:rsidR="0078769B" w:rsidRDefault="0078769B">
            <w:pPr>
              <w:jc w:val="right"/>
              <w:rPr>
                <w:rFonts w:ascii="Tahoma" w:hAnsi="Tahoma" w:cs="Tahoma"/>
                <w:sz w:val="16"/>
                <w:szCs w:val="16"/>
              </w:rPr>
            </w:pPr>
            <w:r>
              <w:rPr>
                <w:rFonts w:ascii="Tahoma" w:hAnsi="Tahoma" w:cs="Tahoma"/>
                <w:sz w:val="16"/>
                <w:szCs w:val="16"/>
              </w:rPr>
              <w:t>0.02680</w:t>
            </w:r>
          </w:p>
        </w:tc>
        <w:tc>
          <w:tcPr>
            <w:tcW w:w="1110" w:type="dxa"/>
            <w:tcBorders>
              <w:top w:val="nil"/>
              <w:left w:val="nil"/>
              <w:bottom w:val="single" w:sz="4" w:space="0" w:color="auto"/>
              <w:right w:val="single" w:sz="4" w:space="0" w:color="auto"/>
            </w:tcBorders>
            <w:noWrap/>
            <w:vAlign w:val="center"/>
            <w:hideMark/>
          </w:tcPr>
          <w:p w14:paraId="196EF439" w14:textId="77777777" w:rsidR="0078769B" w:rsidRDefault="0078769B">
            <w:pPr>
              <w:jc w:val="right"/>
              <w:rPr>
                <w:rFonts w:ascii="Tahoma" w:hAnsi="Tahoma" w:cs="Tahoma"/>
                <w:sz w:val="16"/>
                <w:szCs w:val="16"/>
              </w:rPr>
            </w:pPr>
            <w:r>
              <w:rPr>
                <w:rFonts w:ascii="Tahoma" w:hAnsi="Tahoma" w:cs="Tahoma"/>
                <w:sz w:val="16"/>
                <w:szCs w:val="16"/>
              </w:rPr>
              <w:t>827.988</w:t>
            </w:r>
          </w:p>
        </w:tc>
        <w:tc>
          <w:tcPr>
            <w:tcW w:w="1304" w:type="dxa"/>
            <w:tcBorders>
              <w:top w:val="single" w:sz="4" w:space="0" w:color="auto"/>
              <w:left w:val="nil"/>
              <w:bottom w:val="nil"/>
              <w:right w:val="single" w:sz="4" w:space="0" w:color="auto"/>
            </w:tcBorders>
            <w:noWrap/>
            <w:vAlign w:val="center"/>
            <w:hideMark/>
          </w:tcPr>
          <w:p w14:paraId="509BF54A" w14:textId="77777777" w:rsidR="0078769B" w:rsidRDefault="0078769B">
            <w:pPr>
              <w:jc w:val="right"/>
              <w:rPr>
                <w:rFonts w:ascii="Tahoma" w:hAnsi="Tahoma" w:cs="Tahoma"/>
                <w:sz w:val="16"/>
                <w:szCs w:val="16"/>
              </w:rPr>
            </w:pPr>
            <w:r>
              <w:rPr>
                <w:rFonts w:ascii="Tahoma" w:hAnsi="Tahoma" w:cs="Tahoma"/>
                <w:sz w:val="16"/>
                <w:szCs w:val="16"/>
              </w:rPr>
              <w:t>22.190</w:t>
            </w:r>
          </w:p>
        </w:tc>
        <w:tc>
          <w:tcPr>
            <w:tcW w:w="222" w:type="dxa"/>
            <w:vAlign w:val="center"/>
            <w:hideMark/>
          </w:tcPr>
          <w:p w14:paraId="0A1DF5C6" w14:textId="77777777" w:rsidR="0078769B" w:rsidRDefault="0078769B">
            <w:pPr>
              <w:rPr>
                <w:sz w:val="20"/>
                <w:szCs w:val="20"/>
              </w:rPr>
            </w:pPr>
          </w:p>
        </w:tc>
      </w:tr>
      <w:tr w:rsidR="0078769B" w14:paraId="5559156C"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1BAE423A" w14:textId="77777777" w:rsidR="0078769B" w:rsidRDefault="0078769B">
            <w:pPr>
              <w:jc w:val="right"/>
              <w:rPr>
                <w:rFonts w:ascii="Tahoma" w:hAnsi="Tahoma" w:cs="Tahoma"/>
                <w:sz w:val="16"/>
                <w:szCs w:val="16"/>
              </w:rPr>
            </w:pPr>
            <w:r>
              <w:rPr>
                <w:rFonts w:ascii="Tahoma" w:hAnsi="Tahoma" w:cs="Tahoma"/>
                <w:sz w:val="16"/>
                <w:szCs w:val="16"/>
              </w:rPr>
              <w:t>19</w:t>
            </w:r>
          </w:p>
        </w:tc>
        <w:tc>
          <w:tcPr>
            <w:tcW w:w="6100" w:type="dxa"/>
            <w:tcBorders>
              <w:top w:val="nil"/>
              <w:left w:val="nil"/>
              <w:bottom w:val="single" w:sz="4" w:space="0" w:color="auto"/>
              <w:right w:val="single" w:sz="4" w:space="0" w:color="auto"/>
            </w:tcBorders>
            <w:vAlign w:val="center"/>
            <w:hideMark/>
          </w:tcPr>
          <w:p w14:paraId="072F672B" w14:textId="77777777" w:rsidR="0078769B" w:rsidRDefault="0078769B">
            <w:pPr>
              <w:rPr>
                <w:rFonts w:ascii="Tahoma" w:hAnsi="Tahoma" w:cs="Tahoma"/>
                <w:sz w:val="16"/>
                <w:szCs w:val="16"/>
              </w:rPr>
            </w:pPr>
            <w:proofErr w:type="spellStart"/>
            <w:r>
              <w:rPr>
                <w:rFonts w:ascii="Tahoma" w:hAnsi="Tahoma" w:cs="Tahoma"/>
                <w:sz w:val="16"/>
                <w:szCs w:val="16"/>
              </w:rPr>
              <w:t>Հիդրոմեկուսացում</w:t>
            </w:r>
            <w:proofErr w:type="spellEnd"/>
            <w:r>
              <w:rPr>
                <w:rFonts w:ascii="Tahoma" w:hAnsi="Tahoma" w:cs="Tahoma"/>
                <w:sz w:val="16"/>
                <w:szCs w:val="16"/>
              </w:rPr>
              <w:t xml:space="preserve"> (2 </w:t>
            </w:r>
            <w:proofErr w:type="spellStart"/>
            <w:r>
              <w:rPr>
                <w:rFonts w:ascii="Tahoma" w:hAnsi="Tahoma" w:cs="Tahoma"/>
                <w:sz w:val="16"/>
                <w:szCs w:val="16"/>
              </w:rPr>
              <w:t>շերտ</w:t>
            </w:r>
            <w:proofErr w:type="spellEnd"/>
            <w:r>
              <w:rPr>
                <w:rFonts w:ascii="Tahoma" w:hAnsi="Tahoma" w:cs="Tahoma"/>
                <w:sz w:val="16"/>
                <w:szCs w:val="16"/>
              </w:rPr>
              <w:t xml:space="preserve"> </w:t>
            </w:r>
            <w:proofErr w:type="spellStart"/>
            <w:r>
              <w:rPr>
                <w:rFonts w:ascii="Tahoma" w:hAnsi="Tahoma" w:cs="Tahoma"/>
                <w:sz w:val="16"/>
                <w:szCs w:val="16"/>
              </w:rPr>
              <w:t>տաք</w:t>
            </w:r>
            <w:proofErr w:type="spellEnd"/>
            <w:r>
              <w:rPr>
                <w:rFonts w:ascii="Tahoma" w:hAnsi="Tahoma" w:cs="Tahoma"/>
                <w:sz w:val="16"/>
                <w:szCs w:val="16"/>
              </w:rPr>
              <w:t xml:space="preserve"> </w:t>
            </w:r>
            <w:proofErr w:type="spellStart"/>
            <w:r>
              <w:rPr>
                <w:rFonts w:ascii="Tahoma" w:hAnsi="Tahoma" w:cs="Tahoma"/>
                <w:sz w:val="16"/>
                <w:szCs w:val="16"/>
              </w:rPr>
              <w:t>բիտում</w:t>
            </w:r>
            <w:proofErr w:type="spellEnd"/>
            <w:r>
              <w:rPr>
                <w:rFonts w:ascii="Tahoma" w:hAnsi="Tahoma" w:cs="Tahoma"/>
                <w:sz w:val="16"/>
                <w:szCs w:val="16"/>
              </w:rPr>
              <w:t>)</w:t>
            </w:r>
          </w:p>
        </w:tc>
        <w:tc>
          <w:tcPr>
            <w:tcW w:w="574" w:type="dxa"/>
            <w:tcBorders>
              <w:top w:val="nil"/>
              <w:left w:val="nil"/>
              <w:bottom w:val="single" w:sz="4" w:space="0" w:color="auto"/>
              <w:right w:val="single" w:sz="4" w:space="0" w:color="auto"/>
            </w:tcBorders>
            <w:noWrap/>
            <w:vAlign w:val="center"/>
            <w:hideMark/>
          </w:tcPr>
          <w:p w14:paraId="409583A9" w14:textId="77777777" w:rsidR="0078769B" w:rsidRDefault="0078769B">
            <w:pPr>
              <w:rPr>
                <w:rFonts w:ascii="Tahoma" w:hAnsi="Tahoma" w:cs="Tahoma"/>
                <w:sz w:val="16"/>
                <w:szCs w:val="16"/>
              </w:rPr>
            </w:pPr>
            <w:r>
              <w:rPr>
                <w:rFonts w:ascii="Tahoma" w:hAnsi="Tahoma" w:cs="Tahoma"/>
                <w:sz w:val="16"/>
                <w:szCs w:val="16"/>
              </w:rPr>
              <w:t>մ</w:t>
            </w:r>
            <w:r>
              <w:rPr>
                <w:rFonts w:ascii="Tahoma" w:hAnsi="Tahoma" w:cs="Tahoma"/>
                <w:sz w:val="16"/>
                <w:szCs w:val="16"/>
                <w:vertAlign w:val="superscript"/>
              </w:rPr>
              <w:t>2</w:t>
            </w:r>
          </w:p>
        </w:tc>
        <w:tc>
          <w:tcPr>
            <w:tcW w:w="876" w:type="dxa"/>
            <w:tcBorders>
              <w:top w:val="nil"/>
              <w:left w:val="nil"/>
              <w:bottom w:val="single" w:sz="4" w:space="0" w:color="auto"/>
              <w:right w:val="single" w:sz="4" w:space="0" w:color="auto"/>
            </w:tcBorders>
            <w:noWrap/>
            <w:vAlign w:val="center"/>
            <w:hideMark/>
          </w:tcPr>
          <w:p w14:paraId="42E8B639" w14:textId="77777777" w:rsidR="0078769B" w:rsidRDefault="0078769B">
            <w:pPr>
              <w:jc w:val="right"/>
              <w:rPr>
                <w:rFonts w:ascii="Tahoma" w:hAnsi="Tahoma" w:cs="Tahoma"/>
                <w:sz w:val="16"/>
                <w:szCs w:val="16"/>
              </w:rPr>
            </w:pPr>
            <w:r>
              <w:rPr>
                <w:rFonts w:ascii="Tahoma" w:hAnsi="Tahoma" w:cs="Tahoma"/>
                <w:sz w:val="16"/>
                <w:szCs w:val="16"/>
              </w:rPr>
              <w:t>80.810</w:t>
            </w:r>
          </w:p>
        </w:tc>
        <w:tc>
          <w:tcPr>
            <w:tcW w:w="1110" w:type="dxa"/>
            <w:tcBorders>
              <w:top w:val="nil"/>
              <w:left w:val="nil"/>
              <w:bottom w:val="single" w:sz="4" w:space="0" w:color="auto"/>
              <w:right w:val="single" w:sz="4" w:space="0" w:color="auto"/>
            </w:tcBorders>
            <w:noWrap/>
            <w:vAlign w:val="center"/>
            <w:hideMark/>
          </w:tcPr>
          <w:p w14:paraId="74A37BA6" w14:textId="77777777" w:rsidR="0078769B" w:rsidRDefault="0078769B">
            <w:pPr>
              <w:jc w:val="right"/>
              <w:rPr>
                <w:rFonts w:ascii="Tahoma" w:hAnsi="Tahoma" w:cs="Tahoma"/>
                <w:sz w:val="16"/>
                <w:szCs w:val="16"/>
              </w:rPr>
            </w:pPr>
            <w:r>
              <w:rPr>
                <w:rFonts w:ascii="Tahoma" w:hAnsi="Tahoma" w:cs="Tahoma"/>
                <w:sz w:val="16"/>
                <w:szCs w:val="16"/>
              </w:rPr>
              <w:t>1.230</w:t>
            </w:r>
          </w:p>
        </w:tc>
        <w:tc>
          <w:tcPr>
            <w:tcW w:w="1304" w:type="dxa"/>
            <w:tcBorders>
              <w:top w:val="single" w:sz="4" w:space="0" w:color="auto"/>
              <w:left w:val="nil"/>
              <w:bottom w:val="nil"/>
              <w:right w:val="single" w:sz="4" w:space="0" w:color="auto"/>
            </w:tcBorders>
            <w:noWrap/>
            <w:vAlign w:val="center"/>
            <w:hideMark/>
          </w:tcPr>
          <w:p w14:paraId="3ECB926E" w14:textId="77777777" w:rsidR="0078769B" w:rsidRDefault="0078769B">
            <w:pPr>
              <w:jc w:val="right"/>
              <w:rPr>
                <w:rFonts w:ascii="Tahoma" w:hAnsi="Tahoma" w:cs="Tahoma"/>
                <w:sz w:val="16"/>
                <w:szCs w:val="16"/>
              </w:rPr>
            </w:pPr>
            <w:r>
              <w:rPr>
                <w:rFonts w:ascii="Tahoma" w:hAnsi="Tahoma" w:cs="Tahoma"/>
                <w:sz w:val="16"/>
                <w:szCs w:val="16"/>
              </w:rPr>
              <w:t>99.396</w:t>
            </w:r>
          </w:p>
        </w:tc>
        <w:tc>
          <w:tcPr>
            <w:tcW w:w="222" w:type="dxa"/>
            <w:vAlign w:val="center"/>
            <w:hideMark/>
          </w:tcPr>
          <w:p w14:paraId="22BD5B02" w14:textId="77777777" w:rsidR="0078769B" w:rsidRDefault="0078769B">
            <w:pPr>
              <w:rPr>
                <w:sz w:val="20"/>
                <w:szCs w:val="20"/>
              </w:rPr>
            </w:pPr>
          </w:p>
        </w:tc>
      </w:tr>
      <w:tr w:rsidR="0078769B" w14:paraId="3B13B559"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5597A4D4" w14:textId="77777777" w:rsidR="0078769B" w:rsidRDefault="0078769B">
            <w:pPr>
              <w:jc w:val="right"/>
              <w:rPr>
                <w:rFonts w:ascii="Tahoma" w:hAnsi="Tahoma" w:cs="Tahoma"/>
                <w:sz w:val="16"/>
                <w:szCs w:val="16"/>
              </w:rPr>
            </w:pPr>
            <w:r>
              <w:rPr>
                <w:rFonts w:ascii="Tahoma" w:hAnsi="Tahoma" w:cs="Tahoma"/>
                <w:sz w:val="16"/>
                <w:szCs w:val="16"/>
              </w:rPr>
              <w:t>20</w:t>
            </w:r>
          </w:p>
        </w:tc>
        <w:tc>
          <w:tcPr>
            <w:tcW w:w="6100" w:type="dxa"/>
            <w:tcBorders>
              <w:top w:val="nil"/>
              <w:left w:val="nil"/>
              <w:bottom w:val="single" w:sz="4" w:space="0" w:color="auto"/>
              <w:right w:val="single" w:sz="4" w:space="0" w:color="auto"/>
            </w:tcBorders>
            <w:vAlign w:val="center"/>
            <w:hideMark/>
          </w:tcPr>
          <w:p w14:paraId="359B35A1" w14:textId="77777777" w:rsidR="0078769B" w:rsidRDefault="0078769B">
            <w:pPr>
              <w:rPr>
                <w:rFonts w:ascii="Tahoma" w:hAnsi="Tahoma" w:cs="Tahoma"/>
                <w:sz w:val="16"/>
                <w:szCs w:val="16"/>
              </w:rPr>
            </w:pPr>
            <w:proofErr w:type="spellStart"/>
            <w:r>
              <w:rPr>
                <w:rFonts w:ascii="Tahoma" w:hAnsi="Tahoma" w:cs="Tahoma"/>
                <w:sz w:val="16"/>
                <w:szCs w:val="16"/>
              </w:rPr>
              <w:t>Դիտահորի</w:t>
            </w:r>
            <w:proofErr w:type="spellEnd"/>
            <w:r>
              <w:rPr>
                <w:rFonts w:ascii="Tahoma" w:hAnsi="Tahoma" w:cs="Tahoma"/>
                <w:sz w:val="16"/>
                <w:szCs w:val="16"/>
              </w:rPr>
              <w:t xml:space="preserve"> </w:t>
            </w:r>
            <w:proofErr w:type="spellStart"/>
            <w:r>
              <w:rPr>
                <w:rFonts w:ascii="Tahoma" w:hAnsi="Tahoma" w:cs="Tahoma"/>
                <w:sz w:val="16"/>
                <w:szCs w:val="16"/>
              </w:rPr>
              <w:t>նորոգում</w:t>
            </w:r>
            <w:proofErr w:type="spellEnd"/>
            <w:r>
              <w:rPr>
                <w:rFonts w:ascii="Tahoma" w:hAnsi="Tahoma" w:cs="Tahoma"/>
                <w:sz w:val="16"/>
                <w:szCs w:val="16"/>
              </w:rPr>
              <w:t xml:space="preserve"> </w:t>
            </w:r>
            <w:proofErr w:type="spellStart"/>
            <w:r>
              <w:rPr>
                <w:rFonts w:ascii="Tahoma" w:hAnsi="Tahoma" w:cs="Tahoma"/>
                <w:sz w:val="16"/>
                <w:szCs w:val="16"/>
              </w:rPr>
              <w:t>միաձույլ</w:t>
            </w:r>
            <w:proofErr w:type="spellEnd"/>
            <w:r>
              <w:rPr>
                <w:rFonts w:ascii="Tahoma" w:hAnsi="Tahoma" w:cs="Tahoma"/>
                <w:sz w:val="16"/>
                <w:szCs w:val="16"/>
              </w:rPr>
              <w:t xml:space="preserve"> B20 </w:t>
            </w:r>
            <w:proofErr w:type="spellStart"/>
            <w:r>
              <w:rPr>
                <w:rFonts w:ascii="Tahoma" w:hAnsi="Tahoma" w:cs="Tahoma"/>
                <w:sz w:val="16"/>
                <w:szCs w:val="16"/>
              </w:rPr>
              <w:t>դասի</w:t>
            </w:r>
            <w:proofErr w:type="spellEnd"/>
            <w:r>
              <w:rPr>
                <w:rFonts w:ascii="Tahoma" w:hAnsi="Tahoma" w:cs="Tahoma"/>
                <w:sz w:val="16"/>
                <w:szCs w:val="16"/>
              </w:rPr>
              <w:t xml:space="preserve"> </w:t>
            </w:r>
            <w:proofErr w:type="spellStart"/>
            <w:r>
              <w:rPr>
                <w:rFonts w:ascii="Tahoma" w:hAnsi="Tahoma" w:cs="Tahoma"/>
                <w:sz w:val="16"/>
                <w:szCs w:val="16"/>
              </w:rPr>
              <w:t>բետոնով</w:t>
            </w:r>
            <w:proofErr w:type="spellEnd"/>
          </w:p>
        </w:tc>
        <w:tc>
          <w:tcPr>
            <w:tcW w:w="574" w:type="dxa"/>
            <w:tcBorders>
              <w:top w:val="nil"/>
              <w:left w:val="nil"/>
              <w:bottom w:val="single" w:sz="4" w:space="0" w:color="auto"/>
              <w:right w:val="single" w:sz="4" w:space="0" w:color="auto"/>
            </w:tcBorders>
            <w:noWrap/>
            <w:vAlign w:val="center"/>
            <w:hideMark/>
          </w:tcPr>
          <w:p w14:paraId="1E652873" w14:textId="77777777" w:rsidR="0078769B" w:rsidRDefault="0078769B">
            <w:pPr>
              <w:rPr>
                <w:rFonts w:ascii="Tahoma" w:hAnsi="Tahoma" w:cs="Tahoma"/>
                <w:sz w:val="16"/>
                <w:szCs w:val="16"/>
              </w:rPr>
            </w:pPr>
            <w:r>
              <w:rPr>
                <w:rFonts w:ascii="Tahoma" w:hAnsi="Tahoma" w:cs="Tahoma"/>
                <w:sz w:val="16"/>
                <w:szCs w:val="16"/>
              </w:rPr>
              <w:t>մ</w:t>
            </w:r>
            <w:r>
              <w:rPr>
                <w:rFonts w:ascii="Tahoma" w:hAnsi="Tahoma" w:cs="Tahoma"/>
                <w:sz w:val="16"/>
                <w:szCs w:val="16"/>
                <w:vertAlign w:val="superscript"/>
              </w:rPr>
              <w:t>3</w:t>
            </w:r>
          </w:p>
        </w:tc>
        <w:tc>
          <w:tcPr>
            <w:tcW w:w="876" w:type="dxa"/>
            <w:tcBorders>
              <w:top w:val="nil"/>
              <w:left w:val="nil"/>
              <w:bottom w:val="single" w:sz="4" w:space="0" w:color="auto"/>
              <w:right w:val="single" w:sz="4" w:space="0" w:color="auto"/>
            </w:tcBorders>
            <w:noWrap/>
            <w:vAlign w:val="center"/>
            <w:hideMark/>
          </w:tcPr>
          <w:p w14:paraId="29CD77C7" w14:textId="77777777" w:rsidR="0078769B" w:rsidRDefault="0078769B">
            <w:pPr>
              <w:jc w:val="right"/>
              <w:rPr>
                <w:rFonts w:ascii="Tahoma" w:hAnsi="Tahoma" w:cs="Tahoma"/>
                <w:sz w:val="16"/>
                <w:szCs w:val="16"/>
              </w:rPr>
            </w:pPr>
            <w:r>
              <w:rPr>
                <w:rFonts w:ascii="Tahoma" w:hAnsi="Tahoma" w:cs="Tahoma"/>
                <w:sz w:val="16"/>
                <w:szCs w:val="16"/>
              </w:rPr>
              <w:t>0.990</w:t>
            </w:r>
          </w:p>
        </w:tc>
        <w:tc>
          <w:tcPr>
            <w:tcW w:w="1110" w:type="dxa"/>
            <w:tcBorders>
              <w:top w:val="nil"/>
              <w:left w:val="nil"/>
              <w:bottom w:val="single" w:sz="4" w:space="0" w:color="auto"/>
              <w:right w:val="single" w:sz="4" w:space="0" w:color="auto"/>
            </w:tcBorders>
            <w:noWrap/>
            <w:vAlign w:val="center"/>
            <w:hideMark/>
          </w:tcPr>
          <w:p w14:paraId="4A78E961" w14:textId="77777777" w:rsidR="0078769B" w:rsidRDefault="0078769B">
            <w:pPr>
              <w:jc w:val="right"/>
              <w:rPr>
                <w:rFonts w:ascii="Tahoma" w:hAnsi="Tahoma" w:cs="Tahoma"/>
                <w:sz w:val="16"/>
                <w:szCs w:val="16"/>
              </w:rPr>
            </w:pPr>
            <w:r>
              <w:rPr>
                <w:rFonts w:ascii="Tahoma" w:hAnsi="Tahoma" w:cs="Tahoma"/>
                <w:sz w:val="16"/>
                <w:szCs w:val="16"/>
              </w:rPr>
              <w:t>72.408</w:t>
            </w:r>
          </w:p>
        </w:tc>
        <w:tc>
          <w:tcPr>
            <w:tcW w:w="1304" w:type="dxa"/>
            <w:tcBorders>
              <w:top w:val="single" w:sz="4" w:space="0" w:color="auto"/>
              <w:left w:val="nil"/>
              <w:bottom w:val="nil"/>
              <w:right w:val="single" w:sz="4" w:space="0" w:color="auto"/>
            </w:tcBorders>
            <w:noWrap/>
            <w:vAlign w:val="center"/>
            <w:hideMark/>
          </w:tcPr>
          <w:p w14:paraId="1B9E1125" w14:textId="77777777" w:rsidR="0078769B" w:rsidRDefault="0078769B">
            <w:pPr>
              <w:jc w:val="right"/>
              <w:rPr>
                <w:rFonts w:ascii="Tahoma" w:hAnsi="Tahoma" w:cs="Tahoma"/>
                <w:sz w:val="16"/>
                <w:szCs w:val="16"/>
              </w:rPr>
            </w:pPr>
            <w:r>
              <w:rPr>
                <w:rFonts w:ascii="Tahoma" w:hAnsi="Tahoma" w:cs="Tahoma"/>
                <w:sz w:val="16"/>
                <w:szCs w:val="16"/>
              </w:rPr>
              <w:t>71.684</w:t>
            </w:r>
          </w:p>
        </w:tc>
        <w:tc>
          <w:tcPr>
            <w:tcW w:w="222" w:type="dxa"/>
            <w:vAlign w:val="center"/>
            <w:hideMark/>
          </w:tcPr>
          <w:p w14:paraId="1A04894B" w14:textId="77777777" w:rsidR="0078769B" w:rsidRDefault="0078769B">
            <w:pPr>
              <w:rPr>
                <w:sz w:val="20"/>
                <w:szCs w:val="20"/>
              </w:rPr>
            </w:pPr>
          </w:p>
        </w:tc>
      </w:tr>
      <w:tr w:rsidR="0078769B" w14:paraId="5144A8C8"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7E20EC86" w14:textId="77777777" w:rsidR="0078769B" w:rsidRDefault="0078769B">
            <w:pPr>
              <w:jc w:val="right"/>
              <w:rPr>
                <w:rFonts w:ascii="Tahoma" w:hAnsi="Tahoma" w:cs="Tahoma"/>
                <w:sz w:val="16"/>
                <w:szCs w:val="16"/>
              </w:rPr>
            </w:pPr>
            <w:r>
              <w:rPr>
                <w:rFonts w:ascii="Tahoma" w:hAnsi="Tahoma" w:cs="Tahoma"/>
                <w:sz w:val="16"/>
                <w:szCs w:val="16"/>
              </w:rPr>
              <w:t>21</w:t>
            </w:r>
          </w:p>
        </w:tc>
        <w:tc>
          <w:tcPr>
            <w:tcW w:w="6100" w:type="dxa"/>
            <w:tcBorders>
              <w:top w:val="nil"/>
              <w:left w:val="nil"/>
              <w:bottom w:val="single" w:sz="4" w:space="0" w:color="auto"/>
              <w:right w:val="single" w:sz="4" w:space="0" w:color="auto"/>
            </w:tcBorders>
            <w:vAlign w:val="center"/>
            <w:hideMark/>
          </w:tcPr>
          <w:p w14:paraId="501EBEAC" w14:textId="77777777" w:rsidR="0078769B" w:rsidRDefault="0078769B">
            <w:pPr>
              <w:rPr>
                <w:rFonts w:ascii="Tahoma" w:hAnsi="Tahoma" w:cs="Tahoma"/>
                <w:sz w:val="16"/>
                <w:szCs w:val="16"/>
              </w:rPr>
            </w:pPr>
            <w:proofErr w:type="spellStart"/>
            <w:r>
              <w:rPr>
                <w:rFonts w:ascii="Tahoma" w:hAnsi="Tahoma" w:cs="Tahoma"/>
                <w:sz w:val="16"/>
                <w:szCs w:val="16"/>
              </w:rPr>
              <w:t>Դիտահորի</w:t>
            </w:r>
            <w:proofErr w:type="spellEnd"/>
            <w:r>
              <w:rPr>
                <w:rFonts w:ascii="Tahoma" w:hAnsi="Tahoma" w:cs="Tahoma"/>
                <w:sz w:val="16"/>
                <w:szCs w:val="16"/>
              </w:rPr>
              <w:t xml:space="preserve"> ե/բ </w:t>
            </w:r>
            <w:proofErr w:type="spellStart"/>
            <w:r>
              <w:rPr>
                <w:rFonts w:ascii="Tahoma" w:hAnsi="Tahoma" w:cs="Tahoma"/>
                <w:sz w:val="16"/>
                <w:szCs w:val="16"/>
              </w:rPr>
              <w:t>ծածկի</w:t>
            </w:r>
            <w:proofErr w:type="spellEnd"/>
            <w:r>
              <w:rPr>
                <w:rFonts w:ascii="Tahoma" w:hAnsi="Tahoma" w:cs="Tahoma"/>
                <w:sz w:val="16"/>
                <w:szCs w:val="16"/>
              </w:rPr>
              <w:t xml:space="preserve"> </w:t>
            </w:r>
            <w:proofErr w:type="spellStart"/>
            <w:r>
              <w:rPr>
                <w:rFonts w:ascii="Tahoma" w:hAnsi="Tahoma" w:cs="Tahoma"/>
                <w:sz w:val="16"/>
                <w:szCs w:val="16"/>
              </w:rPr>
              <w:t>սալի</w:t>
            </w:r>
            <w:proofErr w:type="spellEnd"/>
            <w:r>
              <w:rPr>
                <w:rFonts w:ascii="Tahoma" w:hAnsi="Tahoma" w:cs="Tahoma"/>
                <w:sz w:val="16"/>
                <w:szCs w:val="16"/>
              </w:rPr>
              <w:t xml:space="preserve"> </w:t>
            </w:r>
            <w:proofErr w:type="spellStart"/>
            <w:r>
              <w:rPr>
                <w:rFonts w:ascii="Tahoma" w:hAnsi="Tahoma" w:cs="Tahoma"/>
                <w:sz w:val="16"/>
                <w:szCs w:val="16"/>
              </w:rPr>
              <w:t>տեղադրում</w:t>
            </w:r>
            <w:proofErr w:type="spellEnd"/>
          </w:p>
        </w:tc>
        <w:tc>
          <w:tcPr>
            <w:tcW w:w="574" w:type="dxa"/>
            <w:tcBorders>
              <w:top w:val="nil"/>
              <w:left w:val="nil"/>
              <w:bottom w:val="single" w:sz="4" w:space="0" w:color="auto"/>
              <w:right w:val="single" w:sz="4" w:space="0" w:color="auto"/>
            </w:tcBorders>
            <w:noWrap/>
            <w:vAlign w:val="center"/>
            <w:hideMark/>
          </w:tcPr>
          <w:p w14:paraId="4685BF33" w14:textId="77777777" w:rsidR="0078769B" w:rsidRDefault="0078769B">
            <w:pPr>
              <w:rPr>
                <w:rFonts w:ascii="Tahoma" w:hAnsi="Tahoma" w:cs="Tahoma"/>
                <w:sz w:val="16"/>
                <w:szCs w:val="16"/>
              </w:rPr>
            </w:pPr>
            <w:proofErr w:type="spellStart"/>
            <w:r>
              <w:rPr>
                <w:rFonts w:ascii="Tahoma" w:hAnsi="Tahoma" w:cs="Tahoma"/>
                <w:sz w:val="16"/>
                <w:szCs w:val="16"/>
              </w:rPr>
              <w:t>հատ</w:t>
            </w:r>
            <w:proofErr w:type="spellEnd"/>
          </w:p>
        </w:tc>
        <w:tc>
          <w:tcPr>
            <w:tcW w:w="876" w:type="dxa"/>
            <w:tcBorders>
              <w:top w:val="nil"/>
              <w:left w:val="nil"/>
              <w:bottom w:val="single" w:sz="4" w:space="0" w:color="auto"/>
              <w:right w:val="single" w:sz="4" w:space="0" w:color="auto"/>
            </w:tcBorders>
            <w:noWrap/>
            <w:vAlign w:val="center"/>
            <w:hideMark/>
          </w:tcPr>
          <w:p w14:paraId="1404E4E4" w14:textId="77777777" w:rsidR="0078769B" w:rsidRDefault="0078769B">
            <w:pPr>
              <w:jc w:val="right"/>
              <w:rPr>
                <w:rFonts w:ascii="Tahoma" w:hAnsi="Tahoma" w:cs="Tahoma"/>
                <w:sz w:val="16"/>
                <w:szCs w:val="16"/>
              </w:rPr>
            </w:pPr>
            <w:r>
              <w:rPr>
                <w:rFonts w:ascii="Tahoma" w:hAnsi="Tahoma" w:cs="Tahoma"/>
                <w:sz w:val="16"/>
                <w:szCs w:val="16"/>
              </w:rPr>
              <w:t>26</w:t>
            </w:r>
          </w:p>
        </w:tc>
        <w:tc>
          <w:tcPr>
            <w:tcW w:w="1110" w:type="dxa"/>
            <w:tcBorders>
              <w:top w:val="nil"/>
              <w:left w:val="nil"/>
              <w:bottom w:val="single" w:sz="4" w:space="0" w:color="auto"/>
              <w:right w:val="single" w:sz="4" w:space="0" w:color="auto"/>
            </w:tcBorders>
            <w:noWrap/>
            <w:vAlign w:val="center"/>
            <w:hideMark/>
          </w:tcPr>
          <w:p w14:paraId="1ACDBEBF" w14:textId="77777777" w:rsidR="0078769B" w:rsidRDefault="0078769B">
            <w:pPr>
              <w:jc w:val="right"/>
              <w:rPr>
                <w:rFonts w:ascii="Tahoma" w:hAnsi="Tahoma" w:cs="Tahoma"/>
                <w:sz w:val="16"/>
                <w:szCs w:val="16"/>
              </w:rPr>
            </w:pPr>
            <w:r>
              <w:rPr>
                <w:rFonts w:ascii="Tahoma" w:hAnsi="Tahoma" w:cs="Tahoma"/>
                <w:sz w:val="16"/>
                <w:szCs w:val="16"/>
              </w:rPr>
              <w:t>2.178</w:t>
            </w:r>
          </w:p>
        </w:tc>
        <w:tc>
          <w:tcPr>
            <w:tcW w:w="1304" w:type="dxa"/>
            <w:tcBorders>
              <w:top w:val="single" w:sz="4" w:space="0" w:color="auto"/>
              <w:left w:val="nil"/>
              <w:bottom w:val="nil"/>
              <w:right w:val="single" w:sz="4" w:space="0" w:color="auto"/>
            </w:tcBorders>
            <w:noWrap/>
            <w:vAlign w:val="center"/>
            <w:hideMark/>
          </w:tcPr>
          <w:p w14:paraId="621B568A" w14:textId="77777777" w:rsidR="0078769B" w:rsidRDefault="0078769B">
            <w:pPr>
              <w:jc w:val="right"/>
              <w:rPr>
                <w:rFonts w:ascii="Tahoma" w:hAnsi="Tahoma" w:cs="Tahoma"/>
                <w:sz w:val="16"/>
                <w:szCs w:val="16"/>
              </w:rPr>
            </w:pPr>
            <w:r>
              <w:rPr>
                <w:rFonts w:ascii="Tahoma" w:hAnsi="Tahoma" w:cs="Tahoma"/>
                <w:sz w:val="16"/>
                <w:szCs w:val="16"/>
              </w:rPr>
              <w:t>56.628</w:t>
            </w:r>
          </w:p>
        </w:tc>
        <w:tc>
          <w:tcPr>
            <w:tcW w:w="222" w:type="dxa"/>
            <w:vAlign w:val="center"/>
            <w:hideMark/>
          </w:tcPr>
          <w:p w14:paraId="4DD3CBF7" w14:textId="77777777" w:rsidR="0078769B" w:rsidRDefault="0078769B">
            <w:pPr>
              <w:rPr>
                <w:sz w:val="20"/>
                <w:szCs w:val="20"/>
              </w:rPr>
            </w:pPr>
          </w:p>
        </w:tc>
      </w:tr>
      <w:tr w:rsidR="0078769B" w14:paraId="0E34BD4B"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520BE9A1" w14:textId="77777777" w:rsidR="0078769B" w:rsidRDefault="0078769B">
            <w:pPr>
              <w:jc w:val="right"/>
              <w:rPr>
                <w:rFonts w:ascii="Tahoma" w:hAnsi="Tahoma" w:cs="Tahoma"/>
                <w:sz w:val="16"/>
                <w:szCs w:val="16"/>
              </w:rPr>
            </w:pPr>
            <w:r>
              <w:rPr>
                <w:rFonts w:ascii="Tahoma" w:hAnsi="Tahoma" w:cs="Tahoma"/>
                <w:sz w:val="16"/>
                <w:szCs w:val="16"/>
              </w:rPr>
              <w:t>22</w:t>
            </w:r>
          </w:p>
        </w:tc>
        <w:tc>
          <w:tcPr>
            <w:tcW w:w="6100" w:type="dxa"/>
            <w:tcBorders>
              <w:top w:val="nil"/>
              <w:left w:val="nil"/>
              <w:bottom w:val="single" w:sz="4" w:space="0" w:color="auto"/>
              <w:right w:val="single" w:sz="4" w:space="0" w:color="auto"/>
            </w:tcBorders>
            <w:vAlign w:val="center"/>
            <w:hideMark/>
          </w:tcPr>
          <w:p w14:paraId="2E0EB1B0" w14:textId="77777777" w:rsidR="0078769B" w:rsidRDefault="0078769B">
            <w:pPr>
              <w:rPr>
                <w:rFonts w:ascii="Tahoma" w:hAnsi="Tahoma" w:cs="Tahoma"/>
                <w:sz w:val="16"/>
                <w:szCs w:val="16"/>
              </w:rPr>
            </w:pPr>
            <w:r>
              <w:rPr>
                <w:rFonts w:ascii="Tahoma" w:hAnsi="Tahoma" w:cs="Tahoma"/>
                <w:sz w:val="16"/>
                <w:szCs w:val="16"/>
              </w:rPr>
              <w:t xml:space="preserve">ե/բ </w:t>
            </w:r>
            <w:proofErr w:type="spellStart"/>
            <w:r>
              <w:rPr>
                <w:rFonts w:ascii="Tahoma" w:hAnsi="Tahoma" w:cs="Tahoma"/>
                <w:sz w:val="16"/>
                <w:szCs w:val="16"/>
              </w:rPr>
              <w:t>սալ</w:t>
            </w:r>
            <w:proofErr w:type="spellEnd"/>
            <w:r>
              <w:rPr>
                <w:rFonts w:ascii="Tahoma" w:hAnsi="Tahoma" w:cs="Tahoma"/>
                <w:sz w:val="16"/>
                <w:szCs w:val="16"/>
              </w:rPr>
              <w:t xml:space="preserve"> 1.2x1.2մ </w:t>
            </w:r>
            <w:proofErr w:type="spellStart"/>
            <w:r>
              <w:rPr>
                <w:rFonts w:ascii="Tahoma" w:hAnsi="Tahoma" w:cs="Tahoma"/>
                <w:sz w:val="16"/>
                <w:szCs w:val="16"/>
              </w:rPr>
              <w:t>թուջե</w:t>
            </w:r>
            <w:proofErr w:type="spellEnd"/>
            <w:r>
              <w:rPr>
                <w:rFonts w:ascii="Tahoma" w:hAnsi="Tahoma" w:cs="Tahoma"/>
                <w:sz w:val="16"/>
                <w:szCs w:val="16"/>
              </w:rPr>
              <w:t xml:space="preserve"> </w:t>
            </w:r>
            <w:proofErr w:type="spellStart"/>
            <w:r>
              <w:rPr>
                <w:rFonts w:ascii="Tahoma" w:hAnsi="Tahoma" w:cs="Tahoma"/>
                <w:sz w:val="16"/>
                <w:szCs w:val="16"/>
              </w:rPr>
              <w:t>կափարիչով</w:t>
            </w:r>
            <w:proofErr w:type="spellEnd"/>
          </w:p>
        </w:tc>
        <w:tc>
          <w:tcPr>
            <w:tcW w:w="574" w:type="dxa"/>
            <w:tcBorders>
              <w:top w:val="nil"/>
              <w:left w:val="nil"/>
              <w:bottom w:val="single" w:sz="4" w:space="0" w:color="auto"/>
              <w:right w:val="single" w:sz="4" w:space="0" w:color="auto"/>
            </w:tcBorders>
            <w:noWrap/>
            <w:vAlign w:val="center"/>
            <w:hideMark/>
          </w:tcPr>
          <w:p w14:paraId="04C36B82" w14:textId="77777777" w:rsidR="0078769B" w:rsidRDefault="0078769B">
            <w:pPr>
              <w:rPr>
                <w:rFonts w:ascii="Tahoma" w:hAnsi="Tahoma" w:cs="Tahoma"/>
                <w:sz w:val="16"/>
                <w:szCs w:val="16"/>
              </w:rPr>
            </w:pPr>
            <w:proofErr w:type="spellStart"/>
            <w:r>
              <w:rPr>
                <w:rFonts w:ascii="Tahoma" w:hAnsi="Tahoma" w:cs="Tahoma"/>
                <w:sz w:val="16"/>
                <w:szCs w:val="16"/>
              </w:rPr>
              <w:t>հատ</w:t>
            </w:r>
            <w:proofErr w:type="spellEnd"/>
          </w:p>
        </w:tc>
        <w:tc>
          <w:tcPr>
            <w:tcW w:w="876" w:type="dxa"/>
            <w:tcBorders>
              <w:top w:val="nil"/>
              <w:left w:val="nil"/>
              <w:bottom w:val="single" w:sz="4" w:space="0" w:color="auto"/>
              <w:right w:val="single" w:sz="4" w:space="0" w:color="auto"/>
            </w:tcBorders>
            <w:noWrap/>
            <w:vAlign w:val="center"/>
            <w:hideMark/>
          </w:tcPr>
          <w:p w14:paraId="5800010A" w14:textId="77777777" w:rsidR="0078769B" w:rsidRDefault="0078769B">
            <w:pPr>
              <w:jc w:val="right"/>
              <w:rPr>
                <w:rFonts w:ascii="Tahoma" w:hAnsi="Tahoma" w:cs="Tahoma"/>
                <w:sz w:val="16"/>
                <w:szCs w:val="16"/>
              </w:rPr>
            </w:pPr>
            <w:r>
              <w:rPr>
                <w:rFonts w:ascii="Tahoma" w:hAnsi="Tahoma" w:cs="Tahoma"/>
                <w:sz w:val="16"/>
                <w:szCs w:val="16"/>
              </w:rPr>
              <w:t>9</w:t>
            </w:r>
          </w:p>
        </w:tc>
        <w:tc>
          <w:tcPr>
            <w:tcW w:w="1110" w:type="dxa"/>
            <w:tcBorders>
              <w:top w:val="nil"/>
              <w:left w:val="nil"/>
              <w:bottom w:val="single" w:sz="4" w:space="0" w:color="auto"/>
              <w:right w:val="single" w:sz="4" w:space="0" w:color="auto"/>
            </w:tcBorders>
            <w:noWrap/>
            <w:vAlign w:val="center"/>
            <w:hideMark/>
          </w:tcPr>
          <w:p w14:paraId="1334B9EC" w14:textId="77777777" w:rsidR="0078769B" w:rsidRDefault="0078769B">
            <w:pPr>
              <w:jc w:val="right"/>
              <w:rPr>
                <w:rFonts w:ascii="Tahoma" w:hAnsi="Tahoma" w:cs="Tahoma"/>
                <w:sz w:val="16"/>
                <w:szCs w:val="16"/>
              </w:rPr>
            </w:pPr>
            <w:r>
              <w:rPr>
                <w:rFonts w:ascii="Tahoma" w:hAnsi="Tahoma" w:cs="Tahoma"/>
                <w:sz w:val="16"/>
                <w:szCs w:val="16"/>
              </w:rPr>
              <w:t>123.375</w:t>
            </w:r>
          </w:p>
        </w:tc>
        <w:tc>
          <w:tcPr>
            <w:tcW w:w="1304" w:type="dxa"/>
            <w:tcBorders>
              <w:top w:val="single" w:sz="4" w:space="0" w:color="auto"/>
              <w:left w:val="nil"/>
              <w:bottom w:val="nil"/>
              <w:right w:val="single" w:sz="4" w:space="0" w:color="auto"/>
            </w:tcBorders>
            <w:noWrap/>
            <w:vAlign w:val="center"/>
            <w:hideMark/>
          </w:tcPr>
          <w:p w14:paraId="68CD4BAD" w14:textId="77777777" w:rsidR="0078769B" w:rsidRDefault="0078769B">
            <w:pPr>
              <w:jc w:val="right"/>
              <w:rPr>
                <w:rFonts w:ascii="Tahoma" w:hAnsi="Tahoma" w:cs="Tahoma"/>
                <w:sz w:val="16"/>
                <w:szCs w:val="16"/>
              </w:rPr>
            </w:pPr>
            <w:r>
              <w:rPr>
                <w:rFonts w:ascii="Tahoma" w:hAnsi="Tahoma" w:cs="Tahoma"/>
                <w:sz w:val="16"/>
                <w:szCs w:val="16"/>
              </w:rPr>
              <w:t>1110.375</w:t>
            </w:r>
          </w:p>
        </w:tc>
        <w:tc>
          <w:tcPr>
            <w:tcW w:w="222" w:type="dxa"/>
            <w:vAlign w:val="center"/>
            <w:hideMark/>
          </w:tcPr>
          <w:p w14:paraId="26DD2DDA" w14:textId="77777777" w:rsidR="0078769B" w:rsidRDefault="0078769B">
            <w:pPr>
              <w:rPr>
                <w:sz w:val="20"/>
                <w:szCs w:val="20"/>
              </w:rPr>
            </w:pPr>
          </w:p>
        </w:tc>
      </w:tr>
      <w:tr w:rsidR="0078769B" w14:paraId="2A2EBA83"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184EA976" w14:textId="77777777" w:rsidR="0078769B" w:rsidRDefault="0078769B">
            <w:pPr>
              <w:jc w:val="right"/>
              <w:rPr>
                <w:rFonts w:ascii="Tahoma" w:hAnsi="Tahoma" w:cs="Tahoma"/>
                <w:sz w:val="16"/>
                <w:szCs w:val="16"/>
              </w:rPr>
            </w:pPr>
            <w:r>
              <w:rPr>
                <w:rFonts w:ascii="Tahoma" w:hAnsi="Tahoma" w:cs="Tahoma"/>
                <w:sz w:val="16"/>
                <w:szCs w:val="16"/>
              </w:rPr>
              <w:t>23</w:t>
            </w:r>
          </w:p>
        </w:tc>
        <w:tc>
          <w:tcPr>
            <w:tcW w:w="6100" w:type="dxa"/>
            <w:tcBorders>
              <w:top w:val="nil"/>
              <w:left w:val="nil"/>
              <w:bottom w:val="single" w:sz="4" w:space="0" w:color="auto"/>
              <w:right w:val="single" w:sz="4" w:space="0" w:color="auto"/>
            </w:tcBorders>
            <w:vAlign w:val="center"/>
            <w:hideMark/>
          </w:tcPr>
          <w:p w14:paraId="1CC7C4B9" w14:textId="77777777" w:rsidR="0078769B" w:rsidRDefault="0078769B">
            <w:pPr>
              <w:rPr>
                <w:rFonts w:ascii="Tahoma" w:hAnsi="Tahoma" w:cs="Tahoma"/>
                <w:sz w:val="16"/>
                <w:szCs w:val="16"/>
              </w:rPr>
            </w:pPr>
            <w:r>
              <w:rPr>
                <w:rFonts w:ascii="Tahoma" w:hAnsi="Tahoma" w:cs="Tahoma"/>
                <w:sz w:val="16"/>
                <w:szCs w:val="16"/>
              </w:rPr>
              <w:t xml:space="preserve">ե/բ </w:t>
            </w:r>
            <w:proofErr w:type="spellStart"/>
            <w:r>
              <w:rPr>
                <w:rFonts w:ascii="Tahoma" w:hAnsi="Tahoma" w:cs="Tahoma"/>
                <w:sz w:val="16"/>
                <w:szCs w:val="16"/>
              </w:rPr>
              <w:t>սալ</w:t>
            </w:r>
            <w:proofErr w:type="spellEnd"/>
            <w:r>
              <w:rPr>
                <w:rFonts w:ascii="Tahoma" w:hAnsi="Tahoma" w:cs="Tahoma"/>
                <w:sz w:val="16"/>
                <w:szCs w:val="16"/>
              </w:rPr>
              <w:t xml:space="preserve"> 1.5x1.5մ </w:t>
            </w:r>
            <w:proofErr w:type="spellStart"/>
            <w:r>
              <w:rPr>
                <w:rFonts w:ascii="Tahoma" w:hAnsi="Tahoma" w:cs="Tahoma"/>
                <w:sz w:val="16"/>
                <w:szCs w:val="16"/>
              </w:rPr>
              <w:t>թուջե</w:t>
            </w:r>
            <w:proofErr w:type="spellEnd"/>
            <w:r>
              <w:rPr>
                <w:rFonts w:ascii="Tahoma" w:hAnsi="Tahoma" w:cs="Tahoma"/>
                <w:sz w:val="16"/>
                <w:szCs w:val="16"/>
              </w:rPr>
              <w:t xml:space="preserve"> </w:t>
            </w:r>
            <w:proofErr w:type="spellStart"/>
            <w:r>
              <w:rPr>
                <w:rFonts w:ascii="Tahoma" w:hAnsi="Tahoma" w:cs="Tahoma"/>
                <w:sz w:val="16"/>
                <w:szCs w:val="16"/>
              </w:rPr>
              <w:t>կափարիչով</w:t>
            </w:r>
            <w:proofErr w:type="spellEnd"/>
          </w:p>
        </w:tc>
        <w:tc>
          <w:tcPr>
            <w:tcW w:w="574" w:type="dxa"/>
            <w:tcBorders>
              <w:top w:val="nil"/>
              <w:left w:val="nil"/>
              <w:bottom w:val="single" w:sz="4" w:space="0" w:color="auto"/>
              <w:right w:val="single" w:sz="4" w:space="0" w:color="auto"/>
            </w:tcBorders>
            <w:noWrap/>
            <w:vAlign w:val="center"/>
            <w:hideMark/>
          </w:tcPr>
          <w:p w14:paraId="36D2B12B" w14:textId="77777777" w:rsidR="0078769B" w:rsidRDefault="0078769B">
            <w:pPr>
              <w:rPr>
                <w:rFonts w:ascii="Tahoma" w:hAnsi="Tahoma" w:cs="Tahoma"/>
                <w:sz w:val="16"/>
                <w:szCs w:val="16"/>
              </w:rPr>
            </w:pPr>
            <w:proofErr w:type="spellStart"/>
            <w:r>
              <w:rPr>
                <w:rFonts w:ascii="Tahoma" w:hAnsi="Tahoma" w:cs="Tahoma"/>
                <w:sz w:val="16"/>
                <w:szCs w:val="16"/>
              </w:rPr>
              <w:t>հատ</w:t>
            </w:r>
            <w:proofErr w:type="spellEnd"/>
          </w:p>
        </w:tc>
        <w:tc>
          <w:tcPr>
            <w:tcW w:w="876" w:type="dxa"/>
            <w:tcBorders>
              <w:top w:val="nil"/>
              <w:left w:val="nil"/>
              <w:bottom w:val="single" w:sz="4" w:space="0" w:color="auto"/>
              <w:right w:val="single" w:sz="4" w:space="0" w:color="auto"/>
            </w:tcBorders>
            <w:noWrap/>
            <w:vAlign w:val="center"/>
            <w:hideMark/>
          </w:tcPr>
          <w:p w14:paraId="4BE38ECB" w14:textId="77777777" w:rsidR="0078769B" w:rsidRDefault="0078769B">
            <w:pPr>
              <w:jc w:val="right"/>
              <w:rPr>
                <w:rFonts w:ascii="Tahoma" w:hAnsi="Tahoma" w:cs="Tahoma"/>
                <w:sz w:val="16"/>
                <w:szCs w:val="16"/>
              </w:rPr>
            </w:pPr>
            <w:r>
              <w:rPr>
                <w:rFonts w:ascii="Tahoma" w:hAnsi="Tahoma" w:cs="Tahoma"/>
                <w:sz w:val="16"/>
                <w:szCs w:val="16"/>
              </w:rPr>
              <w:t>8</w:t>
            </w:r>
          </w:p>
        </w:tc>
        <w:tc>
          <w:tcPr>
            <w:tcW w:w="1110" w:type="dxa"/>
            <w:tcBorders>
              <w:top w:val="nil"/>
              <w:left w:val="nil"/>
              <w:bottom w:val="single" w:sz="4" w:space="0" w:color="auto"/>
              <w:right w:val="single" w:sz="4" w:space="0" w:color="auto"/>
            </w:tcBorders>
            <w:noWrap/>
            <w:vAlign w:val="center"/>
            <w:hideMark/>
          </w:tcPr>
          <w:p w14:paraId="73E9E938" w14:textId="77777777" w:rsidR="0078769B" w:rsidRDefault="0078769B">
            <w:pPr>
              <w:jc w:val="right"/>
              <w:rPr>
                <w:rFonts w:ascii="Tahoma" w:hAnsi="Tahoma" w:cs="Tahoma"/>
                <w:sz w:val="16"/>
                <w:szCs w:val="16"/>
              </w:rPr>
            </w:pPr>
            <w:r>
              <w:rPr>
                <w:rFonts w:ascii="Tahoma" w:hAnsi="Tahoma" w:cs="Tahoma"/>
                <w:sz w:val="16"/>
                <w:szCs w:val="16"/>
              </w:rPr>
              <w:t>156.312</w:t>
            </w:r>
          </w:p>
        </w:tc>
        <w:tc>
          <w:tcPr>
            <w:tcW w:w="1304" w:type="dxa"/>
            <w:tcBorders>
              <w:top w:val="single" w:sz="4" w:space="0" w:color="auto"/>
              <w:left w:val="nil"/>
              <w:bottom w:val="nil"/>
              <w:right w:val="single" w:sz="4" w:space="0" w:color="auto"/>
            </w:tcBorders>
            <w:noWrap/>
            <w:vAlign w:val="center"/>
            <w:hideMark/>
          </w:tcPr>
          <w:p w14:paraId="6FA503A0" w14:textId="77777777" w:rsidR="0078769B" w:rsidRDefault="0078769B">
            <w:pPr>
              <w:jc w:val="right"/>
              <w:rPr>
                <w:rFonts w:ascii="Tahoma" w:hAnsi="Tahoma" w:cs="Tahoma"/>
                <w:sz w:val="16"/>
                <w:szCs w:val="16"/>
              </w:rPr>
            </w:pPr>
            <w:r>
              <w:rPr>
                <w:rFonts w:ascii="Tahoma" w:hAnsi="Tahoma" w:cs="Tahoma"/>
                <w:sz w:val="16"/>
                <w:szCs w:val="16"/>
              </w:rPr>
              <w:t>1250.496</w:t>
            </w:r>
          </w:p>
        </w:tc>
        <w:tc>
          <w:tcPr>
            <w:tcW w:w="222" w:type="dxa"/>
            <w:vAlign w:val="center"/>
            <w:hideMark/>
          </w:tcPr>
          <w:p w14:paraId="2888FBC0" w14:textId="77777777" w:rsidR="0078769B" w:rsidRDefault="0078769B">
            <w:pPr>
              <w:rPr>
                <w:sz w:val="20"/>
                <w:szCs w:val="20"/>
              </w:rPr>
            </w:pPr>
          </w:p>
        </w:tc>
      </w:tr>
      <w:tr w:rsidR="0078769B" w14:paraId="0E088793"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5DB5EB2F" w14:textId="77777777" w:rsidR="0078769B" w:rsidRDefault="0078769B">
            <w:pPr>
              <w:jc w:val="right"/>
              <w:rPr>
                <w:rFonts w:ascii="Tahoma" w:hAnsi="Tahoma" w:cs="Tahoma"/>
                <w:sz w:val="16"/>
                <w:szCs w:val="16"/>
              </w:rPr>
            </w:pPr>
            <w:r>
              <w:rPr>
                <w:rFonts w:ascii="Tahoma" w:hAnsi="Tahoma" w:cs="Tahoma"/>
                <w:sz w:val="16"/>
                <w:szCs w:val="16"/>
              </w:rPr>
              <w:t>24</w:t>
            </w:r>
          </w:p>
        </w:tc>
        <w:tc>
          <w:tcPr>
            <w:tcW w:w="6100" w:type="dxa"/>
            <w:tcBorders>
              <w:top w:val="nil"/>
              <w:left w:val="nil"/>
              <w:bottom w:val="single" w:sz="4" w:space="0" w:color="auto"/>
              <w:right w:val="single" w:sz="4" w:space="0" w:color="auto"/>
            </w:tcBorders>
            <w:vAlign w:val="center"/>
            <w:hideMark/>
          </w:tcPr>
          <w:p w14:paraId="270C61BD" w14:textId="77777777" w:rsidR="0078769B" w:rsidRDefault="0078769B">
            <w:pPr>
              <w:rPr>
                <w:rFonts w:ascii="Tahoma" w:hAnsi="Tahoma" w:cs="Tahoma"/>
                <w:sz w:val="16"/>
                <w:szCs w:val="16"/>
              </w:rPr>
            </w:pPr>
            <w:r>
              <w:rPr>
                <w:rFonts w:ascii="Tahoma" w:hAnsi="Tahoma" w:cs="Tahoma"/>
                <w:sz w:val="16"/>
                <w:szCs w:val="16"/>
              </w:rPr>
              <w:t xml:space="preserve">ե/բ </w:t>
            </w:r>
            <w:proofErr w:type="spellStart"/>
            <w:r>
              <w:rPr>
                <w:rFonts w:ascii="Tahoma" w:hAnsi="Tahoma" w:cs="Tahoma"/>
                <w:sz w:val="16"/>
                <w:szCs w:val="16"/>
              </w:rPr>
              <w:t>սալ</w:t>
            </w:r>
            <w:proofErr w:type="spellEnd"/>
            <w:r>
              <w:rPr>
                <w:rFonts w:ascii="Tahoma" w:hAnsi="Tahoma" w:cs="Tahoma"/>
                <w:sz w:val="16"/>
                <w:szCs w:val="16"/>
              </w:rPr>
              <w:t xml:space="preserve"> 1.6x1.6մ </w:t>
            </w:r>
            <w:proofErr w:type="spellStart"/>
            <w:r>
              <w:rPr>
                <w:rFonts w:ascii="Tahoma" w:hAnsi="Tahoma" w:cs="Tahoma"/>
                <w:sz w:val="16"/>
                <w:szCs w:val="16"/>
              </w:rPr>
              <w:t>թուջե</w:t>
            </w:r>
            <w:proofErr w:type="spellEnd"/>
            <w:r>
              <w:rPr>
                <w:rFonts w:ascii="Tahoma" w:hAnsi="Tahoma" w:cs="Tahoma"/>
                <w:sz w:val="16"/>
                <w:szCs w:val="16"/>
              </w:rPr>
              <w:t xml:space="preserve"> </w:t>
            </w:r>
            <w:proofErr w:type="spellStart"/>
            <w:r>
              <w:rPr>
                <w:rFonts w:ascii="Tahoma" w:hAnsi="Tahoma" w:cs="Tahoma"/>
                <w:sz w:val="16"/>
                <w:szCs w:val="16"/>
              </w:rPr>
              <w:t>կափարիչով</w:t>
            </w:r>
            <w:proofErr w:type="spellEnd"/>
          </w:p>
        </w:tc>
        <w:tc>
          <w:tcPr>
            <w:tcW w:w="574" w:type="dxa"/>
            <w:tcBorders>
              <w:top w:val="nil"/>
              <w:left w:val="nil"/>
              <w:bottom w:val="single" w:sz="4" w:space="0" w:color="auto"/>
              <w:right w:val="single" w:sz="4" w:space="0" w:color="auto"/>
            </w:tcBorders>
            <w:noWrap/>
            <w:vAlign w:val="center"/>
            <w:hideMark/>
          </w:tcPr>
          <w:p w14:paraId="210E4636" w14:textId="77777777" w:rsidR="0078769B" w:rsidRDefault="0078769B">
            <w:pPr>
              <w:rPr>
                <w:rFonts w:ascii="Tahoma" w:hAnsi="Tahoma" w:cs="Tahoma"/>
                <w:sz w:val="16"/>
                <w:szCs w:val="16"/>
              </w:rPr>
            </w:pPr>
            <w:proofErr w:type="spellStart"/>
            <w:r>
              <w:rPr>
                <w:rFonts w:ascii="Tahoma" w:hAnsi="Tahoma" w:cs="Tahoma"/>
                <w:sz w:val="16"/>
                <w:szCs w:val="16"/>
              </w:rPr>
              <w:t>հատ</w:t>
            </w:r>
            <w:proofErr w:type="spellEnd"/>
          </w:p>
        </w:tc>
        <w:tc>
          <w:tcPr>
            <w:tcW w:w="876" w:type="dxa"/>
            <w:tcBorders>
              <w:top w:val="nil"/>
              <w:left w:val="nil"/>
              <w:bottom w:val="single" w:sz="4" w:space="0" w:color="auto"/>
              <w:right w:val="single" w:sz="4" w:space="0" w:color="auto"/>
            </w:tcBorders>
            <w:noWrap/>
            <w:vAlign w:val="center"/>
            <w:hideMark/>
          </w:tcPr>
          <w:p w14:paraId="3BA84216" w14:textId="77777777" w:rsidR="0078769B" w:rsidRDefault="0078769B">
            <w:pPr>
              <w:jc w:val="right"/>
              <w:rPr>
                <w:rFonts w:ascii="Tahoma" w:hAnsi="Tahoma" w:cs="Tahoma"/>
                <w:sz w:val="16"/>
                <w:szCs w:val="16"/>
              </w:rPr>
            </w:pPr>
            <w:r>
              <w:rPr>
                <w:rFonts w:ascii="Tahoma" w:hAnsi="Tahoma" w:cs="Tahoma"/>
                <w:sz w:val="16"/>
                <w:szCs w:val="16"/>
              </w:rPr>
              <w:t>5</w:t>
            </w:r>
          </w:p>
        </w:tc>
        <w:tc>
          <w:tcPr>
            <w:tcW w:w="1110" w:type="dxa"/>
            <w:tcBorders>
              <w:top w:val="nil"/>
              <w:left w:val="nil"/>
              <w:bottom w:val="single" w:sz="4" w:space="0" w:color="auto"/>
              <w:right w:val="single" w:sz="4" w:space="0" w:color="auto"/>
            </w:tcBorders>
            <w:noWrap/>
            <w:vAlign w:val="center"/>
            <w:hideMark/>
          </w:tcPr>
          <w:p w14:paraId="40FC0FDF" w14:textId="77777777" w:rsidR="0078769B" w:rsidRDefault="0078769B">
            <w:pPr>
              <w:jc w:val="right"/>
              <w:rPr>
                <w:rFonts w:ascii="Tahoma" w:hAnsi="Tahoma" w:cs="Tahoma"/>
                <w:sz w:val="16"/>
                <w:szCs w:val="16"/>
              </w:rPr>
            </w:pPr>
            <w:r>
              <w:rPr>
                <w:rFonts w:ascii="Tahoma" w:hAnsi="Tahoma" w:cs="Tahoma"/>
                <w:sz w:val="16"/>
                <w:szCs w:val="16"/>
              </w:rPr>
              <w:t>153.176</w:t>
            </w:r>
          </w:p>
        </w:tc>
        <w:tc>
          <w:tcPr>
            <w:tcW w:w="1304" w:type="dxa"/>
            <w:tcBorders>
              <w:top w:val="single" w:sz="4" w:space="0" w:color="auto"/>
              <w:left w:val="nil"/>
              <w:bottom w:val="nil"/>
              <w:right w:val="single" w:sz="4" w:space="0" w:color="auto"/>
            </w:tcBorders>
            <w:noWrap/>
            <w:vAlign w:val="center"/>
            <w:hideMark/>
          </w:tcPr>
          <w:p w14:paraId="20F9BB99" w14:textId="77777777" w:rsidR="0078769B" w:rsidRDefault="0078769B">
            <w:pPr>
              <w:jc w:val="right"/>
              <w:rPr>
                <w:rFonts w:ascii="Tahoma" w:hAnsi="Tahoma" w:cs="Tahoma"/>
                <w:sz w:val="16"/>
                <w:szCs w:val="16"/>
              </w:rPr>
            </w:pPr>
            <w:r>
              <w:rPr>
                <w:rFonts w:ascii="Tahoma" w:hAnsi="Tahoma" w:cs="Tahoma"/>
                <w:sz w:val="16"/>
                <w:szCs w:val="16"/>
              </w:rPr>
              <w:t>765.880</w:t>
            </w:r>
          </w:p>
        </w:tc>
        <w:tc>
          <w:tcPr>
            <w:tcW w:w="222" w:type="dxa"/>
            <w:vAlign w:val="center"/>
            <w:hideMark/>
          </w:tcPr>
          <w:p w14:paraId="279EB167" w14:textId="77777777" w:rsidR="0078769B" w:rsidRDefault="0078769B">
            <w:pPr>
              <w:rPr>
                <w:sz w:val="20"/>
                <w:szCs w:val="20"/>
              </w:rPr>
            </w:pPr>
          </w:p>
        </w:tc>
      </w:tr>
      <w:tr w:rsidR="0078769B" w14:paraId="5C71468A"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7845CCFE" w14:textId="77777777" w:rsidR="0078769B" w:rsidRDefault="0078769B">
            <w:pPr>
              <w:jc w:val="right"/>
              <w:rPr>
                <w:rFonts w:ascii="Tahoma" w:hAnsi="Tahoma" w:cs="Tahoma"/>
                <w:sz w:val="16"/>
                <w:szCs w:val="16"/>
              </w:rPr>
            </w:pPr>
            <w:r>
              <w:rPr>
                <w:rFonts w:ascii="Tahoma" w:hAnsi="Tahoma" w:cs="Tahoma"/>
                <w:sz w:val="16"/>
                <w:szCs w:val="16"/>
              </w:rPr>
              <w:t>25</w:t>
            </w:r>
          </w:p>
        </w:tc>
        <w:tc>
          <w:tcPr>
            <w:tcW w:w="6100" w:type="dxa"/>
            <w:tcBorders>
              <w:top w:val="nil"/>
              <w:left w:val="nil"/>
              <w:bottom w:val="single" w:sz="4" w:space="0" w:color="auto"/>
              <w:right w:val="single" w:sz="4" w:space="0" w:color="auto"/>
            </w:tcBorders>
            <w:vAlign w:val="center"/>
            <w:hideMark/>
          </w:tcPr>
          <w:p w14:paraId="28D62E20" w14:textId="77777777" w:rsidR="0078769B" w:rsidRDefault="0078769B">
            <w:pPr>
              <w:rPr>
                <w:rFonts w:ascii="Tahoma" w:hAnsi="Tahoma" w:cs="Tahoma"/>
                <w:sz w:val="16"/>
                <w:szCs w:val="16"/>
              </w:rPr>
            </w:pPr>
            <w:r>
              <w:rPr>
                <w:rFonts w:ascii="Tahoma" w:hAnsi="Tahoma" w:cs="Tahoma"/>
                <w:sz w:val="16"/>
                <w:szCs w:val="16"/>
              </w:rPr>
              <w:t xml:space="preserve">ե/բ </w:t>
            </w:r>
            <w:proofErr w:type="spellStart"/>
            <w:r>
              <w:rPr>
                <w:rFonts w:ascii="Tahoma" w:hAnsi="Tahoma" w:cs="Tahoma"/>
                <w:sz w:val="16"/>
                <w:szCs w:val="16"/>
              </w:rPr>
              <w:t>սալ</w:t>
            </w:r>
            <w:proofErr w:type="spellEnd"/>
            <w:r>
              <w:rPr>
                <w:rFonts w:ascii="Tahoma" w:hAnsi="Tahoma" w:cs="Tahoma"/>
                <w:sz w:val="16"/>
                <w:szCs w:val="16"/>
              </w:rPr>
              <w:t xml:space="preserve"> 1.7x1.7մ </w:t>
            </w:r>
            <w:proofErr w:type="spellStart"/>
            <w:r>
              <w:rPr>
                <w:rFonts w:ascii="Tahoma" w:hAnsi="Tahoma" w:cs="Tahoma"/>
                <w:sz w:val="16"/>
                <w:szCs w:val="16"/>
              </w:rPr>
              <w:t>թուջե</w:t>
            </w:r>
            <w:proofErr w:type="spellEnd"/>
            <w:r>
              <w:rPr>
                <w:rFonts w:ascii="Tahoma" w:hAnsi="Tahoma" w:cs="Tahoma"/>
                <w:sz w:val="16"/>
                <w:szCs w:val="16"/>
              </w:rPr>
              <w:t xml:space="preserve"> </w:t>
            </w:r>
            <w:proofErr w:type="spellStart"/>
            <w:r>
              <w:rPr>
                <w:rFonts w:ascii="Tahoma" w:hAnsi="Tahoma" w:cs="Tahoma"/>
                <w:sz w:val="16"/>
                <w:szCs w:val="16"/>
              </w:rPr>
              <w:t>կափարիչով</w:t>
            </w:r>
            <w:proofErr w:type="spellEnd"/>
          </w:p>
        </w:tc>
        <w:tc>
          <w:tcPr>
            <w:tcW w:w="574" w:type="dxa"/>
            <w:tcBorders>
              <w:top w:val="nil"/>
              <w:left w:val="nil"/>
              <w:bottom w:val="single" w:sz="4" w:space="0" w:color="auto"/>
              <w:right w:val="single" w:sz="4" w:space="0" w:color="auto"/>
            </w:tcBorders>
            <w:noWrap/>
            <w:vAlign w:val="center"/>
            <w:hideMark/>
          </w:tcPr>
          <w:p w14:paraId="3BB45339" w14:textId="77777777" w:rsidR="0078769B" w:rsidRDefault="0078769B">
            <w:pPr>
              <w:rPr>
                <w:rFonts w:ascii="Tahoma" w:hAnsi="Tahoma" w:cs="Tahoma"/>
                <w:sz w:val="16"/>
                <w:szCs w:val="16"/>
              </w:rPr>
            </w:pPr>
            <w:proofErr w:type="spellStart"/>
            <w:r>
              <w:rPr>
                <w:rFonts w:ascii="Tahoma" w:hAnsi="Tahoma" w:cs="Tahoma"/>
                <w:sz w:val="16"/>
                <w:szCs w:val="16"/>
              </w:rPr>
              <w:t>հատ</w:t>
            </w:r>
            <w:proofErr w:type="spellEnd"/>
          </w:p>
        </w:tc>
        <w:tc>
          <w:tcPr>
            <w:tcW w:w="876" w:type="dxa"/>
            <w:tcBorders>
              <w:top w:val="nil"/>
              <w:left w:val="nil"/>
              <w:bottom w:val="single" w:sz="4" w:space="0" w:color="auto"/>
              <w:right w:val="single" w:sz="4" w:space="0" w:color="auto"/>
            </w:tcBorders>
            <w:noWrap/>
            <w:vAlign w:val="center"/>
            <w:hideMark/>
          </w:tcPr>
          <w:p w14:paraId="0FE98422" w14:textId="77777777" w:rsidR="0078769B" w:rsidRDefault="0078769B">
            <w:pPr>
              <w:jc w:val="right"/>
              <w:rPr>
                <w:rFonts w:ascii="Tahoma" w:hAnsi="Tahoma" w:cs="Tahoma"/>
                <w:sz w:val="16"/>
                <w:szCs w:val="16"/>
              </w:rPr>
            </w:pPr>
            <w:r>
              <w:rPr>
                <w:rFonts w:ascii="Tahoma" w:hAnsi="Tahoma" w:cs="Tahoma"/>
                <w:sz w:val="16"/>
                <w:szCs w:val="16"/>
              </w:rPr>
              <w:t>2</w:t>
            </w:r>
          </w:p>
        </w:tc>
        <w:tc>
          <w:tcPr>
            <w:tcW w:w="1110" w:type="dxa"/>
            <w:tcBorders>
              <w:top w:val="nil"/>
              <w:left w:val="nil"/>
              <w:bottom w:val="single" w:sz="4" w:space="0" w:color="auto"/>
              <w:right w:val="single" w:sz="4" w:space="0" w:color="auto"/>
            </w:tcBorders>
            <w:noWrap/>
            <w:vAlign w:val="center"/>
            <w:hideMark/>
          </w:tcPr>
          <w:p w14:paraId="0C7EB857" w14:textId="77777777" w:rsidR="0078769B" w:rsidRDefault="0078769B">
            <w:pPr>
              <w:jc w:val="right"/>
              <w:rPr>
                <w:rFonts w:ascii="Tahoma" w:hAnsi="Tahoma" w:cs="Tahoma"/>
                <w:sz w:val="16"/>
                <w:szCs w:val="16"/>
              </w:rPr>
            </w:pPr>
            <w:r>
              <w:rPr>
                <w:rFonts w:ascii="Tahoma" w:hAnsi="Tahoma" w:cs="Tahoma"/>
                <w:sz w:val="16"/>
                <w:szCs w:val="16"/>
              </w:rPr>
              <w:t>150.055</w:t>
            </w:r>
          </w:p>
        </w:tc>
        <w:tc>
          <w:tcPr>
            <w:tcW w:w="1304" w:type="dxa"/>
            <w:tcBorders>
              <w:top w:val="single" w:sz="4" w:space="0" w:color="auto"/>
              <w:left w:val="nil"/>
              <w:bottom w:val="nil"/>
              <w:right w:val="single" w:sz="4" w:space="0" w:color="auto"/>
            </w:tcBorders>
            <w:noWrap/>
            <w:vAlign w:val="center"/>
            <w:hideMark/>
          </w:tcPr>
          <w:p w14:paraId="7472869E" w14:textId="77777777" w:rsidR="0078769B" w:rsidRDefault="0078769B">
            <w:pPr>
              <w:jc w:val="right"/>
              <w:rPr>
                <w:rFonts w:ascii="Tahoma" w:hAnsi="Tahoma" w:cs="Tahoma"/>
                <w:sz w:val="16"/>
                <w:szCs w:val="16"/>
              </w:rPr>
            </w:pPr>
            <w:r>
              <w:rPr>
                <w:rFonts w:ascii="Tahoma" w:hAnsi="Tahoma" w:cs="Tahoma"/>
                <w:sz w:val="16"/>
                <w:szCs w:val="16"/>
              </w:rPr>
              <w:t>300.110</w:t>
            </w:r>
          </w:p>
        </w:tc>
        <w:tc>
          <w:tcPr>
            <w:tcW w:w="222" w:type="dxa"/>
            <w:vAlign w:val="center"/>
            <w:hideMark/>
          </w:tcPr>
          <w:p w14:paraId="68A35142" w14:textId="77777777" w:rsidR="0078769B" w:rsidRDefault="0078769B">
            <w:pPr>
              <w:rPr>
                <w:sz w:val="20"/>
                <w:szCs w:val="20"/>
              </w:rPr>
            </w:pPr>
          </w:p>
        </w:tc>
      </w:tr>
      <w:tr w:rsidR="0078769B" w14:paraId="6B64E284"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00ABF5C0" w14:textId="77777777" w:rsidR="0078769B" w:rsidRDefault="0078769B">
            <w:pPr>
              <w:jc w:val="right"/>
              <w:rPr>
                <w:rFonts w:ascii="Tahoma" w:hAnsi="Tahoma" w:cs="Tahoma"/>
                <w:sz w:val="16"/>
                <w:szCs w:val="16"/>
              </w:rPr>
            </w:pPr>
            <w:r>
              <w:rPr>
                <w:rFonts w:ascii="Tahoma" w:hAnsi="Tahoma" w:cs="Tahoma"/>
                <w:sz w:val="16"/>
                <w:szCs w:val="16"/>
              </w:rPr>
              <w:t>26</w:t>
            </w:r>
          </w:p>
        </w:tc>
        <w:tc>
          <w:tcPr>
            <w:tcW w:w="6100" w:type="dxa"/>
            <w:tcBorders>
              <w:top w:val="nil"/>
              <w:left w:val="nil"/>
              <w:bottom w:val="single" w:sz="4" w:space="0" w:color="auto"/>
              <w:right w:val="single" w:sz="4" w:space="0" w:color="auto"/>
            </w:tcBorders>
            <w:vAlign w:val="center"/>
            <w:hideMark/>
          </w:tcPr>
          <w:p w14:paraId="5FFF8384" w14:textId="77777777" w:rsidR="0078769B" w:rsidRDefault="0078769B">
            <w:pPr>
              <w:rPr>
                <w:rFonts w:ascii="Tahoma" w:hAnsi="Tahoma" w:cs="Tahoma"/>
                <w:sz w:val="16"/>
                <w:szCs w:val="16"/>
              </w:rPr>
            </w:pPr>
            <w:r>
              <w:rPr>
                <w:rFonts w:ascii="Tahoma" w:hAnsi="Tahoma" w:cs="Tahoma"/>
                <w:sz w:val="16"/>
                <w:szCs w:val="16"/>
              </w:rPr>
              <w:t xml:space="preserve">ե/բ </w:t>
            </w:r>
            <w:proofErr w:type="spellStart"/>
            <w:r>
              <w:rPr>
                <w:rFonts w:ascii="Tahoma" w:hAnsi="Tahoma" w:cs="Tahoma"/>
                <w:sz w:val="16"/>
                <w:szCs w:val="16"/>
              </w:rPr>
              <w:t>սալ</w:t>
            </w:r>
            <w:proofErr w:type="spellEnd"/>
            <w:r>
              <w:rPr>
                <w:rFonts w:ascii="Tahoma" w:hAnsi="Tahoma" w:cs="Tahoma"/>
                <w:sz w:val="16"/>
                <w:szCs w:val="16"/>
              </w:rPr>
              <w:t xml:space="preserve"> 1.8x1.8մ </w:t>
            </w:r>
            <w:proofErr w:type="spellStart"/>
            <w:r>
              <w:rPr>
                <w:rFonts w:ascii="Tahoma" w:hAnsi="Tahoma" w:cs="Tahoma"/>
                <w:sz w:val="16"/>
                <w:szCs w:val="16"/>
              </w:rPr>
              <w:t>թուջե</w:t>
            </w:r>
            <w:proofErr w:type="spellEnd"/>
            <w:r>
              <w:rPr>
                <w:rFonts w:ascii="Tahoma" w:hAnsi="Tahoma" w:cs="Tahoma"/>
                <w:sz w:val="16"/>
                <w:szCs w:val="16"/>
              </w:rPr>
              <w:t xml:space="preserve"> </w:t>
            </w:r>
            <w:proofErr w:type="spellStart"/>
            <w:r>
              <w:rPr>
                <w:rFonts w:ascii="Tahoma" w:hAnsi="Tahoma" w:cs="Tahoma"/>
                <w:sz w:val="16"/>
                <w:szCs w:val="16"/>
              </w:rPr>
              <w:t>կափարիչով</w:t>
            </w:r>
            <w:proofErr w:type="spellEnd"/>
          </w:p>
        </w:tc>
        <w:tc>
          <w:tcPr>
            <w:tcW w:w="574" w:type="dxa"/>
            <w:tcBorders>
              <w:top w:val="nil"/>
              <w:left w:val="nil"/>
              <w:bottom w:val="single" w:sz="4" w:space="0" w:color="auto"/>
              <w:right w:val="single" w:sz="4" w:space="0" w:color="auto"/>
            </w:tcBorders>
            <w:noWrap/>
            <w:vAlign w:val="center"/>
            <w:hideMark/>
          </w:tcPr>
          <w:p w14:paraId="686544B4" w14:textId="77777777" w:rsidR="0078769B" w:rsidRDefault="0078769B">
            <w:pPr>
              <w:rPr>
                <w:rFonts w:ascii="Tahoma" w:hAnsi="Tahoma" w:cs="Tahoma"/>
                <w:sz w:val="16"/>
                <w:szCs w:val="16"/>
              </w:rPr>
            </w:pPr>
            <w:proofErr w:type="spellStart"/>
            <w:r>
              <w:rPr>
                <w:rFonts w:ascii="Tahoma" w:hAnsi="Tahoma" w:cs="Tahoma"/>
                <w:sz w:val="16"/>
                <w:szCs w:val="16"/>
              </w:rPr>
              <w:t>հատ</w:t>
            </w:r>
            <w:proofErr w:type="spellEnd"/>
          </w:p>
        </w:tc>
        <w:tc>
          <w:tcPr>
            <w:tcW w:w="876" w:type="dxa"/>
            <w:tcBorders>
              <w:top w:val="nil"/>
              <w:left w:val="nil"/>
              <w:bottom w:val="single" w:sz="4" w:space="0" w:color="auto"/>
              <w:right w:val="single" w:sz="4" w:space="0" w:color="auto"/>
            </w:tcBorders>
            <w:noWrap/>
            <w:vAlign w:val="center"/>
            <w:hideMark/>
          </w:tcPr>
          <w:p w14:paraId="1009AC53" w14:textId="77777777" w:rsidR="0078769B" w:rsidRDefault="0078769B">
            <w:pPr>
              <w:jc w:val="right"/>
              <w:rPr>
                <w:rFonts w:ascii="Tahoma" w:hAnsi="Tahoma" w:cs="Tahoma"/>
                <w:sz w:val="16"/>
                <w:szCs w:val="16"/>
              </w:rPr>
            </w:pPr>
            <w:r>
              <w:rPr>
                <w:rFonts w:ascii="Tahoma" w:hAnsi="Tahoma" w:cs="Tahoma"/>
                <w:sz w:val="16"/>
                <w:szCs w:val="16"/>
              </w:rPr>
              <w:t>2</w:t>
            </w:r>
          </w:p>
        </w:tc>
        <w:tc>
          <w:tcPr>
            <w:tcW w:w="1110" w:type="dxa"/>
            <w:tcBorders>
              <w:top w:val="nil"/>
              <w:left w:val="nil"/>
              <w:bottom w:val="single" w:sz="4" w:space="0" w:color="auto"/>
              <w:right w:val="single" w:sz="4" w:space="0" w:color="auto"/>
            </w:tcBorders>
            <w:noWrap/>
            <w:vAlign w:val="center"/>
            <w:hideMark/>
          </w:tcPr>
          <w:p w14:paraId="5E249416" w14:textId="77777777" w:rsidR="0078769B" w:rsidRDefault="0078769B">
            <w:pPr>
              <w:jc w:val="right"/>
              <w:rPr>
                <w:rFonts w:ascii="Tahoma" w:hAnsi="Tahoma" w:cs="Tahoma"/>
                <w:sz w:val="16"/>
                <w:szCs w:val="16"/>
              </w:rPr>
            </w:pPr>
            <w:r>
              <w:rPr>
                <w:rFonts w:ascii="Tahoma" w:hAnsi="Tahoma" w:cs="Tahoma"/>
                <w:sz w:val="16"/>
                <w:szCs w:val="16"/>
              </w:rPr>
              <w:t>183.817</w:t>
            </w:r>
          </w:p>
        </w:tc>
        <w:tc>
          <w:tcPr>
            <w:tcW w:w="1304" w:type="dxa"/>
            <w:tcBorders>
              <w:top w:val="single" w:sz="4" w:space="0" w:color="auto"/>
              <w:left w:val="nil"/>
              <w:bottom w:val="nil"/>
              <w:right w:val="single" w:sz="4" w:space="0" w:color="auto"/>
            </w:tcBorders>
            <w:noWrap/>
            <w:vAlign w:val="center"/>
            <w:hideMark/>
          </w:tcPr>
          <w:p w14:paraId="3C520914" w14:textId="77777777" w:rsidR="0078769B" w:rsidRDefault="0078769B">
            <w:pPr>
              <w:jc w:val="right"/>
              <w:rPr>
                <w:rFonts w:ascii="Tahoma" w:hAnsi="Tahoma" w:cs="Tahoma"/>
                <w:sz w:val="16"/>
                <w:szCs w:val="16"/>
              </w:rPr>
            </w:pPr>
            <w:r>
              <w:rPr>
                <w:rFonts w:ascii="Tahoma" w:hAnsi="Tahoma" w:cs="Tahoma"/>
                <w:sz w:val="16"/>
                <w:szCs w:val="16"/>
              </w:rPr>
              <w:t>367.634</w:t>
            </w:r>
          </w:p>
        </w:tc>
        <w:tc>
          <w:tcPr>
            <w:tcW w:w="222" w:type="dxa"/>
            <w:vAlign w:val="center"/>
            <w:hideMark/>
          </w:tcPr>
          <w:p w14:paraId="32330C1F" w14:textId="77777777" w:rsidR="0078769B" w:rsidRDefault="0078769B">
            <w:pPr>
              <w:rPr>
                <w:sz w:val="20"/>
                <w:szCs w:val="20"/>
              </w:rPr>
            </w:pPr>
          </w:p>
        </w:tc>
      </w:tr>
      <w:tr w:rsidR="0078769B" w14:paraId="4A621DEA"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1852D951" w14:textId="77777777" w:rsidR="0078769B" w:rsidRDefault="0078769B">
            <w:pPr>
              <w:jc w:val="right"/>
              <w:rPr>
                <w:rFonts w:ascii="Tahoma" w:hAnsi="Tahoma" w:cs="Tahoma"/>
                <w:sz w:val="16"/>
                <w:szCs w:val="16"/>
              </w:rPr>
            </w:pPr>
            <w:r>
              <w:rPr>
                <w:rFonts w:ascii="Tahoma" w:hAnsi="Tahoma" w:cs="Tahoma"/>
                <w:sz w:val="16"/>
                <w:szCs w:val="16"/>
              </w:rPr>
              <w:t>27</w:t>
            </w:r>
          </w:p>
        </w:tc>
        <w:tc>
          <w:tcPr>
            <w:tcW w:w="6100" w:type="dxa"/>
            <w:tcBorders>
              <w:top w:val="nil"/>
              <w:left w:val="nil"/>
              <w:bottom w:val="single" w:sz="4" w:space="0" w:color="auto"/>
              <w:right w:val="single" w:sz="4" w:space="0" w:color="auto"/>
            </w:tcBorders>
            <w:vAlign w:val="center"/>
            <w:hideMark/>
          </w:tcPr>
          <w:p w14:paraId="3D67B98A" w14:textId="77777777" w:rsidR="0078769B" w:rsidRDefault="0078769B">
            <w:pPr>
              <w:rPr>
                <w:rFonts w:ascii="Tahoma" w:hAnsi="Tahoma" w:cs="Tahoma"/>
                <w:sz w:val="16"/>
                <w:szCs w:val="16"/>
              </w:rPr>
            </w:pPr>
            <w:proofErr w:type="spellStart"/>
            <w:r>
              <w:rPr>
                <w:rFonts w:ascii="Tahoma" w:hAnsi="Tahoma" w:cs="Tahoma"/>
                <w:sz w:val="16"/>
                <w:szCs w:val="16"/>
              </w:rPr>
              <w:t>Դիտահորերի</w:t>
            </w:r>
            <w:proofErr w:type="spellEnd"/>
            <w:r>
              <w:rPr>
                <w:rFonts w:ascii="Tahoma" w:hAnsi="Tahoma" w:cs="Tahoma"/>
                <w:sz w:val="16"/>
                <w:szCs w:val="16"/>
              </w:rPr>
              <w:t xml:space="preserve"> Ե/Բ </w:t>
            </w:r>
            <w:proofErr w:type="spellStart"/>
            <w:r>
              <w:rPr>
                <w:rFonts w:ascii="Tahoma" w:hAnsi="Tahoma" w:cs="Tahoma"/>
                <w:sz w:val="16"/>
                <w:szCs w:val="16"/>
              </w:rPr>
              <w:t>սալերի</w:t>
            </w:r>
            <w:proofErr w:type="spellEnd"/>
            <w:r>
              <w:rPr>
                <w:rFonts w:ascii="Tahoma" w:hAnsi="Tahoma" w:cs="Tahoma"/>
                <w:sz w:val="16"/>
                <w:szCs w:val="16"/>
              </w:rPr>
              <w:t xml:space="preserve"> </w:t>
            </w:r>
            <w:proofErr w:type="spellStart"/>
            <w:r>
              <w:rPr>
                <w:rFonts w:ascii="Tahoma" w:hAnsi="Tahoma" w:cs="Tahoma"/>
                <w:sz w:val="16"/>
                <w:szCs w:val="16"/>
              </w:rPr>
              <w:t>մակարդակների</w:t>
            </w:r>
            <w:proofErr w:type="spellEnd"/>
            <w:r>
              <w:rPr>
                <w:rFonts w:ascii="Tahoma" w:hAnsi="Tahoma" w:cs="Tahoma"/>
                <w:sz w:val="16"/>
                <w:szCs w:val="16"/>
              </w:rPr>
              <w:t xml:space="preserve"> </w:t>
            </w:r>
            <w:proofErr w:type="spellStart"/>
            <w:r>
              <w:rPr>
                <w:rFonts w:ascii="Tahoma" w:hAnsi="Tahoma" w:cs="Tahoma"/>
                <w:sz w:val="16"/>
                <w:szCs w:val="16"/>
              </w:rPr>
              <w:t>ուղղում</w:t>
            </w:r>
            <w:proofErr w:type="spellEnd"/>
            <w:r>
              <w:rPr>
                <w:rFonts w:ascii="Tahoma" w:hAnsi="Tahoma" w:cs="Tahoma"/>
                <w:sz w:val="16"/>
                <w:szCs w:val="16"/>
              </w:rPr>
              <w:t xml:space="preserve"> </w:t>
            </w:r>
            <w:proofErr w:type="spellStart"/>
            <w:r>
              <w:rPr>
                <w:rFonts w:ascii="Tahoma" w:hAnsi="Tahoma" w:cs="Tahoma"/>
                <w:sz w:val="16"/>
                <w:szCs w:val="16"/>
              </w:rPr>
              <w:t>միաձույլ</w:t>
            </w:r>
            <w:proofErr w:type="spellEnd"/>
            <w:r>
              <w:rPr>
                <w:rFonts w:ascii="Tahoma" w:hAnsi="Tahoma" w:cs="Tahoma"/>
                <w:sz w:val="16"/>
                <w:szCs w:val="16"/>
              </w:rPr>
              <w:t xml:space="preserve"> B20 </w:t>
            </w:r>
            <w:proofErr w:type="spellStart"/>
            <w:r>
              <w:rPr>
                <w:rFonts w:ascii="Tahoma" w:hAnsi="Tahoma" w:cs="Tahoma"/>
                <w:sz w:val="16"/>
                <w:szCs w:val="16"/>
              </w:rPr>
              <w:t>դասի</w:t>
            </w:r>
            <w:proofErr w:type="spellEnd"/>
            <w:r>
              <w:rPr>
                <w:rFonts w:ascii="Tahoma" w:hAnsi="Tahoma" w:cs="Tahoma"/>
                <w:sz w:val="16"/>
                <w:szCs w:val="16"/>
              </w:rPr>
              <w:t xml:space="preserve"> </w:t>
            </w:r>
            <w:proofErr w:type="spellStart"/>
            <w:r>
              <w:rPr>
                <w:rFonts w:ascii="Tahoma" w:hAnsi="Tahoma" w:cs="Tahoma"/>
                <w:sz w:val="16"/>
                <w:szCs w:val="16"/>
              </w:rPr>
              <w:t>բետոնով</w:t>
            </w:r>
            <w:proofErr w:type="spellEnd"/>
          </w:p>
        </w:tc>
        <w:tc>
          <w:tcPr>
            <w:tcW w:w="574" w:type="dxa"/>
            <w:tcBorders>
              <w:top w:val="nil"/>
              <w:left w:val="nil"/>
              <w:bottom w:val="single" w:sz="4" w:space="0" w:color="auto"/>
              <w:right w:val="single" w:sz="4" w:space="0" w:color="auto"/>
            </w:tcBorders>
            <w:noWrap/>
            <w:vAlign w:val="center"/>
            <w:hideMark/>
          </w:tcPr>
          <w:p w14:paraId="4F45B70D" w14:textId="77777777" w:rsidR="0078769B" w:rsidRDefault="0078769B">
            <w:pPr>
              <w:rPr>
                <w:rFonts w:ascii="Tahoma" w:hAnsi="Tahoma" w:cs="Tahoma"/>
                <w:sz w:val="16"/>
                <w:szCs w:val="16"/>
              </w:rPr>
            </w:pPr>
            <w:r>
              <w:rPr>
                <w:rFonts w:ascii="Tahoma" w:hAnsi="Tahoma" w:cs="Tahoma"/>
                <w:sz w:val="16"/>
                <w:szCs w:val="16"/>
              </w:rPr>
              <w:t>մ</w:t>
            </w:r>
            <w:r>
              <w:rPr>
                <w:rFonts w:ascii="Tahoma" w:hAnsi="Tahoma" w:cs="Tahoma"/>
                <w:sz w:val="16"/>
                <w:szCs w:val="16"/>
                <w:vertAlign w:val="superscript"/>
              </w:rPr>
              <w:t>3</w:t>
            </w:r>
          </w:p>
        </w:tc>
        <w:tc>
          <w:tcPr>
            <w:tcW w:w="876" w:type="dxa"/>
            <w:tcBorders>
              <w:top w:val="nil"/>
              <w:left w:val="nil"/>
              <w:bottom w:val="single" w:sz="4" w:space="0" w:color="auto"/>
              <w:right w:val="single" w:sz="4" w:space="0" w:color="auto"/>
            </w:tcBorders>
            <w:noWrap/>
            <w:vAlign w:val="center"/>
            <w:hideMark/>
          </w:tcPr>
          <w:p w14:paraId="408C5859" w14:textId="77777777" w:rsidR="0078769B" w:rsidRDefault="0078769B">
            <w:pPr>
              <w:jc w:val="right"/>
              <w:rPr>
                <w:rFonts w:ascii="Tahoma" w:hAnsi="Tahoma" w:cs="Tahoma"/>
                <w:sz w:val="16"/>
                <w:szCs w:val="16"/>
              </w:rPr>
            </w:pPr>
            <w:r>
              <w:rPr>
                <w:rFonts w:ascii="Tahoma" w:hAnsi="Tahoma" w:cs="Tahoma"/>
                <w:sz w:val="16"/>
                <w:szCs w:val="16"/>
              </w:rPr>
              <w:t>1.20</w:t>
            </w:r>
          </w:p>
        </w:tc>
        <w:tc>
          <w:tcPr>
            <w:tcW w:w="1110" w:type="dxa"/>
            <w:tcBorders>
              <w:top w:val="nil"/>
              <w:left w:val="nil"/>
              <w:bottom w:val="single" w:sz="4" w:space="0" w:color="auto"/>
              <w:right w:val="single" w:sz="4" w:space="0" w:color="auto"/>
            </w:tcBorders>
            <w:noWrap/>
            <w:vAlign w:val="center"/>
            <w:hideMark/>
          </w:tcPr>
          <w:p w14:paraId="63261403" w14:textId="77777777" w:rsidR="0078769B" w:rsidRDefault="0078769B">
            <w:pPr>
              <w:jc w:val="right"/>
              <w:rPr>
                <w:rFonts w:ascii="Tahoma" w:hAnsi="Tahoma" w:cs="Tahoma"/>
                <w:sz w:val="16"/>
                <w:szCs w:val="16"/>
              </w:rPr>
            </w:pPr>
            <w:r>
              <w:rPr>
                <w:rFonts w:ascii="Tahoma" w:hAnsi="Tahoma" w:cs="Tahoma"/>
                <w:sz w:val="16"/>
                <w:szCs w:val="16"/>
              </w:rPr>
              <w:t>72.408</w:t>
            </w:r>
          </w:p>
        </w:tc>
        <w:tc>
          <w:tcPr>
            <w:tcW w:w="1304" w:type="dxa"/>
            <w:tcBorders>
              <w:top w:val="single" w:sz="4" w:space="0" w:color="auto"/>
              <w:left w:val="nil"/>
              <w:bottom w:val="nil"/>
              <w:right w:val="single" w:sz="4" w:space="0" w:color="auto"/>
            </w:tcBorders>
            <w:noWrap/>
            <w:vAlign w:val="center"/>
            <w:hideMark/>
          </w:tcPr>
          <w:p w14:paraId="46DAB472" w14:textId="77777777" w:rsidR="0078769B" w:rsidRDefault="0078769B">
            <w:pPr>
              <w:jc w:val="right"/>
              <w:rPr>
                <w:rFonts w:ascii="Tahoma" w:hAnsi="Tahoma" w:cs="Tahoma"/>
                <w:sz w:val="16"/>
                <w:szCs w:val="16"/>
              </w:rPr>
            </w:pPr>
            <w:r>
              <w:rPr>
                <w:rFonts w:ascii="Tahoma" w:hAnsi="Tahoma" w:cs="Tahoma"/>
                <w:sz w:val="16"/>
                <w:szCs w:val="16"/>
              </w:rPr>
              <w:t>86.890</w:t>
            </w:r>
          </w:p>
        </w:tc>
        <w:tc>
          <w:tcPr>
            <w:tcW w:w="222" w:type="dxa"/>
            <w:vAlign w:val="center"/>
            <w:hideMark/>
          </w:tcPr>
          <w:p w14:paraId="4F494ED5" w14:textId="77777777" w:rsidR="0078769B" w:rsidRDefault="0078769B">
            <w:pPr>
              <w:rPr>
                <w:sz w:val="20"/>
                <w:szCs w:val="20"/>
              </w:rPr>
            </w:pPr>
          </w:p>
        </w:tc>
      </w:tr>
      <w:tr w:rsidR="0078769B" w14:paraId="2B89C392"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3122805C" w14:textId="77777777" w:rsidR="0078769B" w:rsidRDefault="0078769B">
            <w:pPr>
              <w:jc w:val="right"/>
              <w:rPr>
                <w:rFonts w:ascii="Tahoma" w:hAnsi="Tahoma" w:cs="Tahoma"/>
                <w:sz w:val="16"/>
                <w:szCs w:val="16"/>
              </w:rPr>
            </w:pPr>
            <w:r>
              <w:rPr>
                <w:rFonts w:ascii="Tahoma" w:hAnsi="Tahoma" w:cs="Tahoma"/>
                <w:sz w:val="16"/>
                <w:szCs w:val="16"/>
              </w:rPr>
              <w:t>28</w:t>
            </w:r>
          </w:p>
        </w:tc>
        <w:tc>
          <w:tcPr>
            <w:tcW w:w="6100" w:type="dxa"/>
            <w:tcBorders>
              <w:top w:val="nil"/>
              <w:left w:val="nil"/>
              <w:bottom w:val="single" w:sz="4" w:space="0" w:color="auto"/>
              <w:right w:val="single" w:sz="4" w:space="0" w:color="auto"/>
            </w:tcBorders>
            <w:vAlign w:val="center"/>
            <w:hideMark/>
          </w:tcPr>
          <w:p w14:paraId="13A327E9" w14:textId="77777777" w:rsidR="0078769B" w:rsidRDefault="0078769B">
            <w:pPr>
              <w:rPr>
                <w:rFonts w:ascii="Tahoma" w:hAnsi="Tahoma" w:cs="Tahoma"/>
                <w:sz w:val="16"/>
                <w:szCs w:val="16"/>
              </w:rPr>
            </w:pPr>
            <w:proofErr w:type="spellStart"/>
            <w:r>
              <w:rPr>
                <w:rFonts w:ascii="Tahoma" w:hAnsi="Tahoma" w:cs="Tahoma"/>
                <w:sz w:val="16"/>
                <w:szCs w:val="16"/>
              </w:rPr>
              <w:t>Անձրևահորերի</w:t>
            </w:r>
            <w:proofErr w:type="spellEnd"/>
            <w:r>
              <w:rPr>
                <w:rFonts w:ascii="Tahoma" w:hAnsi="Tahoma" w:cs="Tahoma"/>
                <w:sz w:val="16"/>
                <w:szCs w:val="16"/>
              </w:rPr>
              <w:t xml:space="preserve"> </w:t>
            </w:r>
            <w:proofErr w:type="spellStart"/>
            <w:r>
              <w:rPr>
                <w:rFonts w:ascii="Tahoma" w:hAnsi="Tahoma" w:cs="Tahoma"/>
                <w:sz w:val="16"/>
                <w:szCs w:val="16"/>
              </w:rPr>
              <w:t>մաքրում</w:t>
            </w:r>
            <w:proofErr w:type="spellEnd"/>
            <w:r>
              <w:rPr>
                <w:rFonts w:ascii="Tahoma" w:hAnsi="Tahoma" w:cs="Tahoma"/>
                <w:sz w:val="16"/>
                <w:szCs w:val="16"/>
              </w:rPr>
              <w:t xml:space="preserve"> </w:t>
            </w:r>
            <w:proofErr w:type="spellStart"/>
            <w:r>
              <w:rPr>
                <w:rFonts w:ascii="Tahoma" w:hAnsi="Tahoma" w:cs="Tahoma"/>
                <w:sz w:val="16"/>
                <w:szCs w:val="16"/>
              </w:rPr>
              <w:t>ձեռքով</w:t>
            </w:r>
            <w:proofErr w:type="spellEnd"/>
          </w:p>
        </w:tc>
        <w:tc>
          <w:tcPr>
            <w:tcW w:w="574" w:type="dxa"/>
            <w:tcBorders>
              <w:top w:val="nil"/>
              <w:left w:val="nil"/>
              <w:bottom w:val="single" w:sz="4" w:space="0" w:color="auto"/>
              <w:right w:val="single" w:sz="4" w:space="0" w:color="auto"/>
            </w:tcBorders>
            <w:noWrap/>
            <w:vAlign w:val="center"/>
            <w:hideMark/>
          </w:tcPr>
          <w:p w14:paraId="753ECAFE" w14:textId="77777777" w:rsidR="0078769B" w:rsidRDefault="0078769B">
            <w:pPr>
              <w:rPr>
                <w:rFonts w:ascii="Tahoma" w:hAnsi="Tahoma" w:cs="Tahoma"/>
                <w:sz w:val="16"/>
                <w:szCs w:val="16"/>
              </w:rPr>
            </w:pPr>
            <w:r>
              <w:rPr>
                <w:rFonts w:ascii="Tahoma" w:hAnsi="Tahoma" w:cs="Tahoma"/>
                <w:sz w:val="16"/>
                <w:szCs w:val="16"/>
              </w:rPr>
              <w:t>մ</w:t>
            </w:r>
            <w:r>
              <w:rPr>
                <w:rFonts w:ascii="Tahoma" w:hAnsi="Tahoma" w:cs="Tahoma"/>
                <w:sz w:val="16"/>
                <w:szCs w:val="16"/>
                <w:vertAlign w:val="superscript"/>
              </w:rPr>
              <w:t>3</w:t>
            </w:r>
          </w:p>
        </w:tc>
        <w:tc>
          <w:tcPr>
            <w:tcW w:w="876" w:type="dxa"/>
            <w:tcBorders>
              <w:top w:val="nil"/>
              <w:left w:val="nil"/>
              <w:bottom w:val="single" w:sz="4" w:space="0" w:color="auto"/>
              <w:right w:val="single" w:sz="4" w:space="0" w:color="auto"/>
            </w:tcBorders>
            <w:noWrap/>
            <w:vAlign w:val="center"/>
            <w:hideMark/>
          </w:tcPr>
          <w:p w14:paraId="04FE58B4" w14:textId="77777777" w:rsidR="0078769B" w:rsidRDefault="0078769B">
            <w:pPr>
              <w:jc w:val="right"/>
              <w:rPr>
                <w:rFonts w:ascii="Tahoma" w:hAnsi="Tahoma" w:cs="Tahoma"/>
                <w:sz w:val="16"/>
                <w:szCs w:val="16"/>
              </w:rPr>
            </w:pPr>
            <w:r>
              <w:rPr>
                <w:rFonts w:ascii="Tahoma" w:hAnsi="Tahoma" w:cs="Tahoma"/>
                <w:sz w:val="16"/>
                <w:szCs w:val="16"/>
              </w:rPr>
              <w:t>0.280</w:t>
            </w:r>
          </w:p>
        </w:tc>
        <w:tc>
          <w:tcPr>
            <w:tcW w:w="1110" w:type="dxa"/>
            <w:tcBorders>
              <w:top w:val="nil"/>
              <w:left w:val="nil"/>
              <w:bottom w:val="single" w:sz="4" w:space="0" w:color="auto"/>
              <w:right w:val="single" w:sz="4" w:space="0" w:color="auto"/>
            </w:tcBorders>
            <w:noWrap/>
            <w:vAlign w:val="center"/>
            <w:hideMark/>
          </w:tcPr>
          <w:p w14:paraId="2C9DB08F" w14:textId="77777777" w:rsidR="0078769B" w:rsidRDefault="0078769B">
            <w:pPr>
              <w:jc w:val="right"/>
              <w:rPr>
                <w:rFonts w:ascii="Tahoma" w:hAnsi="Tahoma" w:cs="Tahoma"/>
                <w:sz w:val="16"/>
                <w:szCs w:val="16"/>
              </w:rPr>
            </w:pPr>
            <w:r>
              <w:rPr>
                <w:rFonts w:ascii="Tahoma" w:hAnsi="Tahoma" w:cs="Tahoma"/>
                <w:sz w:val="16"/>
                <w:szCs w:val="16"/>
              </w:rPr>
              <w:t>7.519</w:t>
            </w:r>
          </w:p>
        </w:tc>
        <w:tc>
          <w:tcPr>
            <w:tcW w:w="1304" w:type="dxa"/>
            <w:tcBorders>
              <w:top w:val="single" w:sz="4" w:space="0" w:color="auto"/>
              <w:left w:val="nil"/>
              <w:bottom w:val="nil"/>
              <w:right w:val="single" w:sz="4" w:space="0" w:color="auto"/>
            </w:tcBorders>
            <w:noWrap/>
            <w:vAlign w:val="center"/>
            <w:hideMark/>
          </w:tcPr>
          <w:p w14:paraId="388B1625" w14:textId="77777777" w:rsidR="0078769B" w:rsidRDefault="0078769B">
            <w:pPr>
              <w:jc w:val="right"/>
              <w:rPr>
                <w:rFonts w:ascii="Tahoma" w:hAnsi="Tahoma" w:cs="Tahoma"/>
                <w:sz w:val="16"/>
                <w:szCs w:val="16"/>
              </w:rPr>
            </w:pPr>
            <w:r>
              <w:rPr>
                <w:rFonts w:ascii="Tahoma" w:hAnsi="Tahoma" w:cs="Tahoma"/>
                <w:sz w:val="16"/>
                <w:szCs w:val="16"/>
              </w:rPr>
              <w:t>2.105</w:t>
            </w:r>
          </w:p>
        </w:tc>
        <w:tc>
          <w:tcPr>
            <w:tcW w:w="222" w:type="dxa"/>
            <w:vAlign w:val="center"/>
            <w:hideMark/>
          </w:tcPr>
          <w:p w14:paraId="4ADD6C1F" w14:textId="77777777" w:rsidR="0078769B" w:rsidRDefault="0078769B">
            <w:pPr>
              <w:rPr>
                <w:sz w:val="20"/>
                <w:szCs w:val="20"/>
              </w:rPr>
            </w:pPr>
          </w:p>
        </w:tc>
      </w:tr>
      <w:tr w:rsidR="0078769B" w14:paraId="7F33A64C"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5F207780" w14:textId="77777777" w:rsidR="0078769B" w:rsidRDefault="0078769B">
            <w:pPr>
              <w:jc w:val="right"/>
              <w:rPr>
                <w:rFonts w:ascii="Tahoma" w:hAnsi="Tahoma" w:cs="Tahoma"/>
                <w:sz w:val="16"/>
                <w:szCs w:val="16"/>
              </w:rPr>
            </w:pPr>
            <w:r>
              <w:rPr>
                <w:rFonts w:ascii="Tahoma" w:hAnsi="Tahoma" w:cs="Tahoma"/>
                <w:sz w:val="16"/>
                <w:szCs w:val="16"/>
              </w:rPr>
              <w:lastRenderedPageBreak/>
              <w:t>29</w:t>
            </w:r>
          </w:p>
        </w:tc>
        <w:tc>
          <w:tcPr>
            <w:tcW w:w="6100" w:type="dxa"/>
            <w:tcBorders>
              <w:top w:val="nil"/>
              <w:left w:val="nil"/>
              <w:bottom w:val="single" w:sz="4" w:space="0" w:color="auto"/>
              <w:right w:val="single" w:sz="4" w:space="0" w:color="auto"/>
            </w:tcBorders>
            <w:vAlign w:val="center"/>
            <w:hideMark/>
          </w:tcPr>
          <w:p w14:paraId="7B9563EE" w14:textId="77777777" w:rsidR="0078769B" w:rsidRDefault="0078769B">
            <w:pPr>
              <w:rPr>
                <w:rFonts w:ascii="Tahoma" w:hAnsi="Tahoma" w:cs="Tahoma"/>
                <w:sz w:val="16"/>
                <w:szCs w:val="16"/>
              </w:rPr>
            </w:pPr>
            <w:proofErr w:type="spellStart"/>
            <w:r>
              <w:rPr>
                <w:rFonts w:ascii="Tahoma" w:hAnsi="Tahoma" w:cs="Tahoma"/>
                <w:sz w:val="16"/>
                <w:szCs w:val="16"/>
              </w:rPr>
              <w:t>Բնահողի</w:t>
            </w:r>
            <w:proofErr w:type="spellEnd"/>
            <w:r>
              <w:rPr>
                <w:rFonts w:ascii="Tahoma" w:hAnsi="Tahoma" w:cs="Tahoma"/>
                <w:sz w:val="16"/>
                <w:szCs w:val="16"/>
              </w:rPr>
              <w:t xml:space="preserve">  </w:t>
            </w:r>
            <w:proofErr w:type="spellStart"/>
            <w:r>
              <w:rPr>
                <w:rFonts w:ascii="Tahoma" w:hAnsi="Tahoma" w:cs="Tahoma"/>
                <w:sz w:val="16"/>
                <w:szCs w:val="16"/>
              </w:rPr>
              <w:t>բարձում</w:t>
            </w:r>
            <w:proofErr w:type="spellEnd"/>
            <w:r>
              <w:rPr>
                <w:rFonts w:ascii="Tahoma" w:hAnsi="Tahoma" w:cs="Tahoma"/>
                <w:sz w:val="16"/>
                <w:szCs w:val="16"/>
              </w:rPr>
              <w:t xml:space="preserve"> </w:t>
            </w:r>
            <w:proofErr w:type="spellStart"/>
            <w:r>
              <w:rPr>
                <w:rFonts w:ascii="Tahoma" w:hAnsi="Tahoma" w:cs="Tahoma"/>
                <w:sz w:val="16"/>
                <w:szCs w:val="16"/>
              </w:rPr>
              <w:t>ձեռքով</w:t>
            </w:r>
            <w:proofErr w:type="spellEnd"/>
            <w:r>
              <w:rPr>
                <w:rFonts w:ascii="Tahoma" w:hAnsi="Tahoma" w:cs="Tahoma"/>
                <w:sz w:val="16"/>
                <w:szCs w:val="16"/>
              </w:rPr>
              <w:t xml:space="preserve"> ա/</w:t>
            </w:r>
            <w:proofErr w:type="spellStart"/>
            <w:r>
              <w:rPr>
                <w:rFonts w:ascii="Tahoma" w:hAnsi="Tahoma" w:cs="Tahoma"/>
                <w:sz w:val="16"/>
                <w:szCs w:val="16"/>
              </w:rPr>
              <w:t>ինքնաթափերի</w:t>
            </w:r>
            <w:proofErr w:type="spellEnd"/>
            <w:r>
              <w:rPr>
                <w:rFonts w:ascii="Tahoma" w:hAnsi="Tahoma" w:cs="Tahoma"/>
                <w:sz w:val="16"/>
                <w:szCs w:val="16"/>
              </w:rPr>
              <w:t xml:space="preserve"> </w:t>
            </w:r>
            <w:proofErr w:type="spellStart"/>
            <w:r>
              <w:rPr>
                <w:rFonts w:ascii="Tahoma" w:hAnsi="Tahoma" w:cs="Tahoma"/>
                <w:sz w:val="16"/>
                <w:szCs w:val="16"/>
              </w:rPr>
              <w:t>վրա</w:t>
            </w:r>
            <w:proofErr w:type="spellEnd"/>
          </w:p>
        </w:tc>
        <w:tc>
          <w:tcPr>
            <w:tcW w:w="574" w:type="dxa"/>
            <w:tcBorders>
              <w:top w:val="nil"/>
              <w:left w:val="nil"/>
              <w:bottom w:val="single" w:sz="4" w:space="0" w:color="auto"/>
              <w:right w:val="single" w:sz="4" w:space="0" w:color="auto"/>
            </w:tcBorders>
            <w:noWrap/>
            <w:vAlign w:val="center"/>
            <w:hideMark/>
          </w:tcPr>
          <w:p w14:paraId="2D279A06" w14:textId="77777777" w:rsidR="0078769B" w:rsidRDefault="0078769B">
            <w:pPr>
              <w:rPr>
                <w:rFonts w:ascii="Tahoma" w:hAnsi="Tahoma" w:cs="Tahoma"/>
                <w:sz w:val="16"/>
                <w:szCs w:val="16"/>
              </w:rPr>
            </w:pPr>
            <w:r>
              <w:rPr>
                <w:rFonts w:ascii="Tahoma" w:hAnsi="Tahoma" w:cs="Tahoma"/>
                <w:sz w:val="16"/>
                <w:szCs w:val="16"/>
              </w:rPr>
              <w:t>տ</w:t>
            </w:r>
          </w:p>
        </w:tc>
        <w:tc>
          <w:tcPr>
            <w:tcW w:w="876" w:type="dxa"/>
            <w:tcBorders>
              <w:top w:val="nil"/>
              <w:left w:val="nil"/>
              <w:bottom w:val="single" w:sz="4" w:space="0" w:color="auto"/>
              <w:right w:val="single" w:sz="4" w:space="0" w:color="auto"/>
            </w:tcBorders>
            <w:noWrap/>
            <w:vAlign w:val="center"/>
            <w:hideMark/>
          </w:tcPr>
          <w:p w14:paraId="634C95B2" w14:textId="77777777" w:rsidR="0078769B" w:rsidRDefault="0078769B">
            <w:pPr>
              <w:jc w:val="right"/>
              <w:rPr>
                <w:rFonts w:ascii="Tahoma" w:hAnsi="Tahoma" w:cs="Tahoma"/>
                <w:sz w:val="16"/>
                <w:szCs w:val="16"/>
              </w:rPr>
            </w:pPr>
            <w:r>
              <w:rPr>
                <w:rFonts w:ascii="Tahoma" w:hAnsi="Tahoma" w:cs="Tahoma"/>
                <w:sz w:val="16"/>
                <w:szCs w:val="16"/>
              </w:rPr>
              <w:t>0.5460</w:t>
            </w:r>
          </w:p>
        </w:tc>
        <w:tc>
          <w:tcPr>
            <w:tcW w:w="1110" w:type="dxa"/>
            <w:tcBorders>
              <w:top w:val="nil"/>
              <w:left w:val="nil"/>
              <w:bottom w:val="single" w:sz="4" w:space="0" w:color="auto"/>
              <w:right w:val="single" w:sz="4" w:space="0" w:color="auto"/>
            </w:tcBorders>
            <w:noWrap/>
            <w:vAlign w:val="center"/>
            <w:hideMark/>
          </w:tcPr>
          <w:p w14:paraId="0C17AC60" w14:textId="77777777" w:rsidR="0078769B" w:rsidRDefault="0078769B">
            <w:pPr>
              <w:jc w:val="right"/>
              <w:rPr>
                <w:rFonts w:ascii="Tahoma" w:hAnsi="Tahoma" w:cs="Tahoma"/>
                <w:sz w:val="16"/>
                <w:szCs w:val="16"/>
              </w:rPr>
            </w:pPr>
            <w:r>
              <w:rPr>
                <w:rFonts w:ascii="Tahoma" w:hAnsi="Tahoma" w:cs="Tahoma"/>
                <w:sz w:val="16"/>
                <w:szCs w:val="16"/>
              </w:rPr>
              <w:t>0.581</w:t>
            </w:r>
          </w:p>
        </w:tc>
        <w:tc>
          <w:tcPr>
            <w:tcW w:w="1304" w:type="dxa"/>
            <w:tcBorders>
              <w:top w:val="single" w:sz="4" w:space="0" w:color="auto"/>
              <w:left w:val="nil"/>
              <w:bottom w:val="nil"/>
              <w:right w:val="single" w:sz="4" w:space="0" w:color="auto"/>
            </w:tcBorders>
            <w:noWrap/>
            <w:vAlign w:val="center"/>
            <w:hideMark/>
          </w:tcPr>
          <w:p w14:paraId="033CA922" w14:textId="77777777" w:rsidR="0078769B" w:rsidRDefault="0078769B">
            <w:pPr>
              <w:jc w:val="right"/>
              <w:rPr>
                <w:rFonts w:ascii="Tahoma" w:hAnsi="Tahoma" w:cs="Tahoma"/>
                <w:sz w:val="16"/>
                <w:szCs w:val="16"/>
              </w:rPr>
            </w:pPr>
            <w:r>
              <w:rPr>
                <w:rFonts w:ascii="Tahoma" w:hAnsi="Tahoma" w:cs="Tahoma"/>
                <w:sz w:val="16"/>
                <w:szCs w:val="16"/>
              </w:rPr>
              <w:t>0.317</w:t>
            </w:r>
          </w:p>
        </w:tc>
        <w:tc>
          <w:tcPr>
            <w:tcW w:w="222" w:type="dxa"/>
            <w:vAlign w:val="center"/>
            <w:hideMark/>
          </w:tcPr>
          <w:p w14:paraId="4931310D" w14:textId="77777777" w:rsidR="0078769B" w:rsidRDefault="0078769B">
            <w:pPr>
              <w:rPr>
                <w:sz w:val="20"/>
                <w:szCs w:val="20"/>
              </w:rPr>
            </w:pPr>
          </w:p>
        </w:tc>
      </w:tr>
      <w:tr w:rsidR="0078769B" w14:paraId="22485F18"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7B7FBC00" w14:textId="77777777" w:rsidR="0078769B" w:rsidRDefault="0078769B">
            <w:pPr>
              <w:jc w:val="right"/>
              <w:rPr>
                <w:rFonts w:ascii="Tahoma" w:hAnsi="Tahoma" w:cs="Tahoma"/>
                <w:sz w:val="16"/>
                <w:szCs w:val="16"/>
              </w:rPr>
            </w:pPr>
            <w:r>
              <w:rPr>
                <w:rFonts w:ascii="Tahoma" w:hAnsi="Tahoma" w:cs="Tahoma"/>
                <w:sz w:val="16"/>
                <w:szCs w:val="16"/>
              </w:rPr>
              <w:t>30</w:t>
            </w:r>
          </w:p>
        </w:tc>
        <w:tc>
          <w:tcPr>
            <w:tcW w:w="6100" w:type="dxa"/>
            <w:tcBorders>
              <w:top w:val="nil"/>
              <w:left w:val="nil"/>
              <w:bottom w:val="single" w:sz="4" w:space="0" w:color="auto"/>
              <w:right w:val="single" w:sz="4" w:space="0" w:color="auto"/>
            </w:tcBorders>
            <w:vAlign w:val="center"/>
            <w:hideMark/>
          </w:tcPr>
          <w:p w14:paraId="6E5C38B8" w14:textId="77777777" w:rsidR="0078769B" w:rsidRDefault="0078769B">
            <w:pPr>
              <w:rPr>
                <w:rFonts w:ascii="Tahoma" w:hAnsi="Tahoma" w:cs="Tahoma"/>
                <w:sz w:val="16"/>
                <w:szCs w:val="16"/>
              </w:rPr>
            </w:pPr>
            <w:proofErr w:type="spellStart"/>
            <w:r>
              <w:rPr>
                <w:rFonts w:ascii="Tahoma" w:hAnsi="Tahoma" w:cs="Tahoma"/>
                <w:sz w:val="16"/>
                <w:szCs w:val="16"/>
              </w:rPr>
              <w:t>Գրունտի</w:t>
            </w:r>
            <w:proofErr w:type="spellEnd"/>
            <w:r>
              <w:rPr>
                <w:rFonts w:ascii="Tahoma" w:hAnsi="Tahoma" w:cs="Tahoma"/>
                <w:sz w:val="16"/>
                <w:szCs w:val="16"/>
              </w:rPr>
              <w:t xml:space="preserve"> </w:t>
            </w:r>
            <w:proofErr w:type="spellStart"/>
            <w:r>
              <w:rPr>
                <w:rFonts w:ascii="Tahoma" w:hAnsi="Tahoma" w:cs="Tahoma"/>
                <w:sz w:val="16"/>
                <w:szCs w:val="16"/>
              </w:rPr>
              <w:t>տեղափոխում</w:t>
            </w:r>
            <w:proofErr w:type="spellEnd"/>
            <w:r>
              <w:rPr>
                <w:rFonts w:ascii="Tahoma" w:hAnsi="Tahoma" w:cs="Tahoma"/>
                <w:sz w:val="16"/>
                <w:szCs w:val="16"/>
              </w:rPr>
              <w:t xml:space="preserve"> </w:t>
            </w:r>
            <w:proofErr w:type="spellStart"/>
            <w:r>
              <w:rPr>
                <w:rFonts w:ascii="Tahoma" w:hAnsi="Tahoma" w:cs="Tahoma"/>
                <w:sz w:val="16"/>
                <w:szCs w:val="16"/>
              </w:rPr>
              <w:t>աղբավայր</w:t>
            </w:r>
            <w:proofErr w:type="spellEnd"/>
            <w:r>
              <w:rPr>
                <w:rFonts w:ascii="Tahoma" w:hAnsi="Tahoma" w:cs="Tahoma"/>
                <w:sz w:val="16"/>
                <w:szCs w:val="16"/>
              </w:rPr>
              <w:br/>
              <w:t xml:space="preserve">13 </w:t>
            </w:r>
            <w:proofErr w:type="spellStart"/>
            <w:r>
              <w:rPr>
                <w:rFonts w:ascii="Tahoma" w:hAnsi="Tahoma" w:cs="Tahoma"/>
                <w:sz w:val="16"/>
                <w:szCs w:val="16"/>
              </w:rPr>
              <w:t>կմ</w:t>
            </w:r>
            <w:proofErr w:type="spellEnd"/>
            <w:r>
              <w:rPr>
                <w:rFonts w:ascii="Tahoma" w:hAnsi="Tahoma" w:cs="Tahoma"/>
                <w:sz w:val="16"/>
                <w:szCs w:val="16"/>
              </w:rPr>
              <w:t xml:space="preserve"> </w:t>
            </w:r>
            <w:proofErr w:type="spellStart"/>
            <w:r>
              <w:rPr>
                <w:rFonts w:ascii="Tahoma" w:hAnsi="Tahoma" w:cs="Tahoma"/>
                <w:sz w:val="16"/>
                <w:szCs w:val="16"/>
              </w:rPr>
              <w:t>հեռ</w:t>
            </w:r>
            <w:proofErr w:type="spellEnd"/>
            <w:r>
              <w:rPr>
                <w:rFonts w:ascii="Tahoma" w:hAnsi="Tahoma" w:cs="Tahoma"/>
                <w:sz w:val="16"/>
                <w:szCs w:val="16"/>
              </w:rPr>
              <w:t xml:space="preserve">․ </w:t>
            </w:r>
            <w:proofErr w:type="spellStart"/>
            <w:r>
              <w:rPr>
                <w:rFonts w:ascii="Tahoma" w:hAnsi="Tahoma" w:cs="Tahoma"/>
                <w:sz w:val="16"/>
                <w:szCs w:val="16"/>
              </w:rPr>
              <w:t>վրա</w:t>
            </w:r>
            <w:proofErr w:type="spellEnd"/>
          </w:p>
        </w:tc>
        <w:tc>
          <w:tcPr>
            <w:tcW w:w="574" w:type="dxa"/>
            <w:tcBorders>
              <w:top w:val="nil"/>
              <w:left w:val="nil"/>
              <w:bottom w:val="single" w:sz="4" w:space="0" w:color="auto"/>
              <w:right w:val="single" w:sz="4" w:space="0" w:color="auto"/>
            </w:tcBorders>
            <w:noWrap/>
            <w:vAlign w:val="center"/>
            <w:hideMark/>
          </w:tcPr>
          <w:p w14:paraId="62F8DA43" w14:textId="77777777" w:rsidR="0078769B" w:rsidRDefault="0078769B">
            <w:pPr>
              <w:rPr>
                <w:rFonts w:ascii="Tahoma" w:hAnsi="Tahoma" w:cs="Tahoma"/>
                <w:sz w:val="16"/>
                <w:szCs w:val="16"/>
              </w:rPr>
            </w:pPr>
            <w:r>
              <w:rPr>
                <w:rFonts w:ascii="Tahoma" w:hAnsi="Tahoma" w:cs="Tahoma"/>
                <w:sz w:val="16"/>
                <w:szCs w:val="16"/>
              </w:rPr>
              <w:t>տ</w:t>
            </w:r>
          </w:p>
        </w:tc>
        <w:tc>
          <w:tcPr>
            <w:tcW w:w="876" w:type="dxa"/>
            <w:tcBorders>
              <w:top w:val="nil"/>
              <w:left w:val="nil"/>
              <w:bottom w:val="single" w:sz="4" w:space="0" w:color="auto"/>
              <w:right w:val="single" w:sz="4" w:space="0" w:color="auto"/>
            </w:tcBorders>
            <w:noWrap/>
            <w:vAlign w:val="center"/>
            <w:hideMark/>
          </w:tcPr>
          <w:p w14:paraId="7FDA1A12" w14:textId="77777777" w:rsidR="0078769B" w:rsidRDefault="0078769B">
            <w:pPr>
              <w:jc w:val="right"/>
              <w:rPr>
                <w:rFonts w:ascii="Tahoma" w:hAnsi="Tahoma" w:cs="Tahoma"/>
                <w:sz w:val="16"/>
                <w:szCs w:val="16"/>
              </w:rPr>
            </w:pPr>
            <w:r>
              <w:rPr>
                <w:rFonts w:ascii="Tahoma" w:hAnsi="Tahoma" w:cs="Tahoma"/>
                <w:sz w:val="16"/>
                <w:szCs w:val="16"/>
              </w:rPr>
              <w:t>0.5460</w:t>
            </w:r>
          </w:p>
        </w:tc>
        <w:tc>
          <w:tcPr>
            <w:tcW w:w="1110" w:type="dxa"/>
            <w:tcBorders>
              <w:top w:val="nil"/>
              <w:left w:val="nil"/>
              <w:bottom w:val="single" w:sz="4" w:space="0" w:color="auto"/>
              <w:right w:val="single" w:sz="4" w:space="0" w:color="auto"/>
            </w:tcBorders>
            <w:noWrap/>
            <w:vAlign w:val="center"/>
            <w:hideMark/>
          </w:tcPr>
          <w:p w14:paraId="6D272DA8" w14:textId="77777777" w:rsidR="0078769B" w:rsidRDefault="0078769B">
            <w:pPr>
              <w:jc w:val="right"/>
              <w:rPr>
                <w:rFonts w:ascii="Tahoma" w:hAnsi="Tahoma" w:cs="Tahoma"/>
                <w:sz w:val="16"/>
                <w:szCs w:val="16"/>
              </w:rPr>
            </w:pPr>
            <w:r>
              <w:rPr>
                <w:rFonts w:ascii="Tahoma" w:hAnsi="Tahoma" w:cs="Tahoma"/>
                <w:sz w:val="16"/>
                <w:szCs w:val="16"/>
              </w:rPr>
              <w:t>4.400</w:t>
            </w:r>
          </w:p>
        </w:tc>
        <w:tc>
          <w:tcPr>
            <w:tcW w:w="1304" w:type="dxa"/>
            <w:tcBorders>
              <w:top w:val="single" w:sz="4" w:space="0" w:color="auto"/>
              <w:left w:val="nil"/>
              <w:bottom w:val="nil"/>
              <w:right w:val="single" w:sz="4" w:space="0" w:color="auto"/>
            </w:tcBorders>
            <w:noWrap/>
            <w:vAlign w:val="center"/>
            <w:hideMark/>
          </w:tcPr>
          <w:p w14:paraId="130F6F75" w14:textId="77777777" w:rsidR="0078769B" w:rsidRDefault="0078769B">
            <w:pPr>
              <w:jc w:val="right"/>
              <w:rPr>
                <w:rFonts w:ascii="Tahoma" w:hAnsi="Tahoma" w:cs="Tahoma"/>
                <w:sz w:val="16"/>
                <w:szCs w:val="16"/>
              </w:rPr>
            </w:pPr>
            <w:r>
              <w:rPr>
                <w:rFonts w:ascii="Tahoma" w:hAnsi="Tahoma" w:cs="Tahoma"/>
                <w:sz w:val="16"/>
                <w:szCs w:val="16"/>
              </w:rPr>
              <w:t>2.402</w:t>
            </w:r>
          </w:p>
        </w:tc>
        <w:tc>
          <w:tcPr>
            <w:tcW w:w="222" w:type="dxa"/>
            <w:vAlign w:val="center"/>
            <w:hideMark/>
          </w:tcPr>
          <w:p w14:paraId="5233A4DC" w14:textId="77777777" w:rsidR="0078769B" w:rsidRDefault="0078769B">
            <w:pPr>
              <w:rPr>
                <w:sz w:val="20"/>
                <w:szCs w:val="20"/>
              </w:rPr>
            </w:pPr>
          </w:p>
        </w:tc>
      </w:tr>
      <w:tr w:rsidR="0078769B" w14:paraId="1F870876"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4D74E705" w14:textId="77777777" w:rsidR="0078769B" w:rsidRDefault="0078769B">
            <w:pPr>
              <w:jc w:val="right"/>
              <w:rPr>
                <w:rFonts w:ascii="Tahoma" w:hAnsi="Tahoma" w:cs="Tahoma"/>
                <w:sz w:val="16"/>
                <w:szCs w:val="16"/>
              </w:rPr>
            </w:pPr>
            <w:r>
              <w:rPr>
                <w:rFonts w:ascii="Tahoma" w:hAnsi="Tahoma" w:cs="Tahoma"/>
                <w:sz w:val="16"/>
                <w:szCs w:val="16"/>
              </w:rPr>
              <w:t>31</w:t>
            </w:r>
          </w:p>
        </w:tc>
        <w:tc>
          <w:tcPr>
            <w:tcW w:w="6100" w:type="dxa"/>
            <w:tcBorders>
              <w:top w:val="nil"/>
              <w:left w:val="nil"/>
              <w:bottom w:val="single" w:sz="4" w:space="0" w:color="auto"/>
              <w:right w:val="single" w:sz="4" w:space="0" w:color="auto"/>
            </w:tcBorders>
            <w:vAlign w:val="center"/>
            <w:hideMark/>
          </w:tcPr>
          <w:p w14:paraId="18CF99B7" w14:textId="77777777" w:rsidR="0078769B" w:rsidRDefault="0078769B">
            <w:pPr>
              <w:rPr>
                <w:rFonts w:ascii="Tahoma" w:hAnsi="Tahoma" w:cs="Tahoma"/>
                <w:sz w:val="16"/>
                <w:szCs w:val="16"/>
              </w:rPr>
            </w:pPr>
            <w:proofErr w:type="spellStart"/>
            <w:r>
              <w:rPr>
                <w:rFonts w:ascii="Tahoma" w:hAnsi="Tahoma" w:cs="Tahoma"/>
                <w:sz w:val="16"/>
                <w:szCs w:val="16"/>
              </w:rPr>
              <w:t>Անձրևահորերի</w:t>
            </w:r>
            <w:proofErr w:type="spellEnd"/>
            <w:r>
              <w:rPr>
                <w:rFonts w:ascii="Tahoma" w:hAnsi="Tahoma" w:cs="Tahoma"/>
                <w:sz w:val="16"/>
                <w:szCs w:val="16"/>
              </w:rPr>
              <w:t xml:space="preserve"> </w:t>
            </w:r>
            <w:proofErr w:type="spellStart"/>
            <w:r>
              <w:rPr>
                <w:rFonts w:ascii="Tahoma" w:hAnsi="Tahoma" w:cs="Tahoma"/>
                <w:sz w:val="16"/>
                <w:szCs w:val="16"/>
              </w:rPr>
              <w:t>թուջե</w:t>
            </w:r>
            <w:proofErr w:type="spellEnd"/>
            <w:r>
              <w:rPr>
                <w:rFonts w:ascii="Tahoma" w:hAnsi="Tahoma" w:cs="Tahoma"/>
                <w:sz w:val="16"/>
                <w:szCs w:val="16"/>
              </w:rPr>
              <w:t xml:space="preserve"> </w:t>
            </w:r>
            <w:proofErr w:type="spellStart"/>
            <w:r>
              <w:rPr>
                <w:rFonts w:ascii="Tahoma" w:hAnsi="Tahoma" w:cs="Tahoma"/>
                <w:sz w:val="16"/>
                <w:szCs w:val="16"/>
              </w:rPr>
              <w:t>ցանցերի</w:t>
            </w:r>
            <w:proofErr w:type="spellEnd"/>
            <w:r>
              <w:rPr>
                <w:rFonts w:ascii="Tahoma" w:hAnsi="Tahoma" w:cs="Tahoma"/>
                <w:sz w:val="16"/>
                <w:szCs w:val="16"/>
              </w:rPr>
              <w:t xml:space="preserve"> </w:t>
            </w:r>
            <w:proofErr w:type="spellStart"/>
            <w:r>
              <w:rPr>
                <w:rFonts w:ascii="Tahoma" w:hAnsi="Tahoma" w:cs="Tahoma"/>
                <w:sz w:val="16"/>
                <w:szCs w:val="16"/>
              </w:rPr>
              <w:t>նոր</w:t>
            </w:r>
            <w:proofErr w:type="spellEnd"/>
            <w:r>
              <w:rPr>
                <w:rFonts w:ascii="Tahoma" w:hAnsi="Tahoma" w:cs="Tahoma"/>
                <w:sz w:val="16"/>
                <w:szCs w:val="16"/>
              </w:rPr>
              <w:t xml:space="preserve"> </w:t>
            </w:r>
            <w:proofErr w:type="spellStart"/>
            <w:r>
              <w:rPr>
                <w:rFonts w:ascii="Tahoma" w:hAnsi="Tahoma" w:cs="Tahoma"/>
                <w:sz w:val="16"/>
                <w:szCs w:val="16"/>
              </w:rPr>
              <w:t>շրջանակների</w:t>
            </w:r>
            <w:proofErr w:type="spellEnd"/>
            <w:r>
              <w:rPr>
                <w:rFonts w:ascii="Tahoma" w:hAnsi="Tahoma" w:cs="Tahoma"/>
                <w:sz w:val="16"/>
                <w:szCs w:val="16"/>
              </w:rPr>
              <w:t xml:space="preserve"> </w:t>
            </w:r>
            <w:proofErr w:type="spellStart"/>
            <w:r>
              <w:rPr>
                <w:rFonts w:ascii="Tahoma" w:hAnsi="Tahoma" w:cs="Tahoma"/>
                <w:sz w:val="16"/>
                <w:szCs w:val="16"/>
              </w:rPr>
              <w:t>տեղադրում</w:t>
            </w:r>
            <w:proofErr w:type="spellEnd"/>
          </w:p>
        </w:tc>
        <w:tc>
          <w:tcPr>
            <w:tcW w:w="574" w:type="dxa"/>
            <w:tcBorders>
              <w:top w:val="nil"/>
              <w:left w:val="nil"/>
              <w:bottom w:val="single" w:sz="4" w:space="0" w:color="auto"/>
              <w:right w:val="single" w:sz="4" w:space="0" w:color="auto"/>
            </w:tcBorders>
            <w:noWrap/>
            <w:vAlign w:val="center"/>
            <w:hideMark/>
          </w:tcPr>
          <w:p w14:paraId="6F48AE5C" w14:textId="77777777" w:rsidR="0078769B" w:rsidRDefault="0078769B">
            <w:pPr>
              <w:rPr>
                <w:rFonts w:ascii="Tahoma" w:hAnsi="Tahoma" w:cs="Tahoma"/>
                <w:sz w:val="16"/>
                <w:szCs w:val="16"/>
              </w:rPr>
            </w:pPr>
            <w:r>
              <w:rPr>
                <w:rFonts w:ascii="Tahoma" w:hAnsi="Tahoma" w:cs="Tahoma"/>
                <w:sz w:val="16"/>
                <w:szCs w:val="16"/>
              </w:rPr>
              <w:t>տ</w:t>
            </w:r>
          </w:p>
        </w:tc>
        <w:tc>
          <w:tcPr>
            <w:tcW w:w="876" w:type="dxa"/>
            <w:tcBorders>
              <w:top w:val="nil"/>
              <w:left w:val="nil"/>
              <w:bottom w:val="single" w:sz="4" w:space="0" w:color="auto"/>
              <w:right w:val="single" w:sz="4" w:space="0" w:color="auto"/>
            </w:tcBorders>
            <w:noWrap/>
            <w:vAlign w:val="center"/>
            <w:hideMark/>
          </w:tcPr>
          <w:p w14:paraId="5255F80E" w14:textId="77777777" w:rsidR="0078769B" w:rsidRDefault="0078769B">
            <w:pPr>
              <w:jc w:val="right"/>
              <w:rPr>
                <w:rFonts w:ascii="Tahoma" w:hAnsi="Tahoma" w:cs="Tahoma"/>
                <w:sz w:val="16"/>
                <w:szCs w:val="16"/>
              </w:rPr>
            </w:pPr>
            <w:r>
              <w:rPr>
                <w:rFonts w:ascii="Tahoma" w:hAnsi="Tahoma" w:cs="Tahoma"/>
                <w:sz w:val="16"/>
                <w:szCs w:val="16"/>
              </w:rPr>
              <w:t>0.10</w:t>
            </w:r>
          </w:p>
        </w:tc>
        <w:tc>
          <w:tcPr>
            <w:tcW w:w="1110" w:type="dxa"/>
            <w:tcBorders>
              <w:top w:val="nil"/>
              <w:left w:val="nil"/>
              <w:bottom w:val="single" w:sz="4" w:space="0" w:color="auto"/>
              <w:right w:val="single" w:sz="4" w:space="0" w:color="auto"/>
            </w:tcBorders>
            <w:noWrap/>
            <w:vAlign w:val="center"/>
            <w:hideMark/>
          </w:tcPr>
          <w:p w14:paraId="471A1C02" w14:textId="77777777" w:rsidR="0078769B" w:rsidRDefault="0078769B">
            <w:pPr>
              <w:jc w:val="right"/>
              <w:rPr>
                <w:rFonts w:ascii="Tahoma" w:hAnsi="Tahoma" w:cs="Tahoma"/>
                <w:sz w:val="16"/>
                <w:szCs w:val="16"/>
              </w:rPr>
            </w:pPr>
            <w:r>
              <w:rPr>
                <w:rFonts w:ascii="Tahoma" w:hAnsi="Tahoma" w:cs="Tahoma"/>
                <w:sz w:val="16"/>
                <w:szCs w:val="16"/>
              </w:rPr>
              <w:t>33.841</w:t>
            </w:r>
          </w:p>
        </w:tc>
        <w:tc>
          <w:tcPr>
            <w:tcW w:w="1304" w:type="dxa"/>
            <w:tcBorders>
              <w:top w:val="single" w:sz="4" w:space="0" w:color="auto"/>
              <w:left w:val="nil"/>
              <w:bottom w:val="nil"/>
              <w:right w:val="single" w:sz="4" w:space="0" w:color="auto"/>
            </w:tcBorders>
            <w:noWrap/>
            <w:vAlign w:val="center"/>
            <w:hideMark/>
          </w:tcPr>
          <w:p w14:paraId="4FB15A48" w14:textId="77777777" w:rsidR="0078769B" w:rsidRDefault="0078769B">
            <w:pPr>
              <w:jc w:val="right"/>
              <w:rPr>
                <w:rFonts w:ascii="Tahoma" w:hAnsi="Tahoma" w:cs="Tahoma"/>
                <w:sz w:val="16"/>
                <w:szCs w:val="16"/>
              </w:rPr>
            </w:pPr>
            <w:r>
              <w:rPr>
                <w:rFonts w:ascii="Tahoma" w:hAnsi="Tahoma" w:cs="Tahoma"/>
                <w:sz w:val="16"/>
                <w:szCs w:val="16"/>
              </w:rPr>
              <w:t>3.384</w:t>
            </w:r>
          </w:p>
        </w:tc>
        <w:tc>
          <w:tcPr>
            <w:tcW w:w="222" w:type="dxa"/>
            <w:vAlign w:val="center"/>
            <w:hideMark/>
          </w:tcPr>
          <w:p w14:paraId="61E16906" w14:textId="77777777" w:rsidR="0078769B" w:rsidRDefault="0078769B">
            <w:pPr>
              <w:rPr>
                <w:sz w:val="20"/>
                <w:szCs w:val="20"/>
              </w:rPr>
            </w:pPr>
          </w:p>
        </w:tc>
      </w:tr>
      <w:tr w:rsidR="0078769B" w14:paraId="3EC504D5" w14:textId="77777777" w:rsidTr="0078769B">
        <w:trPr>
          <w:trHeight w:val="405"/>
        </w:trPr>
        <w:tc>
          <w:tcPr>
            <w:tcW w:w="430" w:type="dxa"/>
            <w:tcBorders>
              <w:top w:val="nil"/>
              <w:left w:val="single" w:sz="4" w:space="0" w:color="auto"/>
              <w:bottom w:val="single" w:sz="4" w:space="0" w:color="auto"/>
              <w:right w:val="single" w:sz="4" w:space="0" w:color="auto"/>
            </w:tcBorders>
            <w:noWrap/>
            <w:vAlign w:val="center"/>
            <w:hideMark/>
          </w:tcPr>
          <w:p w14:paraId="1A5C6552" w14:textId="77777777" w:rsidR="0078769B" w:rsidRDefault="0078769B">
            <w:pPr>
              <w:jc w:val="right"/>
              <w:rPr>
                <w:rFonts w:ascii="Tahoma" w:hAnsi="Tahoma" w:cs="Tahoma"/>
                <w:sz w:val="16"/>
                <w:szCs w:val="16"/>
              </w:rPr>
            </w:pPr>
            <w:r>
              <w:rPr>
                <w:rFonts w:ascii="Tahoma" w:hAnsi="Tahoma" w:cs="Tahoma"/>
                <w:sz w:val="16"/>
                <w:szCs w:val="16"/>
              </w:rPr>
              <w:t>32</w:t>
            </w:r>
          </w:p>
        </w:tc>
        <w:tc>
          <w:tcPr>
            <w:tcW w:w="6100" w:type="dxa"/>
            <w:tcBorders>
              <w:top w:val="nil"/>
              <w:left w:val="nil"/>
              <w:bottom w:val="single" w:sz="4" w:space="0" w:color="auto"/>
              <w:right w:val="single" w:sz="4" w:space="0" w:color="auto"/>
            </w:tcBorders>
            <w:vAlign w:val="center"/>
            <w:hideMark/>
          </w:tcPr>
          <w:p w14:paraId="65A7B515" w14:textId="77777777" w:rsidR="0078769B" w:rsidRDefault="0078769B">
            <w:pPr>
              <w:rPr>
                <w:rFonts w:ascii="Tahoma" w:hAnsi="Tahoma" w:cs="Tahoma"/>
                <w:sz w:val="16"/>
                <w:szCs w:val="16"/>
              </w:rPr>
            </w:pPr>
            <w:proofErr w:type="spellStart"/>
            <w:r>
              <w:rPr>
                <w:rFonts w:ascii="Tahoma" w:hAnsi="Tahoma" w:cs="Tahoma"/>
                <w:sz w:val="16"/>
                <w:szCs w:val="16"/>
              </w:rPr>
              <w:t>Թուջե</w:t>
            </w:r>
            <w:proofErr w:type="spellEnd"/>
            <w:r>
              <w:rPr>
                <w:rFonts w:ascii="Tahoma" w:hAnsi="Tahoma" w:cs="Tahoma"/>
                <w:sz w:val="16"/>
                <w:szCs w:val="16"/>
              </w:rPr>
              <w:t xml:space="preserve"> </w:t>
            </w:r>
            <w:proofErr w:type="spellStart"/>
            <w:r>
              <w:rPr>
                <w:rFonts w:ascii="Tahoma" w:hAnsi="Tahoma" w:cs="Tahoma"/>
                <w:sz w:val="16"/>
                <w:szCs w:val="16"/>
              </w:rPr>
              <w:t>ցանց</w:t>
            </w:r>
            <w:proofErr w:type="spellEnd"/>
            <w:r>
              <w:rPr>
                <w:rFonts w:ascii="Tahoma" w:hAnsi="Tahoma" w:cs="Tahoma"/>
                <w:sz w:val="16"/>
                <w:szCs w:val="16"/>
              </w:rPr>
              <w:t xml:space="preserve"> 80x80սմ</w:t>
            </w:r>
          </w:p>
        </w:tc>
        <w:tc>
          <w:tcPr>
            <w:tcW w:w="574" w:type="dxa"/>
            <w:tcBorders>
              <w:top w:val="nil"/>
              <w:left w:val="nil"/>
              <w:bottom w:val="single" w:sz="4" w:space="0" w:color="auto"/>
              <w:right w:val="single" w:sz="4" w:space="0" w:color="auto"/>
            </w:tcBorders>
            <w:noWrap/>
            <w:vAlign w:val="center"/>
            <w:hideMark/>
          </w:tcPr>
          <w:p w14:paraId="6DDACC9B" w14:textId="77777777" w:rsidR="0078769B" w:rsidRDefault="0078769B">
            <w:pPr>
              <w:rPr>
                <w:rFonts w:ascii="Tahoma" w:hAnsi="Tahoma" w:cs="Tahoma"/>
                <w:sz w:val="16"/>
                <w:szCs w:val="16"/>
              </w:rPr>
            </w:pPr>
            <w:proofErr w:type="spellStart"/>
            <w:r>
              <w:rPr>
                <w:rFonts w:ascii="Tahoma" w:hAnsi="Tahoma" w:cs="Tahoma"/>
                <w:sz w:val="16"/>
                <w:szCs w:val="16"/>
              </w:rPr>
              <w:t>հատ</w:t>
            </w:r>
            <w:proofErr w:type="spellEnd"/>
          </w:p>
        </w:tc>
        <w:tc>
          <w:tcPr>
            <w:tcW w:w="876" w:type="dxa"/>
            <w:tcBorders>
              <w:top w:val="nil"/>
              <w:left w:val="nil"/>
              <w:bottom w:val="single" w:sz="4" w:space="0" w:color="auto"/>
              <w:right w:val="single" w:sz="4" w:space="0" w:color="auto"/>
            </w:tcBorders>
            <w:noWrap/>
            <w:vAlign w:val="center"/>
            <w:hideMark/>
          </w:tcPr>
          <w:p w14:paraId="7DE83850" w14:textId="77777777" w:rsidR="0078769B" w:rsidRDefault="0078769B">
            <w:pPr>
              <w:jc w:val="right"/>
              <w:rPr>
                <w:rFonts w:ascii="Tahoma" w:hAnsi="Tahoma" w:cs="Tahoma"/>
                <w:sz w:val="16"/>
                <w:szCs w:val="16"/>
              </w:rPr>
            </w:pPr>
            <w:r>
              <w:rPr>
                <w:rFonts w:ascii="Tahoma" w:hAnsi="Tahoma" w:cs="Tahoma"/>
                <w:sz w:val="16"/>
                <w:szCs w:val="16"/>
              </w:rPr>
              <w:t>2</w:t>
            </w:r>
          </w:p>
        </w:tc>
        <w:tc>
          <w:tcPr>
            <w:tcW w:w="1110" w:type="dxa"/>
            <w:tcBorders>
              <w:top w:val="nil"/>
              <w:left w:val="nil"/>
              <w:bottom w:val="single" w:sz="4" w:space="0" w:color="auto"/>
              <w:right w:val="single" w:sz="4" w:space="0" w:color="auto"/>
            </w:tcBorders>
            <w:noWrap/>
            <w:vAlign w:val="center"/>
            <w:hideMark/>
          </w:tcPr>
          <w:p w14:paraId="50C54561" w14:textId="77777777" w:rsidR="0078769B" w:rsidRDefault="0078769B">
            <w:pPr>
              <w:jc w:val="right"/>
              <w:rPr>
                <w:rFonts w:ascii="Tahoma" w:hAnsi="Tahoma" w:cs="Tahoma"/>
                <w:sz w:val="16"/>
                <w:szCs w:val="16"/>
              </w:rPr>
            </w:pPr>
            <w:r>
              <w:rPr>
                <w:rFonts w:ascii="Tahoma" w:hAnsi="Tahoma" w:cs="Tahoma"/>
                <w:sz w:val="16"/>
                <w:szCs w:val="16"/>
              </w:rPr>
              <w:t>254.493</w:t>
            </w:r>
          </w:p>
        </w:tc>
        <w:tc>
          <w:tcPr>
            <w:tcW w:w="1304" w:type="dxa"/>
            <w:tcBorders>
              <w:top w:val="single" w:sz="4" w:space="0" w:color="auto"/>
              <w:left w:val="nil"/>
              <w:bottom w:val="nil"/>
              <w:right w:val="single" w:sz="4" w:space="0" w:color="auto"/>
            </w:tcBorders>
            <w:noWrap/>
            <w:vAlign w:val="center"/>
            <w:hideMark/>
          </w:tcPr>
          <w:p w14:paraId="3B037EDE" w14:textId="77777777" w:rsidR="0078769B" w:rsidRDefault="0078769B">
            <w:pPr>
              <w:jc w:val="right"/>
              <w:rPr>
                <w:rFonts w:ascii="Tahoma" w:hAnsi="Tahoma" w:cs="Tahoma"/>
                <w:sz w:val="16"/>
                <w:szCs w:val="16"/>
              </w:rPr>
            </w:pPr>
            <w:r>
              <w:rPr>
                <w:rFonts w:ascii="Tahoma" w:hAnsi="Tahoma" w:cs="Tahoma"/>
                <w:sz w:val="16"/>
                <w:szCs w:val="16"/>
              </w:rPr>
              <w:t>508.986</w:t>
            </w:r>
          </w:p>
        </w:tc>
        <w:tc>
          <w:tcPr>
            <w:tcW w:w="222" w:type="dxa"/>
            <w:vAlign w:val="center"/>
            <w:hideMark/>
          </w:tcPr>
          <w:p w14:paraId="1026E251" w14:textId="77777777" w:rsidR="0078769B" w:rsidRDefault="0078769B">
            <w:pPr>
              <w:rPr>
                <w:sz w:val="20"/>
                <w:szCs w:val="20"/>
              </w:rPr>
            </w:pPr>
          </w:p>
        </w:tc>
      </w:tr>
      <w:tr w:rsidR="0078769B" w14:paraId="1CFEF414" w14:textId="77777777" w:rsidTr="0078769B">
        <w:trPr>
          <w:trHeight w:val="405"/>
        </w:trPr>
        <w:tc>
          <w:tcPr>
            <w:tcW w:w="430" w:type="dxa"/>
            <w:tcBorders>
              <w:top w:val="nil"/>
              <w:left w:val="single" w:sz="4" w:space="0" w:color="auto"/>
              <w:bottom w:val="single" w:sz="4" w:space="0" w:color="auto"/>
              <w:right w:val="single" w:sz="4" w:space="0" w:color="auto"/>
            </w:tcBorders>
            <w:shd w:val="clear" w:color="000000" w:fill="F2F2F2"/>
            <w:noWrap/>
            <w:vAlign w:val="bottom"/>
            <w:hideMark/>
          </w:tcPr>
          <w:p w14:paraId="27573D31" w14:textId="77777777" w:rsidR="0078769B" w:rsidRDefault="0078769B">
            <w:pPr>
              <w:rPr>
                <w:rFonts w:ascii="Tahoma" w:hAnsi="Tahoma" w:cs="Tahoma"/>
                <w:sz w:val="20"/>
                <w:szCs w:val="20"/>
              </w:rPr>
            </w:pPr>
            <w:r>
              <w:rPr>
                <w:rFonts w:ascii="Tahoma" w:hAnsi="Tahoma" w:cs="Tahoma"/>
                <w:sz w:val="20"/>
                <w:szCs w:val="20"/>
              </w:rPr>
              <w:t> </w:t>
            </w:r>
          </w:p>
        </w:tc>
        <w:tc>
          <w:tcPr>
            <w:tcW w:w="6100" w:type="dxa"/>
            <w:tcBorders>
              <w:top w:val="nil"/>
              <w:left w:val="nil"/>
              <w:bottom w:val="single" w:sz="4" w:space="0" w:color="auto"/>
              <w:right w:val="single" w:sz="4" w:space="0" w:color="auto"/>
            </w:tcBorders>
            <w:shd w:val="clear" w:color="000000" w:fill="F2F2F2"/>
            <w:noWrap/>
            <w:vAlign w:val="center"/>
            <w:hideMark/>
          </w:tcPr>
          <w:p w14:paraId="58D34429" w14:textId="77777777" w:rsidR="0078769B" w:rsidRDefault="0078769B">
            <w:pPr>
              <w:rPr>
                <w:rFonts w:ascii="Tahoma" w:hAnsi="Tahoma" w:cs="Tahoma"/>
                <w:b/>
                <w:bCs/>
                <w:i/>
                <w:iCs/>
                <w:sz w:val="20"/>
                <w:szCs w:val="20"/>
              </w:rPr>
            </w:pPr>
            <w:proofErr w:type="spellStart"/>
            <w:r>
              <w:rPr>
                <w:rFonts w:ascii="Tahoma" w:hAnsi="Tahoma" w:cs="Tahoma"/>
                <w:b/>
                <w:bCs/>
                <w:i/>
                <w:iCs/>
                <w:sz w:val="20"/>
                <w:szCs w:val="20"/>
              </w:rPr>
              <w:t>Ընդամենը</w:t>
            </w:r>
            <w:proofErr w:type="spellEnd"/>
          </w:p>
        </w:tc>
        <w:tc>
          <w:tcPr>
            <w:tcW w:w="574" w:type="dxa"/>
            <w:tcBorders>
              <w:top w:val="nil"/>
              <w:left w:val="nil"/>
              <w:bottom w:val="single" w:sz="4" w:space="0" w:color="auto"/>
              <w:right w:val="single" w:sz="4" w:space="0" w:color="auto"/>
            </w:tcBorders>
            <w:shd w:val="clear" w:color="000000" w:fill="F2F2F2"/>
            <w:noWrap/>
            <w:vAlign w:val="bottom"/>
            <w:hideMark/>
          </w:tcPr>
          <w:p w14:paraId="3BEABE0C" w14:textId="77777777" w:rsidR="0078769B" w:rsidRDefault="0078769B">
            <w:pPr>
              <w:rPr>
                <w:rFonts w:ascii="Tahoma" w:hAnsi="Tahoma" w:cs="Tahoma"/>
                <w:sz w:val="20"/>
                <w:szCs w:val="20"/>
              </w:rPr>
            </w:pPr>
            <w:r>
              <w:rPr>
                <w:rFonts w:ascii="Tahoma" w:hAnsi="Tahoma" w:cs="Tahoma"/>
                <w:sz w:val="20"/>
                <w:szCs w:val="20"/>
              </w:rPr>
              <w:t> </w:t>
            </w:r>
          </w:p>
        </w:tc>
        <w:tc>
          <w:tcPr>
            <w:tcW w:w="876" w:type="dxa"/>
            <w:tcBorders>
              <w:top w:val="nil"/>
              <w:left w:val="nil"/>
              <w:bottom w:val="single" w:sz="4" w:space="0" w:color="auto"/>
              <w:right w:val="single" w:sz="4" w:space="0" w:color="auto"/>
            </w:tcBorders>
            <w:shd w:val="clear" w:color="000000" w:fill="F2F2F2"/>
            <w:noWrap/>
            <w:vAlign w:val="bottom"/>
            <w:hideMark/>
          </w:tcPr>
          <w:p w14:paraId="3789B471" w14:textId="77777777" w:rsidR="0078769B" w:rsidRDefault="0078769B">
            <w:pPr>
              <w:rPr>
                <w:rFonts w:ascii="Tahoma" w:hAnsi="Tahoma" w:cs="Tahoma"/>
                <w:sz w:val="20"/>
                <w:szCs w:val="20"/>
              </w:rPr>
            </w:pPr>
            <w:r>
              <w:rPr>
                <w:rFonts w:ascii="Tahoma" w:hAnsi="Tahoma" w:cs="Tahoma"/>
                <w:sz w:val="20"/>
                <w:szCs w:val="20"/>
              </w:rPr>
              <w:t> </w:t>
            </w:r>
          </w:p>
        </w:tc>
        <w:tc>
          <w:tcPr>
            <w:tcW w:w="1110" w:type="dxa"/>
            <w:tcBorders>
              <w:top w:val="nil"/>
              <w:left w:val="nil"/>
              <w:bottom w:val="single" w:sz="4" w:space="0" w:color="auto"/>
              <w:right w:val="single" w:sz="4" w:space="0" w:color="auto"/>
            </w:tcBorders>
            <w:shd w:val="clear" w:color="000000" w:fill="F2F2F2"/>
            <w:noWrap/>
            <w:vAlign w:val="bottom"/>
            <w:hideMark/>
          </w:tcPr>
          <w:p w14:paraId="38DC23F9" w14:textId="77777777" w:rsidR="0078769B" w:rsidRDefault="0078769B">
            <w:pPr>
              <w:rPr>
                <w:rFonts w:ascii="Tahoma" w:hAnsi="Tahoma" w:cs="Tahoma"/>
                <w:sz w:val="20"/>
                <w:szCs w:val="20"/>
              </w:rPr>
            </w:pPr>
            <w:r>
              <w:rPr>
                <w:rFonts w:ascii="Tahoma" w:hAnsi="Tahoma" w:cs="Tahoma"/>
                <w:sz w:val="20"/>
                <w:szCs w:val="20"/>
              </w:rPr>
              <w:t> </w:t>
            </w:r>
          </w:p>
        </w:tc>
        <w:tc>
          <w:tcPr>
            <w:tcW w:w="1304" w:type="dxa"/>
            <w:tcBorders>
              <w:top w:val="single" w:sz="4" w:space="0" w:color="auto"/>
              <w:left w:val="nil"/>
              <w:bottom w:val="single" w:sz="4" w:space="0" w:color="auto"/>
              <w:right w:val="single" w:sz="4" w:space="0" w:color="auto"/>
            </w:tcBorders>
            <w:shd w:val="clear" w:color="000000" w:fill="F2F2F2"/>
            <w:noWrap/>
            <w:vAlign w:val="center"/>
            <w:hideMark/>
          </w:tcPr>
          <w:p w14:paraId="705CE7E3" w14:textId="77777777" w:rsidR="0078769B" w:rsidRDefault="0078769B">
            <w:pPr>
              <w:jc w:val="right"/>
              <w:rPr>
                <w:rFonts w:ascii="Tahoma" w:hAnsi="Tahoma" w:cs="Tahoma"/>
                <w:b/>
                <w:bCs/>
                <w:sz w:val="18"/>
                <w:szCs w:val="18"/>
              </w:rPr>
            </w:pPr>
            <w:r>
              <w:rPr>
                <w:rFonts w:ascii="Tahoma" w:hAnsi="Tahoma" w:cs="Tahoma"/>
                <w:b/>
                <w:bCs/>
                <w:sz w:val="18"/>
                <w:szCs w:val="18"/>
              </w:rPr>
              <w:t>6769.411</w:t>
            </w:r>
          </w:p>
        </w:tc>
        <w:tc>
          <w:tcPr>
            <w:tcW w:w="222" w:type="dxa"/>
            <w:vAlign w:val="center"/>
            <w:hideMark/>
          </w:tcPr>
          <w:p w14:paraId="3738E6E7" w14:textId="77777777" w:rsidR="0078769B" w:rsidRDefault="0078769B">
            <w:pPr>
              <w:rPr>
                <w:sz w:val="20"/>
                <w:szCs w:val="20"/>
              </w:rPr>
            </w:pPr>
          </w:p>
        </w:tc>
      </w:tr>
      <w:tr w:rsidR="0078769B" w14:paraId="287D7E0E" w14:textId="77777777" w:rsidTr="0078769B">
        <w:trPr>
          <w:trHeight w:val="405"/>
        </w:trPr>
        <w:tc>
          <w:tcPr>
            <w:tcW w:w="430" w:type="dxa"/>
            <w:tcBorders>
              <w:top w:val="nil"/>
              <w:left w:val="single" w:sz="4" w:space="0" w:color="auto"/>
              <w:bottom w:val="single" w:sz="4" w:space="0" w:color="auto"/>
              <w:right w:val="single" w:sz="4" w:space="0" w:color="auto"/>
            </w:tcBorders>
            <w:shd w:val="clear" w:color="000000" w:fill="F2F2F2"/>
            <w:noWrap/>
            <w:vAlign w:val="bottom"/>
            <w:hideMark/>
          </w:tcPr>
          <w:p w14:paraId="7BE653AA" w14:textId="77777777" w:rsidR="0078769B" w:rsidRDefault="0078769B">
            <w:pPr>
              <w:rPr>
                <w:rFonts w:ascii="Tahoma" w:hAnsi="Tahoma" w:cs="Tahoma"/>
                <w:sz w:val="20"/>
                <w:szCs w:val="20"/>
              </w:rPr>
            </w:pPr>
            <w:r>
              <w:rPr>
                <w:rFonts w:ascii="Tahoma" w:hAnsi="Tahoma" w:cs="Tahoma"/>
                <w:sz w:val="20"/>
                <w:szCs w:val="20"/>
              </w:rPr>
              <w:t> </w:t>
            </w:r>
          </w:p>
        </w:tc>
        <w:tc>
          <w:tcPr>
            <w:tcW w:w="6100" w:type="dxa"/>
            <w:tcBorders>
              <w:top w:val="nil"/>
              <w:left w:val="nil"/>
              <w:bottom w:val="single" w:sz="4" w:space="0" w:color="auto"/>
              <w:right w:val="single" w:sz="4" w:space="0" w:color="auto"/>
            </w:tcBorders>
            <w:shd w:val="clear" w:color="000000" w:fill="F2F2F2"/>
            <w:noWrap/>
            <w:vAlign w:val="center"/>
            <w:hideMark/>
          </w:tcPr>
          <w:p w14:paraId="4E24ADFF" w14:textId="77777777" w:rsidR="0078769B" w:rsidRDefault="0078769B">
            <w:pPr>
              <w:rPr>
                <w:rFonts w:ascii="Tahoma" w:hAnsi="Tahoma" w:cs="Tahoma"/>
                <w:b/>
                <w:bCs/>
                <w:i/>
                <w:iCs/>
                <w:sz w:val="20"/>
                <w:szCs w:val="20"/>
              </w:rPr>
            </w:pPr>
            <w:proofErr w:type="spellStart"/>
            <w:r>
              <w:rPr>
                <w:rFonts w:ascii="Tahoma" w:hAnsi="Tahoma" w:cs="Tahoma"/>
                <w:b/>
                <w:bCs/>
                <w:i/>
                <w:iCs/>
                <w:sz w:val="20"/>
                <w:szCs w:val="20"/>
              </w:rPr>
              <w:t>Ամբողջը</w:t>
            </w:r>
            <w:proofErr w:type="spellEnd"/>
          </w:p>
        </w:tc>
        <w:tc>
          <w:tcPr>
            <w:tcW w:w="574" w:type="dxa"/>
            <w:tcBorders>
              <w:top w:val="nil"/>
              <w:left w:val="nil"/>
              <w:bottom w:val="single" w:sz="4" w:space="0" w:color="auto"/>
              <w:right w:val="single" w:sz="4" w:space="0" w:color="auto"/>
            </w:tcBorders>
            <w:shd w:val="clear" w:color="000000" w:fill="F2F2F2"/>
            <w:noWrap/>
            <w:vAlign w:val="bottom"/>
            <w:hideMark/>
          </w:tcPr>
          <w:p w14:paraId="7033F89C" w14:textId="77777777" w:rsidR="0078769B" w:rsidRDefault="0078769B">
            <w:pPr>
              <w:rPr>
                <w:rFonts w:ascii="Tahoma" w:hAnsi="Tahoma" w:cs="Tahoma"/>
                <w:sz w:val="20"/>
                <w:szCs w:val="20"/>
              </w:rPr>
            </w:pPr>
            <w:r>
              <w:rPr>
                <w:rFonts w:ascii="Tahoma" w:hAnsi="Tahoma" w:cs="Tahoma"/>
                <w:sz w:val="20"/>
                <w:szCs w:val="20"/>
              </w:rPr>
              <w:t> </w:t>
            </w:r>
          </w:p>
        </w:tc>
        <w:tc>
          <w:tcPr>
            <w:tcW w:w="876" w:type="dxa"/>
            <w:tcBorders>
              <w:top w:val="nil"/>
              <w:left w:val="nil"/>
              <w:bottom w:val="single" w:sz="4" w:space="0" w:color="auto"/>
              <w:right w:val="single" w:sz="4" w:space="0" w:color="auto"/>
            </w:tcBorders>
            <w:shd w:val="clear" w:color="000000" w:fill="F2F2F2"/>
            <w:noWrap/>
            <w:vAlign w:val="bottom"/>
            <w:hideMark/>
          </w:tcPr>
          <w:p w14:paraId="14D564DF" w14:textId="77777777" w:rsidR="0078769B" w:rsidRDefault="0078769B">
            <w:pPr>
              <w:rPr>
                <w:rFonts w:ascii="Tahoma" w:hAnsi="Tahoma" w:cs="Tahoma"/>
                <w:sz w:val="20"/>
                <w:szCs w:val="20"/>
              </w:rPr>
            </w:pPr>
            <w:r>
              <w:rPr>
                <w:rFonts w:ascii="Tahoma" w:hAnsi="Tahoma" w:cs="Tahoma"/>
                <w:sz w:val="20"/>
                <w:szCs w:val="20"/>
              </w:rPr>
              <w:t> </w:t>
            </w:r>
          </w:p>
        </w:tc>
        <w:tc>
          <w:tcPr>
            <w:tcW w:w="1110" w:type="dxa"/>
            <w:tcBorders>
              <w:top w:val="nil"/>
              <w:left w:val="nil"/>
              <w:bottom w:val="single" w:sz="4" w:space="0" w:color="auto"/>
              <w:right w:val="single" w:sz="4" w:space="0" w:color="auto"/>
            </w:tcBorders>
            <w:shd w:val="clear" w:color="000000" w:fill="F2F2F2"/>
            <w:noWrap/>
            <w:vAlign w:val="bottom"/>
            <w:hideMark/>
          </w:tcPr>
          <w:p w14:paraId="598B7D93" w14:textId="77777777" w:rsidR="0078769B" w:rsidRDefault="0078769B">
            <w:pPr>
              <w:rPr>
                <w:rFonts w:ascii="Tahoma" w:hAnsi="Tahoma" w:cs="Tahoma"/>
                <w:sz w:val="20"/>
                <w:szCs w:val="20"/>
              </w:rPr>
            </w:pPr>
            <w:r>
              <w:rPr>
                <w:rFonts w:ascii="Tahoma" w:hAnsi="Tahoma" w:cs="Tahoma"/>
                <w:sz w:val="20"/>
                <w:szCs w:val="20"/>
              </w:rPr>
              <w:t> </w:t>
            </w:r>
          </w:p>
        </w:tc>
        <w:tc>
          <w:tcPr>
            <w:tcW w:w="1304" w:type="dxa"/>
            <w:tcBorders>
              <w:top w:val="nil"/>
              <w:left w:val="nil"/>
              <w:bottom w:val="single" w:sz="4" w:space="0" w:color="auto"/>
              <w:right w:val="single" w:sz="4" w:space="0" w:color="auto"/>
            </w:tcBorders>
            <w:shd w:val="clear" w:color="000000" w:fill="F2F2F2"/>
            <w:noWrap/>
            <w:vAlign w:val="center"/>
            <w:hideMark/>
          </w:tcPr>
          <w:p w14:paraId="575D63F1" w14:textId="77777777" w:rsidR="0078769B" w:rsidRDefault="0078769B">
            <w:pPr>
              <w:jc w:val="right"/>
              <w:rPr>
                <w:rFonts w:ascii="Tahoma" w:hAnsi="Tahoma" w:cs="Tahoma"/>
                <w:sz w:val="18"/>
                <w:szCs w:val="18"/>
              </w:rPr>
            </w:pPr>
            <w:r>
              <w:rPr>
                <w:rFonts w:ascii="Tahoma" w:hAnsi="Tahoma" w:cs="Tahoma"/>
                <w:sz w:val="18"/>
                <w:szCs w:val="18"/>
              </w:rPr>
              <w:t>177663.251</w:t>
            </w:r>
          </w:p>
        </w:tc>
        <w:tc>
          <w:tcPr>
            <w:tcW w:w="222" w:type="dxa"/>
            <w:vAlign w:val="center"/>
            <w:hideMark/>
          </w:tcPr>
          <w:p w14:paraId="34CFF1D6" w14:textId="77777777" w:rsidR="0078769B" w:rsidRDefault="0078769B">
            <w:pPr>
              <w:rPr>
                <w:sz w:val="20"/>
                <w:szCs w:val="20"/>
              </w:rPr>
            </w:pPr>
          </w:p>
        </w:tc>
      </w:tr>
      <w:tr w:rsidR="0078769B" w14:paraId="4360FF97" w14:textId="77777777" w:rsidTr="0078769B">
        <w:trPr>
          <w:trHeight w:val="405"/>
        </w:trPr>
        <w:tc>
          <w:tcPr>
            <w:tcW w:w="430" w:type="dxa"/>
            <w:tcBorders>
              <w:top w:val="nil"/>
              <w:left w:val="single" w:sz="4" w:space="0" w:color="auto"/>
              <w:bottom w:val="single" w:sz="4" w:space="0" w:color="auto"/>
              <w:right w:val="single" w:sz="4" w:space="0" w:color="auto"/>
            </w:tcBorders>
            <w:shd w:val="clear" w:color="000000" w:fill="F2F2F2"/>
            <w:noWrap/>
            <w:vAlign w:val="bottom"/>
            <w:hideMark/>
          </w:tcPr>
          <w:p w14:paraId="7159945B" w14:textId="77777777" w:rsidR="0078769B" w:rsidRDefault="0078769B">
            <w:pPr>
              <w:rPr>
                <w:rFonts w:ascii="Tahoma" w:hAnsi="Tahoma" w:cs="Tahoma"/>
                <w:sz w:val="20"/>
                <w:szCs w:val="20"/>
              </w:rPr>
            </w:pPr>
            <w:r>
              <w:rPr>
                <w:rFonts w:ascii="Tahoma" w:hAnsi="Tahoma" w:cs="Tahoma"/>
                <w:sz w:val="20"/>
                <w:szCs w:val="20"/>
              </w:rPr>
              <w:t> </w:t>
            </w:r>
          </w:p>
        </w:tc>
        <w:tc>
          <w:tcPr>
            <w:tcW w:w="6100" w:type="dxa"/>
            <w:tcBorders>
              <w:top w:val="nil"/>
              <w:left w:val="nil"/>
              <w:bottom w:val="single" w:sz="4" w:space="0" w:color="auto"/>
              <w:right w:val="single" w:sz="4" w:space="0" w:color="auto"/>
            </w:tcBorders>
            <w:shd w:val="clear" w:color="000000" w:fill="F2F2F2"/>
            <w:noWrap/>
            <w:vAlign w:val="center"/>
            <w:hideMark/>
          </w:tcPr>
          <w:p w14:paraId="149D6CE2" w14:textId="77777777" w:rsidR="0078769B" w:rsidRDefault="0078769B">
            <w:pPr>
              <w:rPr>
                <w:rFonts w:ascii="Tahoma" w:hAnsi="Tahoma" w:cs="Tahoma"/>
                <w:b/>
                <w:bCs/>
                <w:i/>
                <w:iCs/>
                <w:sz w:val="20"/>
                <w:szCs w:val="20"/>
              </w:rPr>
            </w:pPr>
            <w:r>
              <w:rPr>
                <w:rFonts w:ascii="Tahoma" w:hAnsi="Tahoma" w:cs="Tahoma"/>
                <w:b/>
                <w:bCs/>
                <w:i/>
                <w:iCs/>
                <w:sz w:val="20"/>
                <w:szCs w:val="20"/>
              </w:rPr>
              <w:t>ԱԱՀ 20%</w:t>
            </w:r>
          </w:p>
        </w:tc>
        <w:tc>
          <w:tcPr>
            <w:tcW w:w="574" w:type="dxa"/>
            <w:tcBorders>
              <w:top w:val="nil"/>
              <w:left w:val="nil"/>
              <w:bottom w:val="single" w:sz="4" w:space="0" w:color="auto"/>
              <w:right w:val="single" w:sz="4" w:space="0" w:color="auto"/>
            </w:tcBorders>
            <w:shd w:val="clear" w:color="000000" w:fill="F2F2F2"/>
            <w:noWrap/>
            <w:vAlign w:val="bottom"/>
            <w:hideMark/>
          </w:tcPr>
          <w:p w14:paraId="7666DD76" w14:textId="77777777" w:rsidR="0078769B" w:rsidRDefault="0078769B">
            <w:pPr>
              <w:rPr>
                <w:rFonts w:ascii="Tahoma" w:hAnsi="Tahoma" w:cs="Tahoma"/>
                <w:sz w:val="20"/>
                <w:szCs w:val="20"/>
              </w:rPr>
            </w:pPr>
            <w:r>
              <w:rPr>
                <w:rFonts w:ascii="Tahoma" w:hAnsi="Tahoma" w:cs="Tahoma"/>
                <w:sz w:val="20"/>
                <w:szCs w:val="20"/>
              </w:rPr>
              <w:t> </w:t>
            </w:r>
          </w:p>
        </w:tc>
        <w:tc>
          <w:tcPr>
            <w:tcW w:w="876" w:type="dxa"/>
            <w:tcBorders>
              <w:top w:val="nil"/>
              <w:left w:val="nil"/>
              <w:bottom w:val="single" w:sz="4" w:space="0" w:color="auto"/>
              <w:right w:val="single" w:sz="4" w:space="0" w:color="auto"/>
            </w:tcBorders>
            <w:shd w:val="clear" w:color="000000" w:fill="F2F2F2"/>
            <w:noWrap/>
            <w:vAlign w:val="bottom"/>
            <w:hideMark/>
          </w:tcPr>
          <w:p w14:paraId="634ADD05" w14:textId="77777777" w:rsidR="0078769B" w:rsidRDefault="0078769B">
            <w:pPr>
              <w:rPr>
                <w:rFonts w:ascii="Tahoma" w:hAnsi="Tahoma" w:cs="Tahoma"/>
                <w:sz w:val="20"/>
                <w:szCs w:val="20"/>
              </w:rPr>
            </w:pPr>
            <w:r>
              <w:rPr>
                <w:rFonts w:ascii="Tahoma" w:hAnsi="Tahoma" w:cs="Tahoma"/>
                <w:sz w:val="20"/>
                <w:szCs w:val="20"/>
              </w:rPr>
              <w:t> </w:t>
            </w:r>
          </w:p>
        </w:tc>
        <w:tc>
          <w:tcPr>
            <w:tcW w:w="1110" w:type="dxa"/>
            <w:tcBorders>
              <w:top w:val="nil"/>
              <w:left w:val="nil"/>
              <w:bottom w:val="single" w:sz="4" w:space="0" w:color="auto"/>
              <w:right w:val="single" w:sz="4" w:space="0" w:color="auto"/>
            </w:tcBorders>
            <w:shd w:val="clear" w:color="000000" w:fill="F2F2F2"/>
            <w:noWrap/>
            <w:vAlign w:val="bottom"/>
            <w:hideMark/>
          </w:tcPr>
          <w:p w14:paraId="4A0DEB0C" w14:textId="77777777" w:rsidR="0078769B" w:rsidRDefault="0078769B">
            <w:pPr>
              <w:rPr>
                <w:rFonts w:ascii="Tahoma" w:hAnsi="Tahoma" w:cs="Tahoma"/>
                <w:sz w:val="20"/>
                <w:szCs w:val="20"/>
              </w:rPr>
            </w:pPr>
            <w:r>
              <w:rPr>
                <w:rFonts w:ascii="Tahoma" w:hAnsi="Tahoma" w:cs="Tahoma"/>
                <w:sz w:val="20"/>
                <w:szCs w:val="20"/>
              </w:rPr>
              <w:t> </w:t>
            </w:r>
          </w:p>
        </w:tc>
        <w:tc>
          <w:tcPr>
            <w:tcW w:w="1304" w:type="dxa"/>
            <w:tcBorders>
              <w:top w:val="nil"/>
              <w:left w:val="nil"/>
              <w:bottom w:val="single" w:sz="4" w:space="0" w:color="auto"/>
              <w:right w:val="single" w:sz="4" w:space="0" w:color="auto"/>
            </w:tcBorders>
            <w:shd w:val="clear" w:color="000000" w:fill="F2F2F2"/>
            <w:noWrap/>
            <w:vAlign w:val="center"/>
            <w:hideMark/>
          </w:tcPr>
          <w:p w14:paraId="12FF0A39" w14:textId="77777777" w:rsidR="0078769B" w:rsidRDefault="0078769B">
            <w:pPr>
              <w:jc w:val="right"/>
              <w:rPr>
                <w:rFonts w:ascii="Tahoma" w:hAnsi="Tahoma" w:cs="Tahoma"/>
                <w:sz w:val="18"/>
                <w:szCs w:val="18"/>
              </w:rPr>
            </w:pPr>
            <w:r>
              <w:rPr>
                <w:rFonts w:ascii="Tahoma" w:hAnsi="Tahoma" w:cs="Tahoma"/>
                <w:sz w:val="18"/>
                <w:szCs w:val="18"/>
              </w:rPr>
              <w:t>35532.650</w:t>
            </w:r>
          </w:p>
        </w:tc>
        <w:tc>
          <w:tcPr>
            <w:tcW w:w="222" w:type="dxa"/>
            <w:vAlign w:val="center"/>
            <w:hideMark/>
          </w:tcPr>
          <w:p w14:paraId="5D37DE88" w14:textId="77777777" w:rsidR="0078769B" w:rsidRDefault="0078769B">
            <w:pPr>
              <w:rPr>
                <w:sz w:val="20"/>
                <w:szCs w:val="20"/>
              </w:rPr>
            </w:pPr>
          </w:p>
        </w:tc>
      </w:tr>
      <w:tr w:rsidR="0078769B" w14:paraId="0915F321" w14:textId="77777777" w:rsidTr="0078769B">
        <w:trPr>
          <w:trHeight w:val="405"/>
        </w:trPr>
        <w:tc>
          <w:tcPr>
            <w:tcW w:w="430" w:type="dxa"/>
            <w:tcBorders>
              <w:top w:val="nil"/>
              <w:left w:val="single" w:sz="4" w:space="0" w:color="auto"/>
              <w:bottom w:val="single" w:sz="4" w:space="0" w:color="auto"/>
              <w:right w:val="single" w:sz="4" w:space="0" w:color="auto"/>
            </w:tcBorders>
            <w:shd w:val="clear" w:color="000000" w:fill="F2F2F2"/>
            <w:noWrap/>
            <w:vAlign w:val="bottom"/>
            <w:hideMark/>
          </w:tcPr>
          <w:p w14:paraId="7B3A2B2E" w14:textId="77777777" w:rsidR="0078769B" w:rsidRDefault="0078769B">
            <w:pPr>
              <w:rPr>
                <w:rFonts w:ascii="Tahoma" w:hAnsi="Tahoma" w:cs="Tahoma"/>
                <w:sz w:val="20"/>
                <w:szCs w:val="20"/>
              </w:rPr>
            </w:pPr>
            <w:r>
              <w:rPr>
                <w:rFonts w:ascii="Tahoma" w:hAnsi="Tahoma" w:cs="Tahoma"/>
                <w:sz w:val="20"/>
                <w:szCs w:val="20"/>
              </w:rPr>
              <w:t> </w:t>
            </w:r>
          </w:p>
        </w:tc>
        <w:tc>
          <w:tcPr>
            <w:tcW w:w="6100" w:type="dxa"/>
            <w:tcBorders>
              <w:top w:val="nil"/>
              <w:left w:val="nil"/>
              <w:bottom w:val="single" w:sz="4" w:space="0" w:color="auto"/>
              <w:right w:val="single" w:sz="4" w:space="0" w:color="auto"/>
            </w:tcBorders>
            <w:shd w:val="clear" w:color="000000" w:fill="F2F2F2"/>
            <w:noWrap/>
            <w:vAlign w:val="center"/>
            <w:hideMark/>
          </w:tcPr>
          <w:p w14:paraId="01977010" w14:textId="77777777" w:rsidR="0078769B" w:rsidRDefault="0078769B">
            <w:pPr>
              <w:rPr>
                <w:rFonts w:ascii="Tahoma" w:hAnsi="Tahoma" w:cs="Tahoma"/>
                <w:b/>
                <w:bCs/>
                <w:i/>
                <w:iCs/>
                <w:sz w:val="20"/>
                <w:szCs w:val="20"/>
              </w:rPr>
            </w:pPr>
            <w:proofErr w:type="spellStart"/>
            <w:r>
              <w:rPr>
                <w:rFonts w:ascii="Tahoma" w:hAnsi="Tahoma" w:cs="Tahoma"/>
                <w:b/>
                <w:bCs/>
                <w:i/>
                <w:iCs/>
                <w:sz w:val="20"/>
                <w:szCs w:val="20"/>
              </w:rPr>
              <w:t>Ընդամենը</w:t>
            </w:r>
            <w:proofErr w:type="spellEnd"/>
          </w:p>
        </w:tc>
        <w:tc>
          <w:tcPr>
            <w:tcW w:w="574" w:type="dxa"/>
            <w:tcBorders>
              <w:top w:val="nil"/>
              <w:left w:val="nil"/>
              <w:bottom w:val="single" w:sz="4" w:space="0" w:color="auto"/>
              <w:right w:val="single" w:sz="4" w:space="0" w:color="auto"/>
            </w:tcBorders>
            <w:shd w:val="clear" w:color="000000" w:fill="F2F2F2"/>
            <w:noWrap/>
            <w:vAlign w:val="bottom"/>
            <w:hideMark/>
          </w:tcPr>
          <w:p w14:paraId="29B2BC1A" w14:textId="77777777" w:rsidR="0078769B" w:rsidRDefault="0078769B">
            <w:pPr>
              <w:rPr>
                <w:rFonts w:ascii="Tahoma" w:hAnsi="Tahoma" w:cs="Tahoma"/>
                <w:sz w:val="20"/>
                <w:szCs w:val="20"/>
              </w:rPr>
            </w:pPr>
            <w:r>
              <w:rPr>
                <w:rFonts w:ascii="Tahoma" w:hAnsi="Tahoma" w:cs="Tahoma"/>
                <w:sz w:val="20"/>
                <w:szCs w:val="20"/>
              </w:rPr>
              <w:t> </w:t>
            </w:r>
          </w:p>
        </w:tc>
        <w:tc>
          <w:tcPr>
            <w:tcW w:w="876" w:type="dxa"/>
            <w:tcBorders>
              <w:top w:val="nil"/>
              <w:left w:val="nil"/>
              <w:bottom w:val="single" w:sz="4" w:space="0" w:color="auto"/>
              <w:right w:val="single" w:sz="4" w:space="0" w:color="auto"/>
            </w:tcBorders>
            <w:shd w:val="clear" w:color="000000" w:fill="F2F2F2"/>
            <w:noWrap/>
            <w:vAlign w:val="bottom"/>
            <w:hideMark/>
          </w:tcPr>
          <w:p w14:paraId="48E70451" w14:textId="77777777" w:rsidR="0078769B" w:rsidRDefault="0078769B">
            <w:pPr>
              <w:rPr>
                <w:rFonts w:ascii="Tahoma" w:hAnsi="Tahoma" w:cs="Tahoma"/>
                <w:sz w:val="20"/>
                <w:szCs w:val="20"/>
              </w:rPr>
            </w:pPr>
            <w:r>
              <w:rPr>
                <w:rFonts w:ascii="Tahoma" w:hAnsi="Tahoma" w:cs="Tahoma"/>
                <w:sz w:val="20"/>
                <w:szCs w:val="20"/>
              </w:rPr>
              <w:t> </w:t>
            </w:r>
          </w:p>
        </w:tc>
        <w:tc>
          <w:tcPr>
            <w:tcW w:w="1110" w:type="dxa"/>
            <w:tcBorders>
              <w:top w:val="nil"/>
              <w:left w:val="nil"/>
              <w:bottom w:val="single" w:sz="4" w:space="0" w:color="auto"/>
              <w:right w:val="single" w:sz="4" w:space="0" w:color="auto"/>
            </w:tcBorders>
            <w:shd w:val="clear" w:color="000000" w:fill="F2F2F2"/>
            <w:noWrap/>
            <w:vAlign w:val="bottom"/>
            <w:hideMark/>
          </w:tcPr>
          <w:p w14:paraId="619D78B8" w14:textId="77777777" w:rsidR="0078769B" w:rsidRDefault="0078769B">
            <w:pPr>
              <w:rPr>
                <w:rFonts w:ascii="Tahoma" w:hAnsi="Tahoma" w:cs="Tahoma"/>
                <w:sz w:val="20"/>
                <w:szCs w:val="20"/>
              </w:rPr>
            </w:pPr>
            <w:r>
              <w:rPr>
                <w:rFonts w:ascii="Tahoma" w:hAnsi="Tahoma" w:cs="Tahoma"/>
                <w:sz w:val="20"/>
                <w:szCs w:val="20"/>
              </w:rPr>
              <w:t> </w:t>
            </w:r>
          </w:p>
        </w:tc>
        <w:tc>
          <w:tcPr>
            <w:tcW w:w="1304" w:type="dxa"/>
            <w:tcBorders>
              <w:top w:val="nil"/>
              <w:left w:val="nil"/>
              <w:bottom w:val="single" w:sz="4" w:space="0" w:color="auto"/>
              <w:right w:val="single" w:sz="4" w:space="0" w:color="auto"/>
            </w:tcBorders>
            <w:shd w:val="clear" w:color="000000" w:fill="F2F2F2"/>
            <w:noWrap/>
            <w:vAlign w:val="center"/>
            <w:hideMark/>
          </w:tcPr>
          <w:p w14:paraId="712D128B" w14:textId="77777777" w:rsidR="0078769B" w:rsidRDefault="0078769B">
            <w:pPr>
              <w:jc w:val="right"/>
              <w:rPr>
                <w:rFonts w:ascii="Tahoma" w:hAnsi="Tahoma" w:cs="Tahoma"/>
                <w:b/>
                <w:bCs/>
                <w:sz w:val="18"/>
                <w:szCs w:val="18"/>
              </w:rPr>
            </w:pPr>
            <w:r>
              <w:rPr>
                <w:rFonts w:ascii="Tahoma" w:hAnsi="Tahoma" w:cs="Tahoma"/>
                <w:b/>
                <w:bCs/>
                <w:sz w:val="18"/>
                <w:szCs w:val="18"/>
              </w:rPr>
              <w:t>213195.901</w:t>
            </w:r>
          </w:p>
        </w:tc>
        <w:tc>
          <w:tcPr>
            <w:tcW w:w="222" w:type="dxa"/>
            <w:vAlign w:val="center"/>
            <w:hideMark/>
          </w:tcPr>
          <w:p w14:paraId="692D4752" w14:textId="77777777" w:rsidR="0078769B" w:rsidRDefault="0078769B">
            <w:pPr>
              <w:rPr>
                <w:sz w:val="20"/>
                <w:szCs w:val="20"/>
              </w:rPr>
            </w:pPr>
          </w:p>
        </w:tc>
      </w:tr>
    </w:tbl>
    <w:p w14:paraId="56272FB4" w14:textId="77777777" w:rsidR="00C52ED5" w:rsidRDefault="00C52ED5" w:rsidP="00224CE7">
      <w:pPr>
        <w:ind w:firstLine="567"/>
        <w:jc w:val="center"/>
        <w:rPr>
          <w:rFonts w:ascii="GHEA Grapalat" w:hAnsi="GHEA Grapalat"/>
          <w:iCs/>
          <w:sz w:val="20"/>
          <w:szCs w:val="20"/>
          <w:lang w:val="pt-BR"/>
        </w:rPr>
      </w:pPr>
    </w:p>
    <w:p w14:paraId="76CBD93E" w14:textId="77777777" w:rsidR="00C52ED5" w:rsidRPr="00C52ED5" w:rsidRDefault="00C52ED5" w:rsidP="00C52ED5">
      <w:pPr>
        <w:ind w:firstLine="567"/>
        <w:jc w:val="center"/>
        <w:rPr>
          <w:rFonts w:ascii="GHEA Grapalat" w:hAnsi="GHEA Grapalat"/>
          <w:b/>
          <w:iCs/>
          <w:sz w:val="20"/>
          <w:szCs w:val="20"/>
          <w:lang w:val="es-ES"/>
        </w:rPr>
      </w:pPr>
      <w:r w:rsidRPr="00C52ED5">
        <w:rPr>
          <w:rFonts w:ascii="GHEA Grapalat" w:hAnsi="GHEA Grapalat"/>
          <w:b/>
          <w:iCs/>
          <w:sz w:val="20"/>
          <w:szCs w:val="20"/>
          <w:lang w:val="es-ES"/>
        </w:rPr>
        <w:t>ՍԱՀՄԱՆՎԱԾ ԱՅԼ ՊԱՅՄԱՆՆԵՐԸ</w:t>
      </w:r>
    </w:p>
    <w:p w14:paraId="055A04FB" w14:textId="77777777" w:rsidR="00C52ED5" w:rsidRPr="00C52ED5" w:rsidRDefault="00C52ED5" w:rsidP="00C52ED5">
      <w:pPr>
        <w:ind w:firstLine="567"/>
        <w:jc w:val="center"/>
        <w:rPr>
          <w:rFonts w:ascii="GHEA Grapalat" w:hAnsi="GHEA Grapalat"/>
          <w:b/>
          <w:iCs/>
          <w:sz w:val="20"/>
          <w:szCs w:val="20"/>
          <w:lang w:val="es-ES"/>
        </w:rPr>
      </w:pPr>
    </w:p>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5"/>
      </w:tblGrid>
      <w:tr w:rsidR="00C52ED5" w:rsidRPr="00D276E9" w14:paraId="00BA8C6D" w14:textId="77777777" w:rsidTr="00480DA5">
        <w:trPr>
          <w:trHeight w:val="971"/>
          <w:jc w:val="center"/>
        </w:trPr>
        <w:tc>
          <w:tcPr>
            <w:tcW w:w="10455" w:type="dxa"/>
            <w:tcBorders>
              <w:top w:val="single" w:sz="4" w:space="0" w:color="auto"/>
              <w:left w:val="single" w:sz="4" w:space="0" w:color="auto"/>
              <w:bottom w:val="single" w:sz="4" w:space="0" w:color="auto"/>
              <w:right w:val="single" w:sz="4" w:space="0" w:color="auto"/>
            </w:tcBorders>
            <w:vAlign w:val="center"/>
            <w:hideMark/>
          </w:tcPr>
          <w:p w14:paraId="0A6C886E" w14:textId="77777777" w:rsidR="00C52ED5" w:rsidRPr="00C52ED5" w:rsidRDefault="00C52ED5" w:rsidP="00C52ED5">
            <w:pPr>
              <w:ind w:firstLine="567"/>
              <w:jc w:val="center"/>
              <w:rPr>
                <w:rFonts w:ascii="GHEA Grapalat" w:hAnsi="GHEA Grapalat"/>
                <w:bCs/>
                <w:iCs/>
                <w:sz w:val="20"/>
                <w:szCs w:val="20"/>
                <w:lang w:val="pt-BR"/>
              </w:rPr>
            </w:pPr>
            <w:r w:rsidRPr="00C52ED5">
              <w:rPr>
                <w:rFonts w:ascii="GHEA Grapalat" w:hAnsi="GHEA Grapalat"/>
                <w:bCs/>
                <w:iCs/>
                <w:sz w:val="20"/>
                <w:szCs w:val="20"/>
                <w:lang w:val="pt-BR"/>
              </w:rPr>
              <w:t>Աշխատանքների</w:t>
            </w:r>
            <w:r w:rsidRPr="00C52ED5">
              <w:rPr>
                <w:rFonts w:ascii="Calibri" w:hAnsi="Calibri" w:cs="Calibri"/>
                <w:bCs/>
                <w:iCs/>
                <w:sz w:val="20"/>
                <w:szCs w:val="20"/>
                <w:lang w:val="pt-BR"/>
              </w:rPr>
              <w:t> </w:t>
            </w:r>
            <w:r w:rsidRPr="00C52ED5">
              <w:rPr>
                <w:rFonts w:ascii="GHEA Grapalat" w:hAnsi="GHEA Grapalat"/>
                <w:bCs/>
                <w:iCs/>
                <w:sz w:val="20"/>
                <w:szCs w:val="20"/>
                <w:lang w:val="pt-BR"/>
              </w:rPr>
              <w:t>առնվազն</w:t>
            </w:r>
            <w:r w:rsidRPr="00C52ED5">
              <w:rPr>
                <w:rFonts w:ascii="Calibri" w:hAnsi="Calibri" w:cs="Calibri"/>
                <w:bCs/>
                <w:iCs/>
                <w:sz w:val="20"/>
                <w:szCs w:val="20"/>
                <w:lang w:val="pt-BR"/>
              </w:rPr>
              <w:t> </w:t>
            </w:r>
            <w:r w:rsidRPr="00C52ED5">
              <w:rPr>
                <w:rFonts w:ascii="GHEA Grapalat" w:hAnsi="GHEA Grapalat"/>
                <w:bCs/>
                <w:iCs/>
                <w:sz w:val="20"/>
                <w:szCs w:val="20"/>
                <w:lang w:val="pt-BR"/>
              </w:rPr>
              <w:t>70</w:t>
            </w:r>
            <w:r w:rsidRPr="00C52ED5">
              <w:rPr>
                <w:rFonts w:ascii="Calibri" w:hAnsi="Calibri" w:cs="Calibri"/>
                <w:bCs/>
                <w:iCs/>
                <w:sz w:val="20"/>
                <w:szCs w:val="20"/>
                <w:lang w:val="pt-BR"/>
              </w:rPr>
              <w:t> </w:t>
            </w:r>
            <w:r w:rsidRPr="00C52ED5">
              <w:rPr>
                <w:rFonts w:ascii="GHEA Grapalat" w:hAnsi="GHEA Grapalat"/>
                <w:bCs/>
                <w:iCs/>
                <w:sz w:val="20"/>
                <w:szCs w:val="20"/>
                <w:lang w:val="pt-BR"/>
              </w:rPr>
              <w:t>տոկոսը</w:t>
            </w:r>
            <w:r w:rsidRPr="00C52ED5">
              <w:rPr>
                <w:rFonts w:ascii="Calibri" w:hAnsi="Calibri" w:cs="Calibri"/>
                <w:bCs/>
                <w:iCs/>
                <w:sz w:val="20"/>
                <w:szCs w:val="20"/>
                <w:lang w:val="pt-BR"/>
              </w:rPr>
              <w:t> </w:t>
            </w:r>
            <w:r w:rsidRPr="00C52ED5">
              <w:rPr>
                <w:rFonts w:ascii="GHEA Grapalat" w:hAnsi="GHEA Grapalat"/>
                <w:bCs/>
                <w:iCs/>
                <w:sz w:val="20"/>
                <w:szCs w:val="20"/>
                <w:lang w:val="pt-BR"/>
              </w:rPr>
              <w:t>կատարել</w:t>
            </w:r>
            <w:r w:rsidRPr="00C52ED5">
              <w:rPr>
                <w:rFonts w:ascii="Calibri" w:hAnsi="Calibri" w:cs="Calibri"/>
                <w:bCs/>
                <w:iCs/>
                <w:sz w:val="20"/>
                <w:szCs w:val="20"/>
                <w:lang w:val="pt-BR"/>
              </w:rPr>
              <w:t> </w:t>
            </w:r>
            <w:r w:rsidRPr="00C52ED5">
              <w:rPr>
                <w:rFonts w:ascii="GHEA Grapalat" w:hAnsi="GHEA Grapalat"/>
                <w:bCs/>
                <w:iCs/>
                <w:sz w:val="20"/>
                <w:szCs w:val="20"/>
                <w:lang w:val="pt-BR"/>
              </w:rPr>
              <w:t>անձամբ,</w:t>
            </w:r>
            <w:r w:rsidRPr="00C52ED5">
              <w:rPr>
                <w:rFonts w:ascii="Calibri" w:hAnsi="Calibri" w:cs="Calibri"/>
                <w:bCs/>
                <w:iCs/>
                <w:sz w:val="20"/>
                <w:szCs w:val="20"/>
                <w:lang w:val="pt-BR"/>
              </w:rPr>
              <w:t> </w:t>
            </w:r>
            <w:r w:rsidRPr="00C52ED5">
              <w:rPr>
                <w:rFonts w:ascii="GHEA Grapalat" w:hAnsi="GHEA Grapalat"/>
                <w:bCs/>
                <w:iCs/>
                <w:sz w:val="20"/>
                <w:szCs w:val="20"/>
                <w:lang w:val="pt-BR"/>
              </w:rPr>
              <w:t>պայմանագրով</w:t>
            </w:r>
            <w:r w:rsidRPr="00C52ED5">
              <w:rPr>
                <w:rFonts w:ascii="Calibri" w:hAnsi="Calibri" w:cs="Calibri"/>
                <w:bCs/>
                <w:iCs/>
                <w:sz w:val="20"/>
                <w:szCs w:val="20"/>
                <w:lang w:val="pt-BR"/>
              </w:rPr>
              <w:t> </w:t>
            </w:r>
            <w:r w:rsidRPr="00C52ED5">
              <w:rPr>
                <w:rFonts w:ascii="GHEA Grapalat" w:hAnsi="GHEA Grapalat"/>
                <w:bCs/>
                <w:iCs/>
                <w:sz w:val="20"/>
                <w:szCs w:val="20"/>
                <w:lang w:val="pt-BR"/>
              </w:rPr>
              <w:t>նախատեսված</w:t>
            </w:r>
            <w:r w:rsidRPr="00C52ED5">
              <w:rPr>
                <w:rFonts w:ascii="Calibri" w:hAnsi="Calibri" w:cs="Calibri"/>
                <w:bCs/>
                <w:iCs/>
                <w:sz w:val="20"/>
                <w:szCs w:val="20"/>
                <w:lang w:val="pt-BR"/>
              </w:rPr>
              <w:t> </w:t>
            </w:r>
            <w:r w:rsidRPr="00C52ED5">
              <w:rPr>
                <w:rFonts w:ascii="GHEA Grapalat" w:hAnsi="GHEA Grapalat"/>
                <w:bCs/>
                <w:iCs/>
                <w:sz w:val="20"/>
                <w:szCs w:val="20"/>
                <w:lang w:val="pt-BR"/>
              </w:rPr>
              <w:t>կարգով</w:t>
            </w:r>
            <w:r w:rsidRPr="00C52ED5">
              <w:rPr>
                <w:rFonts w:ascii="Calibri" w:hAnsi="Calibri" w:cs="Calibri"/>
                <w:bCs/>
                <w:iCs/>
                <w:sz w:val="20"/>
                <w:szCs w:val="20"/>
                <w:lang w:val="pt-BR"/>
              </w:rPr>
              <w:t> </w:t>
            </w:r>
            <w:r w:rsidRPr="00C52ED5">
              <w:rPr>
                <w:rFonts w:ascii="GHEA Grapalat" w:hAnsi="GHEA Grapalat"/>
                <w:bCs/>
                <w:iCs/>
                <w:sz w:val="20"/>
                <w:szCs w:val="20"/>
                <w:lang w:val="pt-BR"/>
              </w:rPr>
              <w:t>և</w:t>
            </w:r>
            <w:r w:rsidRPr="00C52ED5">
              <w:rPr>
                <w:rFonts w:ascii="Calibri" w:hAnsi="Calibri" w:cs="Calibri"/>
                <w:bCs/>
                <w:iCs/>
                <w:sz w:val="20"/>
                <w:szCs w:val="20"/>
                <w:lang w:val="pt-BR"/>
              </w:rPr>
              <w:t> </w:t>
            </w:r>
            <w:r w:rsidRPr="00C52ED5">
              <w:rPr>
                <w:rFonts w:ascii="GHEA Grapalat" w:hAnsi="GHEA Grapalat"/>
                <w:bCs/>
                <w:iCs/>
                <w:sz w:val="20"/>
                <w:szCs w:val="20"/>
                <w:lang w:val="pt-BR"/>
              </w:rPr>
              <w:t>ժամկետներում,</w:t>
            </w:r>
            <w:r w:rsidRPr="00C52ED5">
              <w:rPr>
                <w:rFonts w:ascii="Calibri" w:hAnsi="Calibri" w:cs="Calibri"/>
                <w:bCs/>
                <w:iCs/>
                <w:sz w:val="20"/>
                <w:szCs w:val="20"/>
                <w:lang w:val="pt-BR"/>
              </w:rPr>
              <w:t> </w:t>
            </w:r>
            <w:r w:rsidRPr="00C52ED5">
              <w:rPr>
                <w:rFonts w:ascii="GHEA Grapalat" w:hAnsi="GHEA Grapalat"/>
                <w:bCs/>
                <w:iCs/>
                <w:sz w:val="20"/>
                <w:szCs w:val="20"/>
                <w:lang w:val="pt-BR"/>
              </w:rPr>
              <w:t>իր</w:t>
            </w:r>
            <w:r w:rsidRPr="00C52ED5">
              <w:rPr>
                <w:rFonts w:ascii="Calibri" w:hAnsi="Calibri" w:cs="Calibri"/>
                <w:bCs/>
                <w:iCs/>
                <w:sz w:val="20"/>
                <w:szCs w:val="20"/>
                <w:lang w:val="pt-BR"/>
              </w:rPr>
              <w:t> </w:t>
            </w:r>
            <w:r w:rsidRPr="00C52ED5">
              <w:rPr>
                <w:rFonts w:ascii="GHEA Grapalat" w:hAnsi="GHEA Grapalat"/>
                <w:bCs/>
                <w:iCs/>
                <w:sz w:val="20"/>
                <w:szCs w:val="20"/>
                <w:lang w:val="pt-BR"/>
              </w:rPr>
              <w:t>ուժերով,</w:t>
            </w:r>
            <w:r w:rsidRPr="00C52ED5">
              <w:rPr>
                <w:rFonts w:ascii="Calibri" w:hAnsi="Calibri" w:cs="Calibri"/>
                <w:bCs/>
                <w:iCs/>
                <w:sz w:val="20"/>
                <w:szCs w:val="20"/>
                <w:lang w:val="pt-BR"/>
              </w:rPr>
              <w:t> </w:t>
            </w:r>
            <w:r w:rsidRPr="00C52ED5">
              <w:rPr>
                <w:rFonts w:ascii="GHEA Grapalat" w:hAnsi="GHEA Grapalat"/>
                <w:bCs/>
                <w:iCs/>
                <w:sz w:val="20"/>
                <w:szCs w:val="20"/>
                <w:lang w:val="pt-BR"/>
              </w:rPr>
              <w:t>գործիքներով,</w:t>
            </w:r>
            <w:r w:rsidRPr="00C52ED5">
              <w:rPr>
                <w:rFonts w:ascii="Calibri" w:hAnsi="Calibri" w:cs="Calibri"/>
                <w:bCs/>
                <w:iCs/>
                <w:sz w:val="20"/>
                <w:szCs w:val="20"/>
                <w:lang w:val="pt-BR"/>
              </w:rPr>
              <w:t> </w:t>
            </w:r>
            <w:r w:rsidRPr="00C52ED5">
              <w:rPr>
                <w:rFonts w:ascii="GHEA Grapalat" w:hAnsi="GHEA Grapalat"/>
                <w:bCs/>
                <w:iCs/>
                <w:sz w:val="20"/>
                <w:szCs w:val="20"/>
                <w:lang w:val="pt-BR"/>
              </w:rPr>
              <w:t>մեխանիզմներով,</w:t>
            </w:r>
            <w:r w:rsidRPr="00C52ED5">
              <w:rPr>
                <w:rFonts w:ascii="Calibri" w:hAnsi="Calibri" w:cs="Calibri"/>
                <w:bCs/>
                <w:iCs/>
                <w:sz w:val="20"/>
                <w:szCs w:val="20"/>
                <w:lang w:val="pt-BR"/>
              </w:rPr>
              <w:t> </w:t>
            </w:r>
            <w:r w:rsidRPr="00C52ED5">
              <w:rPr>
                <w:rFonts w:ascii="GHEA Grapalat" w:hAnsi="GHEA Grapalat"/>
                <w:bCs/>
                <w:iCs/>
                <w:sz w:val="20"/>
                <w:szCs w:val="20"/>
                <w:lang w:val="pt-BR"/>
              </w:rPr>
              <w:t>ինչպես</w:t>
            </w:r>
            <w:r w:rsidRPr="00C52ED5">
              <w:rPr>
                <w:rFonts w:ascii="Calibri" w:hAnsi="Calibri" w:cs="Calibri"/>
                <w:bCs/>
                <w:iCs/>
                <w:sz w:val="20"/>
                <w:szCs w:val="20"/>
                <w:lang w:val="pt-BR"/>
              </w:rPr>
              <w:t> </w:t>
            </w:r>
            <w:r w:rsidRPr="00C52ED5">
              <w:rPr>
                <w:rFonts w:ascii="GHEA Grapalat" w:hAnsi="GHEA Grapalat"/>
                <w:bCs/>
                <w:iCs/>
                <w:sz w:val="20"/>
                <w:szCs w:val="20"/>
                <w:lang w:val="pt-BR"/>
              </w:rPr>
              <w:t>նաև</w:t>
            </w:r>
            <w:r w:rsidRPr="00C52ED5">
              <w:rPr>
                <w:rFonts w:ascii="Calibri" w:hAnsi="Calibri" w:cs="Calibri"/>
                <w:bCs/>
                <w:iCs/>
                <w:sz w:val="20"/>
                <w:szCs w:val="20"/>
                <w:lang w:val="pt-BR"/>
              </w:rPr>
              <w:t> </w:t>
            </w:r>
            <w:r w:rsidRPr="00C52ED5">
              <w:rPr>
                <w:rFonts w:ascii="GHEA Grapalat" w:hAnsi="GHEA Grapalat"/>
                <w:bCs/>
                <w:iCs/>
                <w:sz w:val="20"/>
                <w:szCs w:val="20"/>
                <w:lang w:val="pt-BR"/>
              </w:rPr>
              <w:t>անհրաժեշտ</w:t>
            </w:r>
            <w:r w:rsidRPr="00C52ED5">
              <w:rPr>
                <w:rFonts w:ascii="Calibri" w:hAnsi="Calibri" w:cs="Calibri"/>
                <w:bCs/>
                <w:iCs/>
                <w:sz w:val="20"/>
                <w:szCs w:val="20"/>
                <w:lang w:val="pt-BR"/>
              </w:rPr>
              <w:t> </w:t>
            </w:r>
            <w:r w:rsidRPr="00C52ED5">
              <w:rPr>
                <w:rFonts w:ascii="GHEA Grapalat" w:hAnsi="GHEA Grapalat"/>
                <w:bCs/>
                <w:iCs/>
                <w:sz w:val="20"/>
                <w:szCs w:val="20"/>
                <w:lang w:val="pt-BR"/>
              </w:rPr>
              <w:t>նյութերով</w:t>
            </w:r>
            <w:r w:rsidRPr="00C52ED5">
              <w:rPr>
                <w:rFonts w:ascii="Calibri" w:hAnsi="Calibri" w:cs="Calibri"/>
                <w:bCs/>
                <w:iCs/>
                <w:sz w:val="20"/>
                <w:szCs w:val="20"/>
                <w:lang w:val="pt-BR"/>
              </w:rPr>
              <w:t> </w:t>
            </w:r>
            <w:r w:rsidRPr="00C52ED5">
              <w:rPr>
                <w:rFonts w:ascii="GHEA Grapalat" w:hAnsi="GHEA Grapalat"/>
                <w:bCs/>
                <w:iCs/>
                <w:sz w:val="20"/>
                <w:szCs w:val="20"/>
                <w:lang w:val="pt-BR"/>
              </w:rPr>
              <w:t>ու</w:t>
            </w:r>
            <w:r w:rsidRPr="00C52ED5">
              <w:rPr>
                <w:rFonts w:ascii="Calibri" w:hAnsi="Calibri" w:cs="Calibri"/>
                <w:bCs/>
                <w:iCs/>
                <w:sz w:val="20"/>
                <w:szCs w:val="20"/>
                <w:lang w:val="pt-BR"/>
              </w:rPr>
              <w:t> </w:t>
            </w:r>
            <w:r w:rsidRPr="00C52ED5">
              <w:rPr>
                <w:rFonts w:ascii="GHEA Grapalat" w:hAnsi="GHEA Grapalat"/>
                <w:bCs/>
                <w:iCs/>
                <w:sz w:val="20"/>
                <w:szCs w:val="20"/>
                <w:lang w:val="pt-BR"/>
              </w:rPr>
              <w:t>պատշաճ</w:t>
            </w:r>
            <w:r w:rsidRPr="00C52ED5">
              <w:rPr>
                <w:rFonts w:ascii="Calibri" w:hAnsi="Calibri" w:cs="Calibri"/>
                <w:bCs/>
                <w:iCs/>
                <w:sz w:val="20"/>
                <w:szCs w:val="20"/>
                <w:lang w:val="pt-BR"/>
              </w:rPr>
              <w:t> </w:t>
            </w:r>
            <w:r w:rsidRPr="00C52ED5">
              <w:rPr>
                <w:rFonts w:ascii="GHEA Grapalat" w:hAnsi="GHEA Grapalat"/>
                <w:bCs/>
                <w:iCs/>
                <w:sz w:val="20"/>
                <w:szCs w:val="20"/>
                <w:lang w:val="pt-BR"/>
              </w:rPr>
              <w:t>որակով`</w:t>
            </w:r>
            <w:r w:rsidRPr="00C52ED5">
              <w:rPr>
                <w:rFonts w:ascii="Calibri" w:hAnsi="Calibri" w:cs="Calibri"/>
                <w:bCs/>
                <w:iCs/>
                <w:sz w:val="20"/>
                <w:szCs w:val="20"/>
                <w:lang w:val="pt-BR"/>
              </w:rPr>
              <w:t> </w:t>
            </w:r>
            <w:r w:rsidRPr="00C52ED5">
              <w:rPr>
                <w:rFonts w:ascii="GHEA Grapalat" w:hAnsi="GHEA Grapalat"/>
                <w:bCs/>
                <w:iCs/>
                <w:sz w:val="20"/>
                <w:szCs w:val="20"/>
                <w:lang w:val="pt-BR"/>
              </w:rPr>
              <w:t>ննախագծին</w:t>
            </w:r>
            <w:r w:rsidRPr="00C52ED5">
              <w:rPr>
                <w:rFonts w:ascii="Calibri" w:hAnsi="Calibri" w:cs="Calibri"/>
                <w:bCs/>
                <w:iCs/>
                <w:sz w:val="20"/>
                <w:szCs w:val="20"/>
                <w:lang w:val="pt-BR"/>
              </w:rPr>
              <w:t> </w:t>
            </w:r>
            <w:r w:rsidRPr="00C52ED5">
              <w:rPr>
                <w:rFonts w:ascii="GHEA Grapalat" w:hAnsi="GHEA Grapalat"/>
                <w:bCs/>
                <w:iCs/>
                <w:sz w:val="20"/>
                <w:szCs w:val="20"/>
                <w:lang w:val="pt-BR"/>
              </w:rPr>
              <w:t>և</w:t>
            </w:r>
            <w:r w:rsidRPr="00C52ED5">
              <w:rPr>
                <w:rFonts w:ascii="Calibri" w:hAnsi="Calibri" w:cs="Calibri"/>
                <w:bCs/>
                <w:iCs/>
                <w:sz w:val="20"/>
                <w:szCs w:val="20"/>
                <w:lang w:val="pt-BR"/>
              </w:rPr>
              <w:t> </w:t>
            </w:r>
            <w:r w:rsidRPr="00C52ED5">
              <w:rPr>
                <w:rFonts w:ascii="GHEA Grapalat" w:hAnsi="GHEA Grapalat"/>
                <w:bCs/>
                <w:iCs/>
                <w:sz w:val="20"/>
                <w:szCs w:val="20"/>
                <w:lang w:val="pt-BR"/>
              </w:rPr>
              <w:t>ծավալաթերթին</w:t>
            </w:r>
            <w:r w:rsidRPr="00C52ED5">
              <w:rPr>
                <w:rFonts w:ascii="Calibri" w:hAnsi="Calibri" w:cs="Calibri"/>
                <w:bCs/>
                <w:iCs/>
                <w:sz w:val="20"/>
                <w:szCs w:val="20"/>
                <w:lang w:val="pt-BR"/>
              </w:rPr>
              <w:t> </w:t>
            </w:r>
            <w:r w:rsidRPr="00C52ED5">
              <w:rPr>
                <w:rFonts w:ascii="GHEA Grapalat" w:hAnsi="GHEA Grapalat"/>
                <w:bCs/>
                <w:iCs/>
                <w:sz w:val="20"/>
                <w:szCs w:val="20"/>
                <w:lang w:val="pt-BR"/>
              </w:rPr>
              <w:t>համապատասխան։</w:t>
            </w:r>
          </w:p>
        </w:tc>
      </w:tr>
      <w:tr w:rsidR="00C52ED5" w:rsidRPr="00D276E9" w14:paraId="4E47CC2B" w14:textId="77777777" w:rsidTr="00480DA5">
        <w:trPr>
          <w:trHeight w:val="971"/>
          <w:jc w:val="center"/>
        </w:trPr>
        <w:tc>
          <w:tcPr>
            <w:tcW w:w="10455" w:type="dxa"/>
            <w:tcBorders>
              <w:top w:val="single" w:sz="4" w:space="0" w:color="auto"/>
              <w:left w:val="single" w:sz="4" w:space="0" w:color="auto"/>
              <w:bottom w:val="single" w:sz="4" w:space="0" w:color="auto"/>
              <w:right w:val="single" w:sz="4" w:space="0" w:color="auto"/>
            </w:tcBorders>
            <w:vAlign w:val="center"/>
          </w:tcPr>
          <w:p w14:paraId="0FA9E860" w14:textId="77777777" w:rsidR="00C52ED5" w:rsidRPr="00C52ED5" w:rsidRDefault="00C52ED5" w:rsidP="00C52ED5">
            <w:pPr>
              <w:ind w:firstLine="567"/>
              <w:jc w:val="center"/>
              <w:rPr>
                <w:rFonts w:ascii="GHEA Grapalat" w:hAnsi="GHEA Grapalat"/>
                <w:bCs/>
                <w:iCs/>
                <w:sz w:val="20"/>
                <w:szCs w:val="20"/>
                <w:lang w:val="hy-AM"/>
              </w:rPr>
            </w:pPr>
            <w:r w:rsidRPr="00C52ED5">
              <w:rPr>
                <w:rFonts w:ascii="GHEA Grapalat" w:hAnsi="GHEA Grapalat"/>
                <w:bCs/>
                <w:iCs/>
                <w:sz w:val="20"/>
                <w:szCs w:val="20"/>
                <w:lang w:val="hy-AM"/>
              </w:rPr>
              <w:t>*</w:t>
            </w:r>
            <w:r w:rsidRPr="00C52ED5">
              <w:rPr>
                <w:rFonts w:ascii="GHEA Grapalat" w:hAnsi="GHEA Grapalat"/>
                <w:b/>
                <w:iCs/>
                <w:sz w:val="20"/>
                <w:szCs w:val="20"/>
                <w:lang w:val="hy-AM"/>
              </w:rPr>
              <w:t>Մասնակիցը պետք է ունենա շինարարության իրականացման գործունեության առնվազն 3-րդ դասի լիցենզիա՝</w:t>
            </w:r>
            <w:r w:rsidRPr="00C52ED5">
              <w:rPr>
                <w:rFonts w:ascii="GHEA Grapalat" w:hAnsi="GHEA Grapalat"/>
                <w:bCs/>
                <w:iCs/>
                <w:sz w:val="20"/>
                <w:szCs w:val="20"/>
                <w:lang w:val="hy-AM"/>
              </w:rPr>
              <w:t xml:space="preserve"> ըստ քաղաքաշինության հետևյալ ոլորտների`</w:t>
            </w:r>
          </w:p>
          <w:p w14:paraId="044455E4" w14:textId="77777777" w:rsidR="00C52ED5" w:rsidRPr="00C52ED5" w:rsidRDefault="00C52ED5" w:rsidP="00C52ED5">
            <w:pPr>
              <w:ind w:firstLine="567"/>
              <w:jc w:val="center"/>
              <w:rPr>
                <w:rFonts w:ascii="GHEA Grapalat" w:hAnsi="GHEA Grapalat"/>
                <w:bCs/>
                <w:iCs/>
                <w:sz w:val="20"/>
                <w:szCs w:val="20"/>
                <w:lang w:val="hy-AM"/>
              </w:rPr>
            </w:pPr>
          </w:p>
          <w:p w14:paraId="4C9FAE7B" w14:textId="77777777" w:rsidR="00C52ED5" w:rsidRPr="00C52ED5" w:rsidRDefault="00C52ED5" w:rsidP="00C52ED5">
            <w:pPr>
              <w:ind w:firstLine="567"/>
              <w:jc w:val="center"/>
              <w:rPr>
                <w:rFonts w:ascii="GHEA Grapalat" w:hAnsi="GHEA Grapalat"/>
                <w:bCs/>
                <w:iCs/>
                <w:sz w:val="20"/>
                <w:szCs w:val="20"/>
                <w:lang w:val="hy-AM"/>
              </w:rPr>
            </w:pPr>
            <w:r w:rsidRPr="00C52ED5">
              <w:rPr>
                <w:rFonts w:ascii="GHEA Grapalat" w:hAnsi="GHEA Grapalat"/>
                <w:bCs/>
                <w:iCs/>
                <w:sz w:val="20"/>
                <w:szCs w:val="20"/>
                <w:lang w:val="hy-AM"/>
              </w:rPr>
              <w:t xml:space="preserve">1) </w:t>
            </w:r>
            <w:r w:rsidRPr="00C52ED5">
              <w:rPr>
                <w:rFonts w:ascii="GHEA Grapalat" w:hAnsi="GHEA Grapalat"/>
                <w:b/>
                <w:iCs/>
                <w:sz w:val="20"/>
                <w:szCs w:val="20"/>
                <w:lang w:val="hy-AM"/>
              </w:rPr>
              <w:t>տրանսպորտային ուղիներ</w:t>
            </w:r>
            <w:r w:rsidRPr="00C52ED5">
              <w:rPr>
                <w:rFonts w:ascii="GHEA Grapalat" w:hAnsi="GHEA Grapalat"/>
                <w:bCs/>
                <w:iCs/>
                <w:sz w:val="20"/>
                <w:szCs w:val="20"/>
                <w:lang w:val="hy-AM"/>
              </w:rPr>
              <w:t xml:space="preserve"> (ավտոմոբիլային ճանապարհներ, երկաթուղային գծեր եվ</w:t>
            </w:r>
          </w:p>
          <w:p w14:paraId="24F5920B" w14:textId="77777777" w:rsidR="00C52ED5" w:rsidRPr="00C52ED5" w:rsidRDefault="00C52ED5" w:rsidP="00C52ED5">
            <w:pPr>
              <w:ind w:firstLine="567"/>
              <w:jc w:val="center"/>
              <w:rPr>
                <w:rFonts w:ascii="GHEA Grapalat" w:hAnsi="GHEA Grapalat"/>
                <w:bCs/>
                <w:iCs/>
                <w:sz w:val="20"/>
                <w:szCs w:val="20"/>
                <w:lang w:val="hy-AM"/>
              </w:rPr>
            </w:pPr>
            <w:r w:rsidRPr="00C52ED5">
              <w:rPr>
                <w:rFonts w:ascii="GHEA Grapalat" w:hAnsi="GHEA Grapalat"/>
                <w:bCs/>
                <w:iCs/>
                <w:sz w:val="20"/>
                <w:szCs w:val="20"/>
                <w:lang w:val="hy-AM"/>
              </w:rPr>
              <w:t>օդանավակայաններ, արհեստական կառուցվածքներ՝ կամուրջներ, թունելներ, ուղեանցներ,</w:t>
            </w:r>
          </w:p>
          <w:p w14:paraId="7BF07A9F" w14:textId="77777777" w:rsidR="00C52ED5" w:rsidRPr="00C52ED5" w:rsidRDefault="00C52ED5" w:rsidP="00C52ED5">
            <w:pPr>
              <w:ind w:firstLine="567"/>
              <w:jc w:val="center"/>
              <w:rPr>
                <w:rFonts w:ascii="GHEA Grapalat" w:hAnsi="GHEA Grapalat"/>
                <w:bCs/>
                <w:iCs/>
                <w:sz w:val="20"/>
                <w:szCs w:val="20"/>
                <w:lang w:val="hy-AM"/>
              </w:rPr>
            </w:pPr>
            <w:r w:rsidRPr="00C52ED5">
              <w:rPr>
                <w:rFonts w:ascii="GHEA Grapalat" w:hAnsi="GHEA Grapalat"/>
                <w:bCs/>
                <w:iCs/>
                <w:sz w:val="20"/>
                <w:szCs w:val="20"/>
                <w:lang w:val="hy-AM"/>
              </w:rPr>
              <w:t>էստակադաներ, հենապատեր եվ այլն)</w:t>
            </w:r>
          </w:p>
          <w:p w14:paraId="539D22AB" w14:textId="77777777" w:rsidR="00C52ED5" w:rsidRPr="00C52ED5" w:rsidRDefault="00C52ED5" w:rsidP="00C52ED5">
            <w:pPr>
              <w:ind w:firstLine="567"/>
              <w:jc w:val="center"/>
              <w:rPr>
                <w:rFonts w:ascii="GHEA Grapalat" w:hAnsi="GHEA Grapalat"/>
                <w:bCs/>
                <w:iCs/>
                <w:sz w:val="20"/>
                <w:szCs w:val="20"/>
                <w:lang w:val="pt-BR"/>
              </w:rPr>
            </w:pPr>
            <w:r w:rsidRPr="00C52ED5">
              <w:rPr>
                <w:rFonts w:ascii="GHEA Grapalat" w:hAnsi="GHEA Grapalat"/>
                <w:bCs/>
                <w:iCs/>
                <w:sz w:val="20"/>
                <w:szCs w:val="20"/>
                <w:lang w:val="hy-AM"/>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r>
      <w:tr w:rsidR="00C52ED5" w:rsidRPr="00D276E9" w14:paraId="79A59264" w14:textId="77777777" w:rsidTr="00480DA5">
        <w:trPr>
          <w:trHeight w:val="971"/>
          <w:jc w:val="center"/>
        </w:trPr>
        <w:tc>
          <w:tcPr>
            <w:tcW w:w="10455" w:type="dxa"/>
            <w:tcBorders>
              <w:top w:val="single" w:sz="4" w:space="0" w:color="auto"/>
              <w:left w:val="single" w:sz="4" w:space="0" w:color="auto"/>
              <w:bottom w:val="single" w:sz="4" w:space="0" w:color="auto"/>
              <w:right w:val="single" w:sz="4" w:space="0" w:color="auto"/>
            </w:tcBorders>
            <w:vAlign w:val="center"/>
            <w:hideMark/>
          </w:tcPr>
          <w:p w14:paraId="3370637D" w14:textId="77777777" w:rsidR="00C52ED5" w:rsidRPr="00C52ED5" w:rsidRDefault="00C52ED5" w:rsidP="00C52ED5">
            <w:pPr>
              <w:ind w:firstLine="567"/>
              <w:jc w:val="center"/>
              <w:rPr>
                <w:rFonts w:ascii="GHEA Grapalat" w:hAnsi="GHEA Grapalat"/>
                <w:bCs/>
                <w:iCs/>
                <w:sz w:val="20"/>
                <w:szCs w:val="20"/>
                <w:lang w:val="hy-AM"/>
              </w:rPr>
            </w:pPr>
            <w:r w:rsidRPr="00C52ED5">
              <w:rPr>
                <w:rFonts w:ascii="GHEA Grapalat" w:hAnsi="GHEA Grapalat"/>
                <w:bCs/>
                <w:iCs/>
                <w:sz w:val="20"/>
                <w:szCs w:val="20"/>
                <w:lang w:val="hy-AM"/>
              </w:rPr>
              <w:t>Շինարարների համազգեստի վրա՝ շինարարություն իրականացնող կազմակերպության տարբերանշանի առկայություն</w:t>
            </w:r>
          </w:p>
        </w:tc>
      </w:tr>
    </w:tbl>
    <w:p w14:paraId="087B12E6" w14:textId="77777777" w:rsidR="00C52ED5" w:rsidRPr="00C52ED5" w:rsidRDefault="00C52ED5" w:rsidP="00224CE7">
      <w:pPr>
        <w:ind w:firstLine="567"/>
        <w:jc w:val="center"/>
        <w:rPr>
          <w:rFonts w:ascii="GHEA Grapalat" w:hAnsi="GHEA Grapalat"/>
          <w:iCs/>
          <w:sz w:val="20"/>
          <w:szCs w:val="20"/>
          <w:lang w:val="hy-AM"/>
        </w:rPr>
      </w:pPr>
    </w:p>
    <w:p w14:paraId="73F1CD96" w14:textId="77777777" w:rsidR="00EF4B74" w:rsidRDefault="00EF4B74" w:rsidP="00F57B7D">
      <w:pPr>
        <w:ind w:firstLine="567"/>
        <w:jc w:val="right"/>
        <w:rPr>
          <w:rFonts w:ascii="GHEA Grapalat" w:hAnsi="GHEA Grapalat"/>
          <w:i/>
          <w:lang w:val="hy-AM"/>
        </w:rPr>
        <w:sectPr w:rsidR="00EF4B74" w:rsidSect="00EF4B74">
          <w:footnotePr>
            <w:pos w:val="beneathText"/>
          </w:footnotePr>
          <w:pgSz w:w="16838" w:h="11906" w:orient="landscape" w:code="9"/>
          <w:pgMar w:top="662" w:right="533" w:bottom="706" w:left="720" w:header="562" w:footer="562" w:gutter="0"/>
          <w:cols w:space="720"/>
        </w:sectPr>
      </w:pPr>
    </w:p>
    <w:p w14:paraId="309C3CE0" w14:textId="74D82F7E" w:rsidR="00784666" w:rsidRPr="001F5786" w:rsidRDefault="00784666" w:rsidP="00F57B7D">
      <w:pPr>
        <w:ind w:firstLine="567"/>
        <w:jc w:val="right"/>
        <w:rPr>
          <w:rFonts w:ascii="GHEA Grapalat" w:hAnsi="GHEA Grapalat"/>
          <w:i/>
          <w:lang w:val="hy-AM"/>
        </w:rPr>
      </w:pPr>
    </w:p>
    <w:p w14:paraId="24A2F7FA" w14:textId="77777777" w:rsidR="00784666" w:rsidRPr="00FB1EC7" w:rsidRDefault="00784666" w:rsidP="00F57B7D">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57B7D" w:rsidRPr="00FB1EC7" w14:paraId="5797A009" w14:textId="77777777" w:rsidTr="00786C00">
        <w:trPr>
          <w:jc w:val="center"/>
        </w:trPr>
        <w:tc>
          <w:tcPr>
            <w:tcW w:w="4536" w:type="dxa"/>
          </w:tcPr>
          <w:p w14:paraId="011F53B1" w14:textId="77777777" w:rsidR="00F57B7D" w:rsidRPr="00FB1EC7" w:rsidRDefault="00F57B7D" w:rsidP="00786C00">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DA5D08" w14:textId="77777777" w:rsidR="00F57B7D" w:rsidRPr="00FB1EC7" w:rsidRDefault="00F57B7D" w:rsidP="00786C00">
            <w:pPr>
              <w:rPr>
                <w:rFonts w:ascii="GHEA Grapalat" w:hAnsi="GHEA Grapalat"/>
                <w:sz w:val="22"/>
                <w:szCs w:val="22"/>
                <w:lang w:val="ru-RU"/>
              </w:rPr>
            </w:pPr>
          </w:p>
          <w:p w14:paraId="392FCA6F" w14:textId="77777777" w:rsidR="00F57B7D" w:rsidRPr="00FB1EC7" w:rsidRDefault="00F57B7D" w:rsidP="00786C00">
            <w:pPr>
              <w:jc w:val="center"/>
              <w:rPr>
                <w:rFonts w:ascii="GHEA Grapalat" w:hAnsi="GHEA Grapalat"/>
                <w:lang w:val="ru-RU"/>
              </w:rPr>
            </w:pPr>
            <w:r w:rsidRPr="00FB1EC7">
              <w:rPr>
                <w:rFonts w:ascii="GHEA Grapalat" w:hAnsi="GHEA Grapalat"/>
                <w:lang w:val="ru-RU"/>
              </w:rPr>
              <w:t>---------------------------------</w:t>
            </w:r>
          </w:p>
          <w:p w14:paraId="7975D116" w14:textId="77777777" w:rsidR="00F57B7D" w:rsidRPr="00FB1EC7" w:rsidRDefault="00F57B7D" w:rsidP="00786C00">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37E32989" w14:textId="77777777" w:rsidR="00F57B7D" w:rsidRPr="00FB1EC7" w:rsidRDefault="00F57B7D" w:rsidP="00786C00">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20BD4004" w14:textId="77777777" w:rsidR="00F57B7D" w:rsidRPr="00FB1EC7" w:rsidRDefault="00F57B7D" w:rsidP="00786C00">
            <w:pPr>
              <w:spacing w:line="360" w:lineRule="auto"/>
              <w:jc w:val="center"/>
              <w:rPr>
                <w:rFonts w:ascii="GHEA Grapalat" w:hAnsi="GHEA Grapalat"/>
                <w:lang w:val="ru-RU"/>
              </w:rPr>
            </w:pPr>
          </w:p>
        </w:tc>
        <w:tc>
          <w:tcPr>
            <w:tcW w:w="4343" w:type="dxa"/>
          </w:tcPr>
          <w:p w14:paraId="174DABBA" w14:textId="77777777" w:rsidR="00F57B7D" w:rsidRPr="00FB1EC7" w:rsidRDefault="00F57B7D" w:rsidP="00786C00">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19C1C2FC" w14:textId="77777777" w:rsidR="00F57B7D" w:rsidRPr="00FB1EC7" w:rsidRDefault="00F57B7D" w:rsidP="00786C00">
            <w:pPr>
              <w:jc w:val="center"/>
              <w:rPr>
                <w:rFonts w:ascii="GHEA Grapalat" w:hAnsi="GHEA Grapalat"/>
                <w:lang w:val="ru-RU"/>
              </w:rPr>
            </w:pPr>
          </w:p>
          <w:p w14:paraId="3961EACE" w14:textId="77777777" w:rsidR="00F57B7D" w:rsidRPr="00FB1EC7" w:rsidRDefault="00F57B7D" w:rsidP="00786C00">
            <w:pPr>
              <w:jc w:val="center"/>
              <w:rPr>
                <w:rFonts w:ascii="GHEA Grapalat" w:hAnsi="GHEA Grapalat"/>
                <w:lang w:val="ru-RU"/>
              </w:rPr>
            </w:pPr>
            <w:r w:rsidRPr="00FB1EC7">
              <w:rPr>
                <w:rFonts w:ascii="GHEA Grapalat" w:hAnsi="GHEA Grapalat"/>
                <w:lang w:val="ru-RU"/>
              </w:rPr>
              <w:t>---------------------------------</w:t>
            </w:r>
          </w:p>
          <w:p w14:paraId="7C79AF95" w14:textId="77777777" w:rsidR="00F57B7D" w:rsidRPr="00FB1EC7" w:rsidRDefault="00F57B7D" w:rsidP="00786C00">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061A3F0" w14:textId="77777777" w:rsidR="00F57B7D" w:rsidRDefault="00F57B7D" w:rsidP="00786C00">
            <w:pPr>
              <w:jc w:val="center"/>
              <w:rPr>
                <w:rFonts w:ascii="GHEA Grapalat" w:hAnsi="GHEA Grapalat" w:cs="Sylfaen"/>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p w14:paraId="09684AE0" w14:textId="77777777" w:rsidR="00F57B7D" w:rsidRDefault="00F57B7D" w:rsidP="00786C00">
            <w:pPr>
              <w:jc w:val="center"/>
              <w:rPr>
                <w:rFonts w:ascii="GHEA Grapalat" w:hAnsi="GHEA Grapalat" w:cs="Sylfaen"/>
                <w:sz w:val="18"/>
                <w:szCs w:val="18"/>
                <w:lang w:val="ru-RU"/>
              </w:rPr>
            </w:pPr>
          </w:p>
          <w:p w14:paraId="1B057E3E" w14:textId="77777777" w:rsidR="00F57B7D" w:rsidRDefault="00F57B7D" w:rsidP="00786C00">
            <w:pPr>
              <w:jc w:val="center"/>
              <w:rPr>
                <w:rFonts w:ascii="GHEA Grapalat" w:hAnsi="GHEA Grapalat" w:cs="Sylfaen"/>
                <w:sz w:val="18"/>
                <w:szCs w:val="18"/>
                <w:lang w:val="ru-RU"/>
              </w:rPr>
            </w:pPr>
          </w:p>
          <w:p w14:paraId="6351E3A8" w14:textId="24C45534" w:rsidR="00F57B7D" w:rsidRPr="00FB1EC7" w:rsidRDefault="00F57B7D" w:rsidP="00786C00">
            <w:pPr>
              <w:jc w:val="center"/>
              <w:rPr>
                <w:rFonts w:ascii="GHEA Grapalat" w:hAnsi="GHEA Grapalat"/>
                <w:sz w:val="22"/>
                <w:szCs w:val="22"/>
                <w:lang w:val="ru-RU"/>
              </w:rPr>
            </w:pPr>
          </w:p>
        </w:tc>
      </w:tr>
    </w:tbl>
    <w:p w14:paraId="2EF48B60" w14:textId="2C32A0A8" w:rsidR="00E53BE1" w:rsidRDefault="00E53BE1" w:rsidP="001E0CEE">
      <w:pPr>
        <w:ind w:firstLine="567"/>
        <w:jc w:val="right"/>
        <w:rPr>
          <w:rFonts w:ascii="GHEA Grapalat" w:hAnsi="GHEA Grapalat" w:cs="Sylfaen"/>
          <w:i/>
          <w:sz w:val="20"/>
          <w:szCs w:val="20"/>
          <w:lang w:val="pt-BR"/>
        </w:rPr>
      </w:pPr>
    </w:p>
    <w:p w14:paraId="61117864" w14:textId="77777777" w:rsidR="002349DC" w:rsidRDefault="002349DC" w:rsidP="001E0CEE">
      <w:pPr>
        <w:ind w:firstLine="567"/>
        <w:jc w:val="right"/>
        <w:rPr>
          <w:rFonts w:ascii="GHEA Grapalat" w:hAnsi="GHEA Grapalat" w:cs="Sylfaen"/>
          <w:i/>
          <w:sz w:val="20"/>
          <w:szCs w:val="20"/>
          <w:lang w:val="pt-BR"/>
        </w:rPr>
      </w:pPr>
    </w:p>
    <w:p w14:paraId="3DAA321C" w14:textId="77777777" w:rsidR="002349DC" w:rsidRDefault="002349DC" w:rsidP="001E0CEE">
      <w:pPr>
        <w:ind w:firstLine="567"/>
        <w:jc w:val="right"/>
        <w:rPr>
          <w:rFonts w:ascii="GHEA Grapalat" w:hAnsi="GHEA Grapalat" w:cs="Sylfaen"/>
          <w:i/>
          <w:sz w:val="20"/>
          <w:szCs w:val="20"/>
          <w:lang w:val="pt-BR"/>
        </w:rPr>
      </w:pPr>
    </w:p>
    <w:p w14:paraId="545BC7BF" w14:textId="77777777" w:rsidR="002349DC" w:rsidRDefault="002349DC" w:rsidP="001E0CEE">
      <w:pPr>
        <w:ind w:firstLine="567"/>
        <w:jc w:val="right"/>
        <w:rPr>
          <w:rFonts w:ascii="GHEA Grapalat" w:hAnsi="GHEA Grapalat" w:cs="Sylfaen"/>
          <w:i/>
          <w:sz w:val="20"/>
          <w:szCs w:val="20"/>
          <w:lang w:val="pt-BR"/>
        </w:rPr>
      </w:pPr>
    </w:p>
    <w:p w14:paraId="1C2D07AC" w14:textId="77777777" w:rsidR="002349DC" w:rsidRDefault="002349DC" w:rsidP="001E0CEE">
      <w:pPr>
        <w:ind w:firstLine="567"/>
        <w:jc w:val="right"/>
        <w:rPr>
          <w:rFonts w:ascii="GHEA Grapalat" w:hAnsi="GHEA Grapalat" w:cs="Sylfaen"/>
          <w:i/>
          <w:sz w:val="20"/>
          <w:szCs w:val="20"/>
          <w:lang w:val="pt-BR"/>
        </w:rPr>
      </w:pPr>
    </w:p>
    <w:p w14:paraId="44006A8A" w14:textId="77777777" w:rsidR="002349DC" w:rsidRDefault="002349DC" w:rsidP="001E0CEE">
      <w:pPr>
        <w:ind w:firstLine="567"/>
        <w:jc w:val="right"/>
        <w:rPr>
          <w:rFonts w:ascii="GHEA Grapalat" w:hAnsi="GHEA Grapalat" w:cs="Sylfaen"/>
          <w:i/>
          <w:sz w:val="20"/>
          <w:szCs w:val="20"/>
          <w:lang w:val="pt-BR"/>
        </w:rPr>
      </w:pPr>
    </w:p>
    <w:p w14:paraId="3A4158A5" w14:textId="77777777" w:rsidR="002349DC" w:rsidRDefault="002349DC" w:rsidP="001E0CEE">
      <w:pPr>
        <w:ind w:firstLine="567"/>
        <w:jc w:val="right"/>
        <w:rPr>
          <w:rFonts w:ascii="GHEA Grapalat" w:hAnsi="GHEA Grapalat" w:cs="Sylfaen"/>
          <w:i/>
          <w:sz w:val="20"/>
          <w:szCs w:val="20"/>
          <w:lang w:val="pt-BR"/>
        </w:rPr>
      </w:pPr>
    </w:p>
    <w:p w14:paraId="2EAA0C2D" w14:textId="77777777" w:rsidR="002349DC" w:rsidRDefault="002349DC" w:rsidP="001E0CEE">
      <w:pPr>
        <w:ind w:firstLine="567"/>
        <w:jc w:val="right"/>
        <w:rPr>
          <w:rFonts w:ascii="GHEA Grapalat" w:hAnsi="GHEA Grapalat" w:cs="Sylfaen"/>
          <w:i/>
          <w:sz w:val="20"/>
          <w:szCs w:val="20"/>
          <w:lang w:val="pt-BR"/>
        </w:rPr>
      </w:pPr>
    </w:p>
    <w:p w14:paraId="7867520B" w14:textId="77777777" w:rsidR="002349DC" w:rsidRDefault="002349DC" w:rsidP="001E0CEE">
      <w:pPr>
        <w:ind w:firstLine="567"/>
        <w:jc w:val="right"/>
        <w:rPr>
          <w:rFonts w:ascii="GHEA Grapalat" w:hAnsi="GHEA Grapalat" w:cs="Sylfaen"/>
          <w:i/>
          <w:sz w:val="20"/>
          <w:szCs w:val="20"/>
          <w:lang w:val="pt-BR"/>
        </w:rPr>
      </w:pPr>
    </w:p>
    <w:p w14:paraId="18B47D4C" w14:textId="77777777" w:rsidR="002349DC" w:rsidRDefault="002349DC" w:rsidP="001E0CEE">
      <w:pPr>
        <w:ind w:firstLine="567"/>
        <w:jc w:val="right"/>
        <w:rPr>
          <w:rFonts w:ascii="GHEA Grapalat" w:hAnsi="GHEA Grapalat" w:cs="Sylfaen"/>
          <w:i/>
          <w:sz w:val="20"/>
          <w:szCs w:val="20"/>
          <w:lang w:val="pt-BR"/>
        </w:rPr>
      </w:pPr>
    </w:p>
    <w:p w14:paraId="70E5EA64" w14:textId="77777777" w:rsidR="002349DC" w:rsidRDefault="002349DC" w:rsidP="001E0CEE">
      <w:pPr>
        <w:ind w:firstLine="567"/>
        <w:jc w:val="right"/>
        <w:rPr>
          <w:rFonts w:ascii="GHEA Grapalat" w:hAnsi="GHEA Grapalat" w:cs="Sylfaen"/>
          <w:i/>
          <w:sz w:val="20"/>
          <w:szCs w:val="20"/>
          <w:lang w:val="pt-BR"/>
        </w:rPr>
      </w:pPr>
    </w:p>
    <w:p w14:paraId="13E09A65" w14:textId="77777777" w:rsidR="002349DC" w:rsidRDefault="002349DC" w:rsidP="001E0CEE">
      <w:pPr>
        <w:ind w:firstLine="567"/>
        <w:jc w:val="right"/>
        <w:rPr>
          <w:rFonts w:ascii="GHEA Grapalat" w:hAnsi="GHEA Grapalat" w:cs="Sylfaen"/>
          <w:i/>
          <w:sz w:val="20"/>
          <w:szCs w:val="20"/>
          <w:lang w:val="pt-BR"/>
        </w:rPr>
      </w:pPr>
    </w:p>
    <w:p w14:paraId="6AD37636" w14:textId="77777777" w:rsidR="002349DC" w:rsidRDefault="002349DC" w:rsidP="001E0CEE">
      <w:pPr>
        <w:ind w:firstLine="567"/>
        <w:jc w:val="right"/>
        <w:rPr>
          <w:rFonts w:ascii="GHEA Grapalat" w:hAnsi="GHEA Grapalat" w:cs="Sylfaen"/>
          <w:i/>
          <w:sz w:val="20"/>
          <w:szCs w:val="20"/>
          <w:lang w:val="pt-BR"/>
        </w:rPr>
      </w:pPr>
    </w:p>
    <w:p w14:paraId="1865CD7E" w14:textId="77777777" w:rsidR="002349DC" w:rsidRDefault="002349DC" w:rsidP="001E0CEE">
      <w:pPr>
        <w:ind w:firstLine="567"/>
        <w:jc w:val="right"/>
        <w:rPr>
          <w:rFonts w:ascii="GHEA Grapalat" w:hAnsi="GHEA Grapalat" w:cs="Sylfaen"/>
          <w:i/>
          <w:sz w:val="20"/>
          <w:szCs w:val="20"/>
          <w:lang w:val="pt-BR"/>
        </w:rPr>
      </w:pPr>
    </w:p>
    <w:p w14:paraId="6CCE7290" w14:textId="77777777" w:rsidR="002349DC" w:rsidRDefault="002349DC" w:rsidP="001E0CEE">
      <w:pPr>
        <w:ind w:firstLine="567"/>
        <w:jc w:val="right"/>
        <w:rPr>
          <w:rFonts w:ascii="GHEA Grapalat" w:hAnsi="GHEA Grapalat" w:cs="Sylfaen"/>
          <w:i/>
          <w:sz w:val="20"/>
          <w:szCs w:val="20"/>
          <w:lang w:val="pt-BR"/>
        </w:rPr>
      </w:pPr>
    </w:p>
    <w:p w14:paraId="79FBF865" w14:textId="77777777" w:rsidR="002349DC" w:rsidRDefault="002349DC" w:rsidP="001E0CEE">
      <w:pPr>
        <w:ind w:firstLine="567"/>
        <w:jc w:val="right"/>
        <w:rPr>
          <w:rFonts w:ascii="GHEA Grapalat" w:hAnsi="GHEA Grapalat" w:cs="Sylfaen"/>
          <w:i/>
          <w:sz w:val="20"/>
          <w:szCs w:val="20"/>
          <w:lang w:val="pt-BR"/>
        </w:rPr>
      </w:pPr>
    </w:p>
    <w:p w14:paraId="7738CB50" w14:textId="77777777" w:rsidR="002349DC" w:rsidRDefault="002349DC" w:rsidP="001E0CEE">
      <w:pPr>
        <w:ind w:firstLine="567"/>
        <w:jc w:val="right"/>
        <w:rPr>
          <w:rFonts w:ascii="GHEA Grapalat" w:hAnsi="GHEA Grapalat" w:cs="Sylfaen"/>
          <w:i/>
          <w:sz w:val="20"/>
          <w:szCs w:val="20"/>
          <w:lang w:val="pt-BR"/>
        </w:rPr>
      </w:pPr>
    </w:p>
    <w:p w14:paraId="23219D37" w14:textId="77777777" w:rsidR="002349DC" w:rsidRDefault="002349DC" w:rsidP="001E0CEE">
      <w:pPr>
        <w:ind w:firstLine="567"/>
        <w:jc w:val="right"/>
        <w:rPr>
          <w:rFonts w:ascii="GHEA Grapalat" w:hAnsi="GHEA Grapalat" w:cs="Sylfaen"/>
          <w:i/>
          <w:sz w:val="20"/>
          <w:szCs w:val="20"/>
          <w:lang w:val="pt-BR"/>
        </w:rPr>
      </w:pPr>
    </w:p>
    <w:p w14:paraId="178DC384" w14:textId="77777777" w:rsidR="002349DC" w:rsidRDefault="002349DC" w:rsidP="001E0CEE">
      <w:pPr>
        <w:ind w:firstLine="567"/>
        <w:jc w:val="right"/>
        <w:rPr>
          <w:rFonts w:ascii="GHEA Grapalat" w:hAnsi="GHEA Grapalat" w:cs="Sylfaen"/>
          <w:i/>
          <w:sz w:val="20"/>
          <w:szCs w:val="20"/>
          <w:lang w:val="pt-BR"/>
        </w:rPr>
      </w:pPr>
    </w:p>
    <w:p w14:paraId="6B3D8578" w14:textId="77777777" w:rsidR="002349DC" w:rsidRDefault="002349DC" w:rsidP="001E0CEE">
      <w:pPr>
        <w:ind w:firstLine="567"/>
        <w:jc w:val="right"/>
        <w:rPr>
          <w:rFonts w:ascii="GHEA Grapalat" w:hAnsi="GHEA Grapalat" w:cs="Sylfaen"/>
          <w:i/>
          <w:sz w:val="20"/>
          <w:szCs w:val="20"/>
          <w:lang w:val="pt-BR"/>
        </w:rPr>
      </w:pPr>
    </w:p>
    <w:p w14:paraId="65334233" w14:textId="77777777" w:rsidR="002349DC" w:rsidRDefault="002349DC" w:rsidP="001E0CEE">
      <w:pPr>
        <w:ind w:firstLine="567"/>
        <w:jc w:val="right"/>
        <w:rPr>
          <w:rFonts w:ascii="GHEA Grapalat" w:hAnsi="GHEA Grapalat" w:cs="Sylfaen"/>
          <w:i/>
          <w:sz w:val="20"/>
          <w:szCs w:val="20"/>
          <w:lang w:val="pt-BR"/>
        </w:rPr>
      </w:pPr>
    </w:p>
    <w:p w14:paraId="0BEDE9A3" w14:textId="77777777" w:rsidR="002349DC" w:rsidRDefault="002349DC" w:rsidP="001E0CEE">
      <w:pPr>
        <w:ind w:firstLine="567"/>
        <w:jc w:val="right"/>
        <w:rPr>
          <w:rFonts w:ascii="GHEA Grapalat" w:hAnsi="GHEA Grapalat" w:cs="Sylfaen"/>
          <w:i/>
          <w:sz w:val="20"/>
          <w:szCs w:val="20"/>
          <w:lang w:val="pt-BR"/>
        </w:rPr>
      </w:pPr>
    </w:p>
    <w:p w14:paraId="54182A44" w14:textId="77777777" w:rsidR="002349DC" w:rsidRDefault="002349DC" w:rsidP="001E0CEE">
      <w:pPr>
        <w:ind w:firstLine="567"/>
        <w:jc w:val="right"/>
        <w:rPr>
          <w:rFonts w:ascii="GHEA Grapalat" w:hAnsi="GHEA Grapalat" w:cs="Sylfaen"/>
          <w:i/>
          <w:sz w:val="20"/>
          <w:szCs w:val="20"/>
          <w:lang w:val="pt-BR"/>
        </w:rPr>
      </w:pPr>
    </w:p>
    <w:p w14:paraId="12533E08" w14:textId="77777777" w:rsidR="002349DC" w:rsidRDefault="002349DC" w:rsidP="001E0CEE">
      <w:pPr>
        <w:ind w:firstLine="567"/>
        <w:jc w:val="right"/>
        <w:rPr>
          <w:rFonts w:ascii="GHEA Grapalat" w:hAnsi="GHEA Grapalat" w:cs="Sylfaen"/>
          <w:i/>
          <w:sz w:val="20"/>
          <w:szCs w:val="20"/>
          <w:lang w:val="pt-BR"/>
        </w:rPr>
      </w:pPr>
    </w:p>
    <w:p w14:paraId="1C9858CE" w14:textId="77777777" w:rsidR="002349DC" w:rsidRDefault="002349DC" w:rsidP="001E0CEE">
      <w:pPr>
        <w:ind w:firstLine="567"/>
        <w:jc w:val="right"/>
        <w:rPr>
          <w:rFonts w:ascii="GHEA Grapalat" w:hAnsi="GHEA Grapalat" w:cs="Sylfaen"/>
          <w:i/>
          <w:sz w:val="20"/>
          <w:szCs w:val="20"/>
          <w:lang w:val="pt-BR"/>
        </w:rPr>
      </w:pPr>
    </w:p>
    <w:p w14:paraId="0A2D42B3" w14:textId="77777777" w:rsidR="002349DC" w:rsidRDefault="002349DC" w:rsidP="001E0CEE">
      <w:pPr>
        <w:ind w:firstLine="567"/>
        <w:jc w:val="right"/>
        <w:rPr>
          <w:rFonts w:ascii="GHEA Grapalat" w:hAnsi="GHEA Grapalat" w:cs="Sylfaen"/>
          <w:i/>
          <w:sz w:val="20"/>
          <w:szCs w:val="20"/>
          <w:lang w:val="pt-BR"/>
        </w:rPr>
      </w:pPr>
    </w:p>
    <w:p w14:paraId="7A2CF758" w14:textId="77777777" w:rsidR="002349DC" w:rsidRDefault="002349DC" w:rsidP="001E0CEE">
      <w:pPr>
        <w:ind w:firstLine="567"/>
        <w:jc w:val="right"/>
        <w:rPr>
          <w:rFonts w:ascii="GHEA Grapalat" w:hAnsi="GHEA Grapalat" w:cs="Sylfaen"/>
          <w:i/>
          <w:sz w:val="20"/>
          <w:szCs w:val="20"/>
          <w:lang w:val="pt-BR"/>
        </w:rPr>
      </w:pPr>
    </w:p>
    <w:p w14:paraId="3F1ACBD6" w14:textId="77777777" w:rsidR="002349DC" w:rsidRDefault="002349DC" w:rsidP="001E0CEE">
      <w:pPr>
        <w:ind w:firstLine="567"/>
        <w:jc w:val="right"/>
        <w:rPr>
          <w:rFonts w:ascii="GHEA Grapalat" w:hAnsi="GHEA Grapalat" w:cs="Sylfaen"/>
          <w:i/>
          <w:sz w:val="20"/>
          <w:szCs w:val="20"/>
          <w:lang w:val="pt-BR"/>
        </w:rPr>
      </w:pPr>
    </w:p>
    <w:p w14:paraId="6CCC187B" w14:textId="77777777" w:rsidR="002349DC" w:rsidRDefault="002349DC" w:rsidP="001E0CEE">
      <w:pPr>
        <w:ind w:firstLine="567"/>
        <w:jc w:val="right"/>
        <w:rPr>
          <w:rFonts w:ascii="GHEA Grapalat" w:hAnsi="GHEA Grapalat" w:cs="Sylfaen"/>
          <w:i/>
          <w:sz w:val="20"/>
          <w:szCs w:val="20"/>
          <w:lang w:val="pt-BR"/>
        </w:rPr>
      </w:pPr>
    </w:p>
    <w:p w14:paraId="4F860F84" w14:textId="77777777" w:rsidR="00595CE3" w:rsidRDefault="00595CE3" w:rsidP="001E0CEE">
      <w:pPr>
        <w:ind w:firstLine="567"/>
        <w:jc w:val="right"/>
        <w:rPr>
          <w:rFonts w:ascii="GHEA Grapalat" w:hAnsi="GHEA Grapalat" w:cs="Sylfaen"/>
          <w:i/>
          <w:sz w:val="20"/>
          <w:szCs w:val="20"/>
          <w:lang w:val="pt-BR"/>
        </w:rPr>
      </w:pPr>
    </w:p>
    <w:p w14:paraId="695A34BE" w14:textId="77777777" w:rsidR="00595CE3" w:rsidRDefault="00595CE3" w:rsidP="001E0CEE">
      <w:pPr>
        <w:ind w:firstLine="567"/>
        <w:jc w:val="right"/>
        <w:rPr>
          <w:rFonts w:ascii="GHEA Grapalat" w:hAnsi="GHEA Grapalat" w:cs="Sylfaen"/>
          <w:i/>
          <w:sz w:val="20"/>
          <w:szCs w:val="20"/>
          <w:lang w:val="pt-BR"/>
        </w:rPr>
      </w:pPr>
    </w:p>
    <w:p w14:paraId="3A39EF70" w14:textId="77777777" w:rsidR="00595CE3" w:rsidRDefault="00595CE3" w:rsidP="001E0CEE">
      <w:pPr>
        <w:ind w:firstLine="567"/>
        <w:jc w:val="right"/>
        <w:rPr>
          <w:rFonts w:ascii="GHEA Grapalat" w:hAnsi="GHEA Grapalat" w:cs="Sylfaen"/>
          <w:i/>
          <w:sz w:val="20"/>
          <w:szCs w:val="20"/>
          <w:lang w:val="pt-BR"/>
        </w:rPr>
      </w:pPr>
    </w:p>
    <w:p w14:paraId="26C9E5C5" w14:textId="77777777" w:rsidR="00595CE3" w:rsidRDefault="00595CE3" w:rsidP="001E0CEE">
      <w:pPr>
        <w:ind w:firstLine="567"/>
        <w:jc w:val="right"/>
        <w:rPr>
          <w:rFonts w:ascii="GHEA Grapalat" w:hAnsi="GHEA Grapalat" w:cs="Sylfaen"/>
          <w:i/>
          <w:sz w:val="20"/>
          <w:szCs w:val="20"/>
          <w:lang w:val="pt-BR"/>
        </w:rPr>
      </w:pPr>
    </w:p>
    <w:p w14:paraId="2102B986" w14:textId="77777777" w:rsidR="00595CE3" w:rsidRDefault="00595CE3" w:rsidP="001E0CEE">
      <w:pPr>
        <w:ind w:firstLine="567"/>
        <w:jc w:val="right"/>
        <w:rPr>
          <w:rFonts w:ascii="GHEA Grapalat" w:hAnsi="GHEA Grapalat" w:cs="Sylfaen"/>
          <w:i/>
          <w:sz w:val="20"/>
          <w:szCs w:val="20"/>
          <w:lang w:val="pt-BR"/>
        </w:rPr>
      </w:pPr>
    </w:p>
    <w:p w14:paraId="4C744A63" w14:textId="77777777" w:rsidR="00595CE3" w:rsidRDefault="00595CE3" w:rsidP="001E0CEE">
      <w:pPr>
        <w:ind w:firstLine="567"/>
        <w:jc w:val="right"/>
        <w:rPr>
          <w:rFonts w:ascii="GHEA Grapalat" w:hAnsi="GHEA Grapalat" w:cs="Sylfaen"/>
          <w:i/>
          <w:sz w:val="20"/>
          <w:szCs w:val="20"/>
          <w:lang w:val="pt-BR"/>
        </w:rPr>
      </w:pPr>
    </w:p>
    <w:p w14:paraId="28B9E240" w14:textId="77777777" w:rsidR="00595CE3" w:rsidRDefault="00595CE3" w:rsidP="001E0CEE">
      <w:pPr>
        <w:ind w:firstLine="567"/>
        <w:jc w:val="right"/>
        <w:rPr>
          <w:rFonts w:ascii="GHEA Grapalat" w:hAnsi="GHEA Grapalat" w:cs="Sylfaen"/>
          <w:i/>
          <w:sz w:val="20"/>
          <w:szCs w:val="20"/>
          <w:lang w:val="pt-BR"/>
        </w:rPr>
      </w:pPr>
    </w:p>
    <w:p w14:paraId="16269871" w14:textId="77777777" w:rsidR="00595CE3" w:rsidRDefault="00595CE3" w:rsidP="001E0CEE">
      <w:pPr>
        <w:ind w:firstLine="567"/>
        <w:jc w:val="right"/>
        <w:rPr>
          <w:rFonts w:ascii="GHEA Grapalat" w:hAnsi="GHEA Grapalat" w:cs="Sylfaen"/>
          <w:i/>
          <w:sz w:val="20"/>
          <w:szCs w:val="20"/>
          <w:lang w:val="pt-BR"/>
        </w:rPr>
      </w:pPr>
    </w:p>
    <w:p w14:paraId="2781672E" w14:textId="77777777" w:rsidR="00595CE3" w:rsidRDefault="00595CE3" w:rsidP="001E0CEE">
      <w:pPr>
        <w:ind w:firstLine="567"/>
        <w:jc w:val="right"/>
        <w:rPr>
          <w:rFonts w:ascii="GHEA Grapalat" w:hAnsi="GHEA Grapalat" w:cs="Sylfaen"/>
          <w:i/>
          <w:sz w:val="20"/>
          <w:szCs w:val="20"/>
          <w:lang w:val="pt-BR"/>
        </w:rPr>
      </w:pPr>
    </w:p>
    <w:p w14:paraId="42EAFD24" w14:textId="77777777" w:rsidR="00595CE3" w:rsidRDefault="00595CE3" w:rsidP="001E0CEE">
      <w:pPr>
        <w:ind w:firstLine="567"/>
        <w:jc w:val="right"/>
        <w:rPr>
          <w:rFonts w:ascii="GHEA Grapalat" w:hAnsi="GHEA Grapalat" w:cs="Sylfaen"/>
          <w:i/>
          <w:sz w:val="20"/>
          <w:szCs w:val="20"/>
          <w:lang w:val="pt-BR"/>
        </w:rPr>
      </w:pPr>
    </w:p>
    <w:p w14:paraId="6FE0F8F4" w14:textId="77777777" w:rsidR="00595CE3" w:rsidRDefault="00595CE3" w:rsidP="001E0CEE">
      <w:pPr>
        <w:ind w:firstLine="567"/>
        <w:jc w:val="right"/>
        <w:rPr>
          <w:rFonts w:ascii="GHEA Grapalat" w:hAnsi="GHEA Grapalat" w:cs="Sylfaen"/>
          <w:i/>
          <w:sz w:val="20"/>
          <w:szCs w:val="20"/>
          <w:lang w:val="pt-BR"/>
        </w:rPr>
      </w:pPr>
    </w:p>
    <w:p w14:paraId="4EB0B38F" w14:textId="77777777" w:rsidR="00595CE3" w:rsidRDefault="00595CE3" w:rsidP="001E0CEE">
      <w:pPr>
        <w:ind w:firstLine="567"/>
        <w:jc w:val="right"/>
        <w:rPr>
          <w:rFonts w:ascii="GHEA Grapalat" w:hAnsi="GHEA Grapalat" w:cs="Sylfaen"/>
          <w:i/>
          <w:sz w:val="20"/>
          <w:szCs w:val="20"/>
          <w:lang w:val="pt-BR"/>
        </w:rPr>
      </w:pPr>
    </w:p>
    <w:p w14:paraId="58C9F902" w14:textId="77777777" w:rsidR="00595CE3" w:rsidRDefault="00595CE3" w:rsidP="001E0CEE">
      <w:pPr>
        <w:ind w:firstLine="567"/>
        <w:jc w:val="right"/>
        <w:rPr>
          <w:rFonts w:ascii="GHEA Grapalat" w:hAnsi="GHEA Grapalat" w:cs="Sylfaen"/>
          <w:i/>
          <w:sz w:val="20"/>
          <w:szCs w:val="20"/>
          <w:lang w:val="pt-BR"/>
        </w:rPr>
      </w:pPr>
    </w:p>
    <w:p w14:paraId="7EEB04D7" w14:textId="77777777" w:rsidR="00595CE3" w:rsidRDefault="00595CE3" w:rsidP="001E0CEE">
      <w:pPr>
        <w:ind w:firstLine="567"/>
        <w:jc w:val="right"/>
        <w:rPr>
          <w:rFonts w:ascii="GHEA Grapalat" w:hAnsi="GHEA Grapalat" w:cs="Sylfaen"/>
          <w:i/>
          <w:sz w:val="20"/>
          <w:szCs w:val="20"/>
          <w:lang w:val="pt-BR"/>
        </w:rPr>
      </w:pPr>
    </w:p>
    <w:p w14:paraId="570510CA" w14:textId="77777777" w:rsidR="00595CE3" w:rsidRDefault="00595CE3" w:rsidP="001E0CEE">
      <w:pPr>
        <w:ind w:firstLine="567"/>
        <w:jc w:val="right"/>
        <w:rPr>
          <w:rFonts w:ascii="GHEA Grapalat" w:hAnsi="GHEA Grapalat" w:cs="Sylfaen"/>
          <w:i/>
          <w:sz w:val="20"/>
          <w:szCs w:val="20"/>
          <w:lang w:val="pt-BR"/>
        </w:rPr>
      </w:pPr>
    </w:p>
    <w:p w14:paraId="5F3A59DA" w14:textId="77777777" w:rsidR="00595CE3" w:rsidRDefault="00595CE3" w:rsidP="001E0CEE">
      <w:pPr>
        <w:ind w:firstLine="567"/>
        <w:jc w:val="right"/>
        <w:rPr>
          <w:rFonts w:ascii="GHEA Grapalat" w:hAnsi="GHEA Grapalat" w:cs="Sylfaen"/>
          <w:i/>
          <w:sz w:val="20"/>
          <w:szCs w:val="20"/>
          <w:lang w:val="pt-BR"/>
        </w:rPr>
      </w:pPr>
    </w:p>
    <w:p w14:paraId="7FD3EF28" w14:textId="77777777" w:rsidR="00595CE3" w:rsidRDefault="00595CE3" w:rsidP="001E0CEE">
      <w:pPr>
        <w:ind w:firstLine="567"/>
        <w:jc w:val="right"/>
        <w:rPr>
          <w:rFonts w:ascii="GHEA Grapalat" w:hAnsi="GHEA Grapalat" w:cs="Sylfaen"/>
          <w:i/>
          <w:sz w:val="20"/>
          <w:szCs w:val="20"/>
          <w:lang w:val="pt-BR"/>
        </w:rPr>
      </w:pPr>
    </w:p>
    <w:p w14:paraId="68636DA1" w14:textId="77777777" w:rsidR="00595CE3" w:rsidRDefault="00595CE3" w:rsidP="001E0CEE">
      <w:pPr>
        <w:ind w:firstLine="567"/>
        <w:jc w:val="right"/>
        <w:rPr>
          <w:rFonts w:ascii="GHEA Grapalat" w:hAnsi="GHEA Grapalat" w:cs="Sylfaen"/>
          <w:i/>
          <w:sz w:val="20"/>
          <w:szCs w:val="20"/>
          <w:lang w:val="pt-BR"/>
        </w:rPr>
      </w:pPr>
    </w:p>
    <w:p w14:paraId="27026593" w14:textId="77777777" w:rsidR="00595CE3" w:rsidRDefault="00595CE3" w:rsidP="001E0CEE">
      <w:pPr>
        <w:ind w:firstLine="567"/>
        <w:jc w:val="right"/>
        <w:rPr>
          <w:rFonts w:ascii="GHEA Grapalat" w:hAnsi="GHEA Grapalat" w:cs="Sylfaen"/>
          <w:i/>
          <w:sz w:val="20"/>
          <w:szCs w:val="20"/>
          <w:lang w:val="pt-BR"/>
        </w:rPr>
      </w:pPr>
    </w:p>
    <w:p w14:paraId="2C2320BA" w14:textId="49719F8B"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5AAB54FD" w14:textId="77777777" w:rsidR="001E0CEE" w:rsidRPr="00FB1EC7" w:rsidRDefault="001E0CEE" w:rsidP="001E0CEE">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9E84A72"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F7CDDC4" w14:textId="77777777" w:rsidR="001E0CEE" w:rsidRPr="00FB1EC7" w:rsidRDefault="001E0CEE" w:rsidP="001E0CEE">
      <w:pPr>
        <w:jc w:val="center"/>
        <w:rPr>
          <w:rFonts w:ascii="GHEA Grapalat" w:hAnsi="GHEA Grapalat" w:cs="Sylfaen"/>
          <w:b/>
          <w:lang w:val="pt-BR"/>
        </w:rPr>
      </w:pPr>
    </w:p>
    <w:p w14:paraId="545486D6" w14:textId="77777777" w:rsidR="001E0CEE" w:rsidRPr="00FB1EC7" w:rsidRDefault="001E0CEE" w:rsidP="001E0CEE">
      <w:pPr>
        <w:jc w:val="center"/>
        <w:rPr>
          <w:rFonts w:ascii="GHEA Grapalat" w:hAnsi="GHEA Grapalat" w:cs="Sylfaen"/>
          <w:b/>
          <w:lang w:val="pt-BR"/>
        </w:rPr>
      </w:pPr>
    </w:p>
    <w:p w14:paraId="49C5A964" w14:textId="77777777" w:rsidR="001E0CEE" w:rsidRPr="00480DA5" w:rsidRDefault="001E0CEE" w:rsidP="001E0CEE">
      <w:pPr>
        <w:jc w:val="center"/>
        <w:rPr>
          <w:rFonts w:ascii="GHEA Grapalat" w:hAnsi="GHEA Grapalat" w:cs="Sylfaen"/>
          <w:bCs/>
          <w:sz w:val="20"/>
          <w:szCs w:val="20"/>
          <w:lang w:val="pt-BR"/>
        </w:rPr>
      </w:pPr>
      <w:r w:rsidRPr="00480DA5">
        <w:rPr>
          <w:rFonts w:ascii="GHEA Grapalat" w:hAnsi="GHEA Grapalat" w:cs="Sylfaen"/>
          <w:bCs/>
          <w:sz w:val="20"/>
          <w:szCs w:val="20"/>
          <w:lang w:val="pt-BR"/>
        </w:rPr>
        <w:t>ՕՐԱՑՈՒՑԱՅԻՆ</w:t>
      </w:r>
      <w:r w:rsidRPr="00480DA5">
        <w:rPr>
          <w:rFonts w:ascii="GHEA Grapalat" w:hAnsi="GHEA Grapalat" w:cs="Times Armenian"/>
          <w:bCs/>
          <w:sz w:val="20"/>
          <w:szCs w:val="20"/>
          <w:lang w:val="pt-BR"/>
        </w:rPr>
        <w:t xml:space="preserve"> </w:t>
      </w:r>
      <w:r w:rsidRPr="00480DA5">
        <w:rPr>
          <w:rFonts w:ascii="GHEA Grapalat" w:hAnsi="GHEA Grapalat" w:cs="Sylfaen"/>
          <w:bCs/>
          <w:sz w:val="20"/>
          <w:szCs w:val="20"/>
          <w:lang w:val="pt-BR"/>
        </w:rPr>
        <w:t>ԳՐԱՖԻԿ</w:t>
      </w:r>
    </w:p>
    <w:p w14:paraId="16EED9A2" w14:textId="77777777" w:rsidR="00595CE3" w:rsidRPr="00480DA5" w:rsidRDefault="00595CE3" w:rsidP="001E0CEE">
      <w:pPr>
        <w:jc w:val="center"/>
        <w:rPr>
          <w:rFonts w:ascii="GHEA Grapalat" w:hAnsi="GHEA Grapalat" w:cs="Sylfaen"/>
          <w:bCs/>
          <w:sz w:val="20"/>
          <w:szCs w:val="20"/>
          <w:lang w:val="pt-BR"/>
        </w:rPr>
      </w:pPr>
    </w:p>
    <w:p w14:paraId="3F003F83" w14:textId="6E60296C" w:rsidR="001E0CEE" w:rsidRPr="00480DA5" w:rsidRDefault="00C52ED5" w:rsidP="001E0CEE">
      <w:pPr>
        <w:ind w:firstLine="567"/>
        <w:jc w:val="center"/>
        <w:rPr>
          <w:rFonts w:ascii="GHEA Grapalat" w:hAnsi="GHEA Grapalat" w:cs="Sylfaen"/>
          <w:bCs/>
          <w:sz w:val="20"/>
          <w:szCs w:val="20"/>
          <w:lang w:val="pt-BR"/>
        </w:rPr>
      </w:pPr>
      <w:r w:rsidRPr="00480DA5">
        <w:rPr>
          <w:rFonts w:ascii="GHEA Grapalat" w:hAnsi="GHEA Grapalat" w:cs="Sylfaen"/>
          <w:bCs/>
          <w:sz w:val="20"/>
          <w:szCs w:val="20"/>
          <w:lang w:val="pt-BR"/>
        </w:rPr>
        <w:t>ԵՐԵՎԱՆ ՔԱՂԱՔԻ ԷՐԵԲՈՒՆԻ ՎԱՐՉԱԿԱՆ ՇՐՋԱՆԻ ՏԻՏՈԳՐԱԴՅԱՆ ՓՈՂՈՑԻ ՄԻՋԻՆ ՆՈՐՈԳՄԱՆ ԱՇԽԱՏԱՆՔՆԵՐԻ</w:t>
      </w:r>
      <w:r w:rsidR="001E0CEE" w:rsidRPr="00480DA5">
        <w:rPr>
          <w:rFonts w:ascii="GHEA Grapalat" w:hAnsi="GHEA Grapalat" w:cs="Sylfaen"/>
          <w:bCs/>
          <w:sz w:val="20"/>
          <w:szCs w:val="20"/>
          <w:lang w:val="pt-BR"/>
        </w:rPr>
        <w:t xml:space="preserve"> ԿԱՏԱՐՄԱՆ</w:t>
      </w:r>
    </w:p>
    <w:p w14:paraId="28578E16" w14:textId="77777777" w:rsidR="00595CE3" w:rsidRPr="00480DA5" w:rsidRDefault="00595CE3" w:rsidP="001E0CEE">
      <w:pPr>
        <w:ind w:firstLine="567"/>
        <w:jc w:val="center"/>
        <w:rPr>
          <w:rFonts w:ascii="GHEA Grapalat" w:hAnsi="GHEA Grapalat"/>
          <w:bCs/>
          <w:sz w:val="20"/>
          <w:szCs w:val="20"/>
          <w:lang w:val="pt-BR"/>
        </w:rPr>
      </w:pPr>
    </w:p>
    <w:tbl>
      <w:tblPr>
        <w:tblW w:w="10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685"/>
        <w:gridCol w:w="4410"/>
        <w:gridCol w:w="1990"/>
      </w:tblGrid>
      <w:tr w:rsidR="001E0CEE" w:rsidRPr="00480DA5" w14:paraId="65713820" w14:textId="77777777" w:rsidTr="00F725E7">
        <w:trPr>
          <w:cantSplit/>
          <w:jc w:val="center"/>
        </w:trPr>
        <w:tc>
          <w:tcPr>
            <w:tcW w:w="540" w:type="dxa"/>
            <w:vMerge w:val="restart"/>
            <w:vAlign w:val="center"/>
          </w:tcPr>
          <w:p w14:paraId="07916ACC" w14:textId="7EB722C3" w:rsidR="001E0CEE" w:rsidRPr="00480DA5" w:rsidRDefault="00E26198" w:rsidP="007759CD">
            <w:pPr>
              <w:jc w:val="center"/>
              <w:rPr>
                <w:rFonts w:ascii="GHEA Grapalat" w:hAnsi="GHEA Grapalat"/>
                <w:sz w:val="20"/>
                <w:szCs w:val="20"/>
                <w:lang w:val="hy-AM"/>
              </w:rPr>
            </w:pPr>
            <w:r w:rsidRPr="00480DA5">
              <w:rPr>
                <w:rFonts w:ascii="GHEA Grapalat" w:hAnsi="GHEA Grapalat"/>
                <w:sz w:val="20"/>
                <w:szCs w:val="20"/>
                <w:lang w:val="hy-AM"/>
              </w:rPr>
              <w:t>Չ/Հ</w:t>
            </w:r>
          </w:p>
        </w:tc>
        <w:tc>
          <w:tcPr>
            <w:tcW w:w="3685" w:type="dxa"/>
            <w:vMerge w:val="restart"/>
            <w:vAlign w:val="center"/>
          </w:tcPr>
          <w:p w14:paraId="70BABE4B" w14:textId="77777777" w:rsidR="001E0CEE" w:rsidRPr="00480DA5" w:rsidRDefault="001E0CEE" w:rsidP="007759CD">
            <w:pPr>
              <w:jc w:val="center"/>
              <w:rPr>
                <w:rFonts w:ascii="GHEA Grapalat" w:hAnsi="GHEA Grapalat"/>
                <w:sz w:val="20"/>
                <w:szCs w:val="20"/>
                <w:lang w:val="pt-BR"/>
              </w:rPr>
            </w:pPr>
            <w:r w:rsidRPr="00480DA5">
              <w:rPr>
                <w:rFonts w:ascii="GHEA Grapalat" w:hAnsi="GHEA Grapalat" w:cs="Sylfaen"/>
                <w:sz w:val="20"/>
                <w:szCs w:val="20"/>
                <w:lang w:val="pt-BR"/>
              </w:rPr>
              <w:t>Կապալառուի</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կողմից</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կատարվելիք</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աշխատանքների</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առանձին</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տեսակների</w:t>
            </w:r>
          </w:p>
          <w:p w14:paraId="47232733" w14:textId="77777777" w:rsidR="001E0CEE" w:rsidRPr="00480DA5" w:rsidRDefault="001E0CEE" w:rsidP="007759CD">
            <w:pPr>
              <w:jc w:val="center"/>
              <w:rPr>
                <w:rFonts w:ascii="GHEA Grapalat" w:hAnsi="GHEA Grapalat"/>
                <w:sz w:val="20"/>
                <w:szCs w:val="20"/>
                <w:lang w:val="pt-BR"/>
              </w:rPr>
            </w:pPr>
            <w:r w:rsidRPr="00480DA5">
              <w:rPr>
                <w:rFonts w:ascii="GHEA Grapalat" w:hAnsi="GHEA Grapalat" w:cs="Sylfaen"/>
                <w:sz w:val="20"/>
                <w:szCs w:val="20"/>
                <w:lang w:val="pt-BR"/>
              </w:rPr>
              <w:t>անվանումներ</w:t>
            </w:r>
          </w:p>
        </w:tc>
        <w:tc>
          <w:tcPr>
            <w:tcW w:w="6400" w:type="dxa"/>
            <w:gridSpan w:val="2"/>
            <w:vAlign w:val="center"/>
          </w:tcPr>
          <w:p w14:paraId="2AA3B55B" w14:textId="77777777" w:rsidR="001E0CEE" w:rsidRPr="00480DA5" w:rsidRDefault="001E0CEE" w:rsidP="007759CD">
            <w:pPr>
              <w:jc w:val="center"/>
              <w:rPr>
                <w:rFonts w:ascii="GHEA Grapalat" w:hAnsi="GHEA Grapalat"/>
                <w:sz w:val="20"/>
                <w:szCs w:val="20"/>
                <w:lang w:val="pt-BR"/>
              </w:rPr>
            </w:pPr>
            <w:r w:rsidRPr="00480DA5">
              <w:rPr>
                <w:rFonts w:ascii="GHEA Grapalat" w:hAnsi="GHEA Grapalat" w:cs="Sylfaen"/>
                <w:sz w:val="20"/>
                <w:szCs w:val="20"/>
                <w:lang w:val="pt-BR"/>
              </w:rPr>
              <w:t>Աշխատանքների</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կատարման</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ժամկետը**</w:t>
            </w:r>
          </w:p>
        </w:tc>
      </w:tr>
      <w:tr w:rsidR="001E0CEE" w:rsidRPr="00480DA5" w14:paraId="22390B24" w14:textId="77777777" w:rsidTr="004D2299">
        <w:trPr>
          <w:cantSplit/>
          <w:trHeight w:val="586"/>
          <w:jc w:val="center"/>
        </w:trPr>
        <w:tc>
          <w:tcPr>
            <w:tcW w:w="540" w:type="dxa"/>
            <w:vMerge/>
            <w:tcBorders>
              <w:bottom w:val="single" w:sz="4" w:space="0" w:color="auto"/>
            </w:tcBorders>
            <w:vAlign w:val="center"/>
          </w:tcPr>
          <w:p w14:paraId="43831C2F" w14:textId="77777777" w:rsidR="001E0CEE" w:rsidRPr="00480DA5" w:rsidRDefault="001E0CEE" w:rsidP="007759CD">
            <w:pPr>
              <w:jc w:val="both"/>
              <w:rPr>
                <w:rFonts w:ascii="GHEA Grapalat" w:hAnsi="GHEA Grapalat"/>
                <w:sz w:val="20"/>
                <w:szCs w:val="20"/>
                <w:lang w:val="pt-BR"/>
              </w:rPr>
            </w:pPr>
          </w:p>
        </w:tc>
        <w:tc>
          <w:tcPr>
            <w:tcW w:w="3685" w:type="dxa"/>
            <w:vMerge/>
            <w:tcBorders>
              <w:bottom w:val="single" w:sz="4" w:space="0" w:color="auto"/>
            </w:tcBorders>
          </w:tcPr>
          <w:p w14:paraId="17DD1AE2" w14:textId="77777777" w:rsidR="001E0CEE" w:rsidRPr="00480DA5" w:rsidRDefault="001E0CEE" w:rsidP="007759CD">
            <w:pPr>
              <w:rPr>
                <w:rFonts w:ascii="GHEA Grapalat" w:hAnsi="GHEA Grapalat"/>
                <w:sz w:val="20"/>
                <w:szCs w:val="20"/>
                <w:lang w:val="pt-BR"/>
              </w:rPr>
            </w:pPr>
          </w:p>
        </w:tc>
        <w:tc>
          <w:tcPr>
            <w:tcW w:w="4410" w:type="dxa"/>
            <w:tcBorders>
              <w:bottom w:val="single" w:sz="4" w:space="0" w:color="auto"/>
            </w:tcBorders>
            <w:vAlign w:val="center"/>
          </w:tcPr>
          <w:p w14:paraId="185D017B" w14:textId="77777777" w:rsidR="001E0CEE" w:rsidRPr="00480DA5" w:rsidRDefault="001E0CEE" w:rsidP="007759CD">
            <w:pPr>
              <w:jc w:val="center"/>
              <w:rPr>
                <w:rFonts w:ascii="GHEA Grapalat" w:hAnsi="GHEA Grapalat"/>
                <w:sz w:val="20"/>
                <w:szCs w:val="20"/>
                <w:lang w:val="pt-BR"/>
              </w:rPr>
            </w:pPr>
            <w:r w:rsidRPr="00480DA5">
              <w:rPr>
                <w:rFonts w:ascii="GHEA Grapalat" w:hAnsi="GHEA Grapalat" w:cs="Sylfaen"/>
                <w:sz w:val="20"/>
                <w:szCs w:val="20"/>
                <w:lang w:val="pt-BR"/>
              </w:rPr>
              <w:t>Սկիզբը</w:t>
            </w:r>
          </w:p>
        </w:tc>
        <w:tc>
          <w:tcPr>
            <w:tcW w:w="1990" w:type="dxa"/>
            <w:tcBorders>
              <w:bottom w:val="single" w:sz="4" w:space="0" w:color="auto"/>
            </w:tcBorders>
            <w:vAlign w:val="center"/>
          </w:tcPr>
          <w:p w14:paraId="430E9A0F" w14:textId="77777777" w:rsidR="001E0CEE" w:rsidRPr="00480DA5" w:rsidRDefault="001E0CEE" w:rsidP="007759CD">
            <w:pPr>
              <w:jc w:val="center"/>
              <w:rPr>
                <w:rFonts w:ascii="GHEA Grapalat" w:hAnsi="GHEA Grapalat"/>
                <w:sz w:val="20"/>
                <w:szCs w:val="20"/>
                <w:lang w:val="pt-BR"/>
              </w:rPr>
            </w:pPr>
            <w:r w:rsidRPr="00480DA5">
              <w:rPr>
                <w:rFonts w:ascii="GHEA Grapalat" w:hAnsi="GHEA Grapalat" w:cs="Sylfaen"/>
                <w:sz w:val="20"/>
                <w:szCs w:val="20"/>
                <w:lang w:val="pt-BR"/>
              </w:rPr>
              <w:t>Ավարտը</w:t>
            </w:r>
          </w:p>
        </w:tc>
      </w:tr>
      <w:tr w:rsidR="00C46DCB" w:rsidRPr="00480DA5" w14:paraId="57AD06E9" w14:textId="77777777" w:rsidTr="004D2299">
        <w:trPr>
          <w:trHeight w:val="586"/>
          <w:jc w:val="center"/>
        </w:trPr>
        <w:tc>
          <w:tcPr>
            <w:tcW w:w="540" w:type="dxa"/>
            <w:tcBorders>
              <w:bottom w:val="single" w:sz="4" w:space="0" w:color="auto"/>
            </w:tcBorders>
            <w:vAlign w:val="center"/>
          </w:tcPr>
          <w:p w14:paraId="016D27D1" w14:textId="77777777" w:rsidR="00C46DCB" w:rsidRPr="00480DA5" w:rsidRDefault="00C46DCB" w:rsidP="00C46DCB">
            <w:pPr>
              <w:jc w:val="center"/>
              <w:rPr>
                <w:rFonts w:ascii="GHEA Grapalat" w:hAnsi="GHEA Grapalat"/>
                <w:sz w:val="20"/>
                <w:szCs w:val="20"/>
                <w:lang w:val="hy-AM"/>
              </w:rPr>
            </w:pPr>
            <w:r w:rsidRPr="00480DA5">
              <w:rPr>
                <w:rFonts w:ascii="GHEA Grapalat" w:hAnsi="GHEA Grapalat"/>
                <w:sz w:val="20"/>
                <w:szCs w:val="20"/>
                <w:lang w:val="hy-AM"/>
              </w:rPr>
              <w:t>1</w:t>
            </w:r>
          </w:p>
        </w:tc>
        <w:tc>
          <w:tcPr>
            <w:tcW w:w="3685" w:type="dxa"/>
            <w:tcBorders>
              <w:bottom w:val="single" w:sz="4" w:space="0" w:color="auto"/>
            </w:tcBorders>
            <w:vAlign w:val="center"/>
          </w:tcPr>
          <w:p w14:paraId="539D3831" w14:textId="02F617BE" w:rsidR="00C46DCB" w:rsidRPr="00480DA5" w:rsidRDefault="00C52ED5" w:rsidP="00C52ED5">
            <w:pPr>
              <w:ind w:firstLine="67"/>
              <w:jc w:val="center"/>
              <w:rPr>
                <w:rFonts w:ascii="GHEA Grapalat" w:hAnsi="GHEA Grapalat"/>
                <w:iCs/>
                <w:sz w:val="20"/>
                <w:szCs w:val="20"/>
                <w:lang w:val="hy-AM"/>
              </w:rPr>
            </w:pPr>
            <w:r w:rsidRPr="00480DA5">
              <w:rPr>
                <w:rFonts w:ascii="GHEA Grapalat" w:hAnsi="GHEA Grapalat"/>
                <w:iCs/>
                <w:sz w:val="20"/>
                <w:szCs w:val="20"/>
                <w:lang w:val="hy-AM"/>
              </w:rPr>
              <w:t>Երևան քաղաքի Էրեբունի վարչական շրջանի Տիտոգրադյան փողոցի միջին նորոգման աշխատանքների</w:t>
            </w:r>
          </w:p>
        </w:tc>
        <w:tc>
          <w:tcPr>
            <w:tcW w:w="4410" w:type="dxa"/>
            <w:tcBorders>
              <w:bottom w:val="single" w:sz="4" w:space="0" w:color="auto"/>
            </w:tcBorders>
            <w:vAlign w:val="center"/>
          </w:tcPr>
          <w:p w14:paraId="5181A3A4" w14:textId="7BC4CA52" w:rsidR="00C46DCB" w:rsidRPr="00480DA5" w:rsidRDefault="00C46DCB" w:rsidP="00C46DCB">
            <w:pPr>
              <w:jc w:val="center"/>
              <w:rPr>
                <w:rFonts w:ascii="GHEA Grapalat" w:hAnsi="GHEA Grapalat"/>
                <w:iCs/>
                <w:sz w:val="20"/>
                <w:szCs w:val="20"/>
                <w:lang w:val="hy-AM"/>
              </w:rPr>
            </w:pPr>
            <w:r w:rsidRPr="00480DA5">
              <w:rPr>
                <w:rFonts w:ascii="GHEA Grapalat" w:hAnsi="GHEA Grapalat"/>
                <w:iCs/>
                <w:sz w:val="20"/>
                <w:szCs w:val="20"/>
                <w:lang w:val="hy-AM"/>
              </w:rPr>
              <w:t xml:space="preserve">Պայմանագրով նախատեսված աշխատանքները սկսվում են տեխնիկական հսկողության ծառայության մատուցման պայմանագիրը (ֆինանսական միջոցների տրամադրման համաձայնագիրը)  ուժի մեջ մտնելու  օրվանից </w:t>
            </w:r>
          </w:p>
        </w:tc>
        <w:tc>
          <w:tcPr>
            <w:tcW w:w="1990" w:type="dxa"/>
            <w:tcBorders>
              <w:bottom w:val="single" w:sz="4" w:space="0" w:color="auto"/>
            </w:tcBorders>
            <w:vAlign w:val="center"/>
          </w:tcPr>
          <w:p w14:paraId="124E525A" w14:textId="77777777" w:rsidR="00A12BDF" w:rsidRPr="00A12BDF" w:rsidRDefault="00A12BDF" w:rsidP="00A12BDF">
            <w:pPr>
              <w:jc w:val="center"/>
              <w:rPr>
                <w:rFonts w:ascii="GHEA Grapalat" w:hAnsi="GHEA Grapalat" w:cs="Calibri"/>
                <w:sz w:val="20"/>
                <w:szCs w:val="20"/>
                <w:lang w:val="hy-AM"/>
              </w:rPr>
            </w:pPr>
            <w:r w:rsidRPr="00A12BDF">
              <w:rPr>
                <w:rFonts w:ascii="GHEA Grapalat" w:hAnsi="GHEA Grapalat" w:cs="Calibri"/>
                <w:sz w:val="20"/>
                <w:szCs w:val="20"/>
                <w:lang w:val="hy-AM"/>
              </w:rPr>
              <w:t>40-րդ օրացույցային օրը</w:t>
            </w:r>
          </w:p>
          <w:p w14:paraId="756FA8D6" w14:textId="59BF1325" w:rsidR="00C46DCB" w:rsidRPr="00480DA5" w:rsidRDefault="00C46DCB" w:rsidP="002349DC">
            <w:pPr>
              <w:jc w:val="center"/>
              <w:rPr>
                <w:rFonts w:ascii="GHEA Grapalat" w:hAnsi="GHEA Grapalat"/>
                <w:iCs/>
                <w:sz w:val="20"/>
                <w:szCs w:val="20"/>
                <w:lang w:val="hy-AM"/>
              </w:rPr>
            </w:pPr>
          </w:p>
        </w:tc>
      </w:tr>
    </w:tbl>
    <w:p w14:paraId="6D51272D" w14:textId="77777777" w:rsidR="001E0CEE" w:rsidRPr="00FB1EC7" w:rsidRDefault="001E0CEE" w:rsidP="001E0CEE">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1AC94D97" w14:textId="77777777" w:rsidTr="007759CD">
        <w:trPr>
          <w:jc w:val="center"/>
        </w:trPr>
        <w:tc>
          <w:tcPr>
            <w:tcW w:w="4536" w:type="dxa"/>
          </w:tcPr>
          <w:p w14:paraId="32AC29F2"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3E39B4E2" w14:textId="77777777" w:rsidR="001E0CEE" w:rsidRPr="00FB1EC7" w:rsidRDefault="001E0CEE" w:rsidP="007759CD">
            <w:pPr>
              <w:rPr>
                <w:rFonts w:ascii="GHEA Grapalat" w:hAnsi="GHEA Grapalat"/>
                <w:lang w:val="ru-RU"/>
              </w:rPr>
            </w:pPr>
          </w:p>
          <w:p w14:paraId="46DD2202"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C6E93C0"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2926EB3E"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551B6FBB" w14:textId="77777777" w:rsidR="001E0CEE" w:rsidRPr="00FB1EC7" w:rsidRDefault="001E0CEE" w:rsidP="007759CD">
            <w:pPr>
              <w:spacing w:line="360" w:lineRule="auto"/>
              <w:jc w:val="center"/>
              <w:rPr>
                <w:rFonts w:ascii="GHEA Grapalat" w:hAnsi="GHEA Grapalat"/>
                <w:lang w:val="ru-RU"/>
              </w:rPr>
            </w:pPr>
          </w:p>
        </w:tc>
        <w:tc>
          <w:tcPr>
            <w:tcW w:w="4343" w:type="dxa"/>
          </w:tcPr>
          <w:p w14:paraId="189A3A58"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3FE45F4B" w14:textId="77777777" w:rsidR="001E0CEE" w:rsidRPr="00FB1EC7" w:rsidRDefault="001E0CEE" w:rsidP="007759CD">
            <w:pPr>
              <w:jc w:val="center"/>
              <w:rPr>
                <w:rFonts w:ascii="GHEA Grapalat" w:hAnsi="GHEA Grapalat"/>
                <w:lang w:val="ru-RU"/>
              </w:rPr>
            </w:pPr>
          </w:p>
          <w:p w14:paraId="37288E19"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9E0245C"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6DF97A5"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93002B" w:rsidRDefault="00F02279" w:rsidP="00F02279">
      <w:pPr>
        <w:jc w:val="both"/>
        <w:rPr>
          <w:rFonts w:ascii="GHEA Grapalat" w:hAnsi="GHEA Grapalat"/>
          <w:lang w:val="pt-BR"/>
        </w:rPr>
      </w:pPr>
    </w:p>
    <w:p w14:paraId="7BDF229D" w14:textId="2E897946" w:rsidR="00F02279" w:rsidRPr="00FC6668" w:rsidRDefault="001B54B5" w:rsidP="00FC6668">
      <w:pPr>
        <w:jc w:val="both"/>
        <w:rPr>
          <w:rFonts w:asciiTheme="minorHAnsi" w:hAnsiTheme="minorHAnsi"/>
          <w:lang w:val="hy-AM"/>
        </w:rPr>
      </w:pPr>
      <w:r w:rsidRPr="00FC6668">
        <w:rPr>
          <w:rFonts w:ascii="GHEA Grapalat" w:hAnsi="GHEA Grapalat" w:cs="Sylfaen"/>
          <w:i/>
          <w:sz w:val="18"/>
          <w:szCs w:val="18"/>
          <w:lang w:val="hy-AM"/>
        </w:rPr>
        <w:t xml:space="preserve">* </w:t>
      </w:r>
      <w:r w:rsidRPr="00FC6668">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w:t>
      </w:r>
      <w:r w:rsidR="007E7FA1" w:rsidRPr="00FC6668">
        <w:rPr>
          <w:rFonts w:ascii="GHEA Grapalat" w:hAnsi="GHEA Grapalat" w:cs="Sylfaen"/>
          <w:i/>
          <w:sz w:val="18"/>
          <w:szCs w:val="18"/>
          <w:lang w:val="pt-BR"/>
        </w:rPr>
        <w:t>: Սույն պայմանը չի կիրառվում փորձաքննություն անցած նախագծային փաստաթղթերով իրականացվող շինարարական աշխատանքների գնման դեպքում:</w:t>
      </w:r>
    </w:p>
    <w:p w14:paraId="6F40BD6A" w14:textId="77777777" w:rsidR="00F02279" w:rsidRPr="0093002B" w:rsidRDefault="00F02279" w:rsidP="00F02279">
      <w:pPr>
        <w:ind w:firstLine="567"/>
        <w:jc w:val="right"/>
        <w:rPr>
          <w:rFonts w:ascii="GHEA Grapalat" w:hAnsi="GHEA Grapalat"/>
          <w:i/>
          <w:lang w:val="pt-BR"/>
        </w:rPr>
      </w:pPr>
      <w:r w:rsidRPr="0093002B">
        <w:rPr>
          <w:rFonts w:ascii="GHEA Grapalat" w:hAnsi="GHEA Grapalat"/>
          <w:i/>
          <w:lang w:val="pt-BR"/>
        </w:rPr>
        <w:br w:type="page"/>
      </w:r>
    </w:p>
    <w:p w14:paraId="7D5DABB8"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N 3</w:t>
      </w:r>
    </w:p>
    <w:p w14:paraId="0D91A310"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272961F9"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79A05A08" w14:textId="77777777" w:rsidR="001E0CEE" w:rsidRPr="00FB1EC7" w:rsidRDefault="001E0CEE" w:rsidP="001E0CEE">
      <w:pPr>
        <w:tabs>
          <w:tab w:val="left" w:pos="9540"/>
        </w:tabs>
        <w:rPr>
          <w:rFonts w:ascii="GHEA Grapalat" w:hAnsi="GHEA Grapalat"/>
          <w:sz w:val="20"/>
          <w:lang w:val="pt-BR"/>
        </w:rPr>
      </w:pPr>
    </w:p>
    <w:p w14:paraId="17AAD72D" w14:textId="77777777" w:rsidR="001E0CEE" w:rsidRPr="00FB1EC7" w:rsidRDefault="001E0CEE" w:rsidP="001E0CEE">
      <w:pPr>
        <w:tabs>
          <w:tab w:val="left" w:pos="9540"/>
        </w:tabs>
        <w:rPr>
          <w:rFonts w:ascii="GHEA Grapalat" w:hAnsi="GHEA Grapalat"/>
          <w:sz w:val="20"/>
          <w:lang w:val="pt-BR"/>
        </w:rPr>
      </w:pPr>
    </w:p>
    <w:p w14:paraId="100D8CFA" w14:textId="77777777" w:rsidR="001E0CEE" w:rsidRPr="002D5ECD" w:rsidRDefault="001E0CEE" w:rsidP="001E0CEE">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72E60C10" w14:textId="77777777" w:rsidR="001E0CEE" w:rsidRPr="00026681" w:rsidRDefault="001E0CEE" w:rsidP="001E0CEE">
      <w:pPr>
        <w:jc w:val="right"/>
        <w:rPr>
          <w:rFonts w:ascii="GHEA Grapalat" w:hAnsi="GHEA Grapalat"/>
          <w:sz w:val="20"/>
          <w:lang w:val="pt-BR"/>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proofErr w:type="spellStart"/>
      <w:r w:rsidRPr="00FB1EC7">
        <w:rPr>
          <w:rFonts w:ascii="GHEA Grapalat" w:hAnsi="GHEA Grapalat" w:cs="Sylfaen"/>
          <w:sz w:val="18"/>
        </w:rPr>
        <w:t>դրամ</w:t>
      </w:r>
      <w:proofErr w:type="spellEnd"/>
    </w:p>
    <w:tbl>
      <w:tblPr>
        <w:tblW w:w="11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710"/>
        <w:gridCol w:w="3060"/>
        <w:gridCol w:w="540"/>
        <w:gridCol w:w="450"/>
        <w:gridCol w:w="450"/>
        <w:gridCol w:w="450"/>
        <w:gridCol w:w="450"/>
        <w:gridCol w:w="450"/>
        <w:gridCol w:w="450"/>
        <w:gridCol w:w="450"/>
        <w:gridCol w:w="450"/>
        <w:gridCol w:w="450"/>
        <w:gridCol w:w="450"/>
        <w:gridCol w:w="540"/>
        <w:gridCol w:w="540"/>
        <w:gridCol w:w="8"/>
      </w:tblGrid>
      <w:tr w:rsidR="00026681" w:rsidRPr="00FA2E9A" w14:paraId="5628AA93" w14:textId="77777777" w:rsidTr="00026681">
        <w:trPr>
          <w:trHeight w:val="548"/>
          <w:jc w:val="center"/>
        </w:trPr>
        <w:tc>
          <w:tcPr>
            <w:tcW w:w="11343" w:type="dxa"/>
            <w:gridSpan w:val="17"/>
            <w:vAlign w:val="center"/>
          </w:tcPr>
          <w:p w14:paraId="07229E89" w14:textId="77777777" w:rsidR="00026681" w:rsidRPr="00013015" w:rsidRDefault="00026681" w:rsidP="00CD796B">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026681" w:rsidRPr="00D276E9" w14:paraId="780F3688" w14:textId="77777777" w:rsidTr="00026681">
        <w:trPr>
          <w:gridAfter w:val="1"/>
          <w:wAfter w:w="8" w:type="dxa"/>
          <w:trHeight w:val="809"/>
          <w:jc w:val="center"/>
        </w:trPr>
        <w:tc>
          <w:tcPr>
            <w:tcW w:w="445" w:type="dxa"/>
            <w:vMerge w:val="restart"/>
            <w:vAlign w:val="center"/>
          </w:tcPr>
          <w:p w14:paraId="71249F74" w14:textId="77777777" w:rsidR="00026681" w:rsidRPr="00013015" w:rsidRDefault="00026681" w:rsidP="00CD796B">
            <w:pPr>
              <w:jc w:val="center"/>
              <w:rPr>
                <w:rFonts w:ascii="GHEA Grapalat" w:hAnsi="GHEA Grapalat"/>
                <w:sz w:val="20"/>
                <w:szCs w:val="20"/>
                <w:lang w:val="es-ES"/>
              </w:rPr>
            </w:pPr>
            <w:r w:rsidRPr="00013015">
              <w:rPr>
                <w:rFonts w:ascii="GHEA Grapalat" w:hAnsi="GHEA Grapalat"/>
                <w:sz w:val="20"/>
                <w:szCs w:val="20"/>
                <w:lang w:val="es-ES"/>
              </w:rPr>
              <w:t>Չ/Հ</w:t>
            </w:r>
          </w:p>
        </w:tc>
        <w:tc>
          <w:tcPr>
            <w:tcW w:w="1710" w:type="dxa"/>
            <w:vMerge w:val="restart"/>
            <w:vAlign w:val="center"/>
          </w:tcPr>
          <w:p w14:paraId="787D0B28" w14:textId="2BBB1891" w:rsidR="00026681" w:rsidRPr="0016559E" w:rsidRDefault="00026681" w:rsidP="00381CE8">
            <w:pPr>
              <w:jc w:val="center"/>
              <w:rPr>
                <w:rFonts w:ascii="GHEA Grapalat" w:hAnsi="GHEA Grapalat"/>
                <w:color w:val="000000" w:themeColor="text1"/>
                <w:sz w:val="18"/>
                <w:szCs w:val="18"/>
                <w:lang w:val="es-ES"/>
              </w:rPr>
            </w:pPr>
            <w:proofErr w:type="spellStart"/>
            <w:r w:rsidRPr="0016559E">
              <w:rPr>
                <w:rFonts w:ascii="GHEA Grapalat" w:hAnsi="GHEA Grapalat"/>
                <w:color w:val="000000" w:themeColor="text1"/>
                <w:sz w:val="18"/>
                <w:szCs w:val="18"/>
                <w:lang w:val="es-ES"/>
              </w:rPr>
              <w:t>Գնումների</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պլանով</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նախատեսված</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միջանցիկ</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ծածկագիրը</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ըստ</w:t>
            </w:r>
            <w:proofErr w:type="spellEnd"/>
            <w:r w:rsidRPr="0016559E">
              <w:rPr>
                <w:rFonts w:ascii="GHEA Grapalat" w:hAnsi="GHEA Grapalat"/>
                <w:color w:val="000000" w:themeColor="text1"/>
                <w:sz w:val="18"/>
                <w:szCs w:val="18"/>
                <w:lang w:val="es-ES"/>
              </w:rPr>
              <w:t xml:space="preserve"> ԳՄԱ </w:t>
            </w:r>
            <w:proofErr w:type="spellStart"/>
            <w:r w:rsidRPr="0016559E">
              <w:rPr>
                <w:rFonts w:ascii="GHEA Grapalat" w:hAnsi="GHEA Grapalat"/>
                <w:color w:val="000000" w:themeColor="text1"/>
                <w:sz w:val="18"/>
                <w:szCs w:val="18"/>
                <w:lang w:val="es-ES"/>
              </w:rPr>
              <w:t>դասակարգման</w:t>
            </w:r>
            <w:proofErr w:type="spellEnd"/>
            <w:r w:rsidRPr="0016559E">
              <w:rPr>
                <w:rFonts w:ascii="GHEA Grapalat" w:hAnsi="GHEA Grapalat"/>
                <w:color w:val="000000" w:themeColor="text1"/>
                <w:sz w:val="18"/>
                <w:szCs w:val="18"/>
                <w:lang w:val="es-ES"/>
              </w:rPr>
              <w:t xml:space="preserve"> (CPV)</w:t>
            </w:r>
          </w:p>
        </w:tc>
        <w:tc>
          <w:tcPr>
            <w:tcW w:w="3060" w:type="dxa"/>
            <w:vMerge w:val="restart"/>
            <w:vAlign w:val="center"/>
          </w:tcPr>
          <w:p w14:paraId="7021FE41" w14:textId="77777777" w:rsidR="00026681" w:rsidRPr="00FA2E9A" w:rsidRDefault="00026681" w:rsidP="00CD796B">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120" w:type="dxa"/>
            <w:gridSpan w:val="13"/>
            <w:vAlign w:val="center"/>
          </w:tcPr>
          <w:p w14:paraId="63240636" w14:textId="315DF964" w:rsidR="00026681" w:rsidRPr="00FA2E9A" w:rsidRDefault="00026681" w:rsidP="00CD796B">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sidR="00B82D9E">
              <w:rPr>
                <w:rFonts w:ascii="GHEA Grapalat" w:hAnsi="GHEA Grapalat"/>
                <w:sz w:val="20"/>
                <w:szCs w:val="20"/>
                <w:lang w:val="hy-AM"/>
              </w:rPr>
              <w:t>6</w:t>
            </w:r>
            <w:r w:rsidRPr="00FA2E9A">
              <w:rPr>
                <w:rFonts w:ascii="GHEA Grapalat" w:hAnsi="GHEA Grapalat"/>
                <w:sz w:val="20"/>
                <w:szCs w:val="20"/>
                <w:lang w:val="es-ES"/>
              </w:rPr>
              <w:t>թ-</w:t>
            </w:r>
            <w:proofErr w:type="spellStart"/>
            <w:r w:rsidRPr="00FA2E9A">
              <w:rPr>
                <w:rFonts w:ascii="GHEA Grapalat" w:hAnsi="GHEA Grapalat"/>
                <w:sz w:val="20"/>
                <w:szCs w:val="20"/>
                <w:lang w:val="es-ES"/>
              </w:rPr>
              <w:t>ին</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ըստ</w:t>
            </w:r>
            <w:proofErr w:type="spellEnd"/>
            <w:r>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այդթվում</w:t>
            </w:r>
            <w:proofErr w:type="spellEnd"/>
            <w:r w:rsidRPr="00FA2E9A">
              <w:rPr>
                <w:rFonts w:ascii="GHEA Grapalat" w:hAnsi="GHEA Grapalat"/>
                <w:sz w:val="20"/>
                <w:szCs w:val="20"/>
                <w:lang w:val="es-ES"/>
              </w:rPr>
              <w:t>*</w:t>
            </w:r>
          </w:p>
        </w:tc>
      </w:tr>
      <w:tr w:rsidR="00026681" w:rsidRPr="00FA2E9A" w14:paraId="7C48D5BF" w14:textId="77777777" w:rsidTr="00026681">
        <w:trPr>
          <w:gridAfter w:val="1"/>
          <w:wAfter w:w="8" w:type="dxa"/>
          <w:cantSplit/>
          <w:trHeight w:val="1205"/>
          <w:jc w:val="center"/>
        </w:trPr>
        <w:tc>
          <w:tcPr>
            <w:tcW w:w="445" w:type="dxa"/>
            <w:vMerge/>
          </w:tcPr>
          <w:p w14:paraId="7AABF557" w14:textId="77777777" w:rsidR="00026681" w:rsidRPr="00C51AE9" w:rsidRDefault="00026681" w:rsidP="00CD796B">
            <w:pPr>
              <w:jc w:val="center"/>
              <w:rPr>
                <w:rFonts w:ascii="GHEA Grapalat" w:hAnsi="GHEA Grapalat"/>
                <w:sz w:val="20"/>
                <w:szCs w:val="20"/>
                <w:lang w:val="es-ES"/>
              </w:rPr>
            </w:pPr>
          </w:p>
        </w:tc>
        <w:tc>
          <w:tcPr>
            <w:tcW w:w="1710" w:type="dxa"/>
            <w:vMerge/>
          </w:tcPr>
          <w:p w14:paraId="31F00736" w14:textId="77777777" w:rsidR="00026681" w:rsidRPr="00760676" w:rsidRDefault="00026681" w:rsidP="00CD796B">
            <w:pPr>
              <w:jc w:val="center"/>
              <w:rPr>
                <w:rFonts w:ascii="GHEA Grapalat" w:hAnsi="GHEA Grapalat"/>
                <w:color w:val="000000" w:themeColor="text1"/>
                <w:sz w:val="20"/>
                <w:szCs w:val="20"/>
                <w:lang w:val="es-ES"/>
              </w:rPr>
            </w:pPr>
          </w:p>
        </w:tc>
        <w:tc>
          <w:tcPr>
            <w:tcW w:w="3060" w:type="dxa"/>
            <w:vMerge/>
          </w:tcPr>
          <w:p w14:paraId="60517F27" w14:textId="77777777" w:rsidR="00026681" w:rsidRPr="00FA2E9A" w:rsidRDefault="00026681" w:rsidP="00CD796B">
            <w:pPr>
              <w:jc w:val="center"/>
              <w:rPr>
                <w:rFonts w:ascii="GHEA Grapalat" w:hAnsi="GHEA Grapalat"/>
                <w:sz w:val="20"/>
                <w:szCs w:val="20"/>
                <w:lang w:val="es-ES"/>
              </w:rPr>
            </w:pPr>
          </w:p>
        </w:tc>
        <w:tc>
          <w:tcPr>
            <w:tcW w:w="540" w:type="dxa"/>
            <w:textDirection w:val="btLr"/>
            <w:vAlign w:val="center"/>
          </w:tcPr>
          <w:p w14:paraId="3187E185"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50" w:type="dxa"/>
            <w:textDirection w:val="btLr"/>
            <w:vAlign w:val="center"/>
          </w:tcPr>
          <w:p w14:paraId="44E389CD" w14:textId="77777777" w:rsidR="00026681" w:rsidRPr="00FA2E9A" w:rsidRDefault="00026681" w:rsidP="00CD796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450" w:type="dxa"/>
            <w:textDirection w:val="btLr"/>
            <w:vAlign w:val="center"/>
          </w:tcPr>
          <w:p w14:paraId="682A592F"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450" w:type="dxa"/>
            <w:textDirection w:val="btLr"/>
            <w:vAlign w:val="center"/>
          </w:tcPr>
          <w:p w14:paraId="3BAC4680" w14:textId="77777777" w:rsidR="00026681" w:rsidRPr="00FA2E9A" w:rsidRDefault="00026681" w:rsidP="00CD796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5B1981F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7C9B453A"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450" w:type="dxa"/>
            <w:textDirection w:val="btLr"/>
            <w:vAlign w:val="center"/>
          </w:tcPr>
          <w:p w14:paraId="6BBBCF3C"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450" w:type="dxa"/>
            <w:textDirection w:val="btLr"/>
            <w:vAlign w:val="center"/>
          </w:tcPr>
          <w:p w14:paraId="1F0A12BB"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50" w:type="dxa"/>
            <w:textDirection w:val="btLr"/>
            <w:vAlign w:val="center"/>
          </w:tcPr>
          <w:p w14:paraId="607D52FE"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50" w:type="dxa"/>
            <w:textDirection w:val="btLr"/>
            <w:vAlign w:val="center"/>
          </w:tcPr>
          <w:p w14:paraId="42E5C9EB"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50" w:type="dxa"/>
            <w:textDirection w:val="btLr"/>
            <w:vAlign w:val="center"/>
          </w:tcPr>
          <w:p w14:paraId="0480089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540" w:type="dxa"/>
            <w:textDirection w:val="btLr"/>
            <w:vAlign w:val="center"/>
          </w:tcPr>
          <w:p w14:paraId="3ED5BED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540" w:type="dxa"/>
            <w:textDirection w:val="btLr"/>
            <w:vAlign w:val="center"/>
          </w:tcPr>
          <w:p w14:paraId="2906932C" w14:textId="77777777" w:rsidR="00026681" w:rsidRPr="00FA2E9A" w:rsidRDefault="00026681" w:rsidP="00CD796B">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EB2966" w:rsidRPr="00FA2E9A" w14:paraId="67A6D8D5" w14:textId="77777777" w:rsidTr="00026681">
        <w:trPr>
          <w:gridAfter w:val="1"/>
          <w:wAfter w:w="8" w:type="dxa"/>
          <w:cantSplit/>
          <w:trHeight w:val="575"/>
          <w:jc w:val="center"/>
        </w:trPr>
        <w:tc>
          <w:tcPr>
            <w:tcW w:w="445" w:type="dxa"/>
            <w:vAlign w:val="center"/>
          </w:tcPr>
          <w:p w14:paraId="5F1CA0BD" w14:textId="77777777" w:rsidR="00EB2966" w:rsidRPr="00AC09D9" w:rsidRDefault="00EB2966" w:rsidP="00EB2966">
            <w:pPr>
              <w:jc w:val="center"/>
              <w:rPr>
                <w:rFonts w:ascii="GHEA Grapalat" w:hAnsi="GHEA Grapalat"/>
                <w:sz w:val="20"/>
                <w:szCs w:val="20"/>
              </w:rPr>
            </w:pPr>
            <w:r>
              <w:rPr>
                <w:rFonts w:ascii="GHEA Grapalat" w:hAnsi="GHEA Grapalat"/>
                <w:sz w:val="20"/>
                <w:szCs w:val="20"/>
              </w:rPr>
              <w:t>1</w:t>
            </w:r>
          </w:p>
        </w:tc>
        <w:tc>
          <w:tcPr>
            <w:tcW w:w="1710" w:type="dxa"/>
            <w:vAlign w:val="center"/>
          </w:tcPr>
          <w:p w14:paraId="684F6320" w14:textId="417024DB" w:rsidR="00EB2966" w:rsidRPr="003A2AA2" w:rsidRDefault="00C52ED5" w:rsidP="00EB2966">
            <w:pPr>
              <w:jc w:val="center"/>
              <w:rPr>
                <w:rFonts w:ascii="GHEA Grapalat" w:hAnsi="GHEA Grapalat"/>
                <w:iCs/>
                <w:sz w:val="18"/>
                <w:szCs w:val="18"/>
                <w:lang w:val="hy-AM"/>
              </w:rPr>
            </w:pPr>
            <w:r w:rsidRPr="00C52ED5">
              <w:rPr>
                <w:rFonts w:ascii="GHEA Grapalat" w:hAnsi="GHEA Grapalat"/>
                <w:iCs/>
                <w:sz w:val="18"/>
                <w:szCs w:val="18"/>
              </w:rPr>
              <w:t>45231188/514</w:t>
            </w:r>
          </w:p>
        </w:tc>
        <w:tc>
          <w:tcPr>
            <w:tcW w:w="3060" w:type="dxa"/>
            <w:vAlign w:val="center"/>
          </w:tcPr>
          <w:p w14:paraId="7223085A" w14:textId="6317DD28" w:rsidR="00EB2966" w:rsidRPr="003A2AA2" w:rsidRDefault="00C52ED5" w:rsidP="00EB2966">
            <w:pPr>
              <w:rPr>
                <w:rFonts w:ascii="GHEA Grapalat" w:hAnsi="GHEA Grapalat"/>
                <w:iCs/>
                <w:sz w:val="18"/>
                <w:szCs w:val="18"/>
                <w:lang w:val="hy-AM"/>
              </w:rPr>
            </w:pPr>
            <w:r w:rsidRPr="00C52ED5">
              <w:rPr>
                <w:rFonts w:ascii="GHEA Grapalat" w:hAnsi="GHEA Grapalat"/>
                <w:iCs/>
                <w:sz w:val="18"/>
                <w:szCs w:val="18"/>
                <w:lang w:val="hy-AM"/>
              </w:rPr>
              <w:t>Երևան քաղաքի Էրեբունի վարչական շրջանի Տիտոգրադյան փողոցի միջին նորոգման աշխատանքների</w:t>
            </w:r>
          </w:p>
        </w:tc>
        <w:tc>
          <w:tcPr>
            <w:tcW w:w="540" w:type="dxa"/>
            <w:textDirection w:val="btLr"/>
            <w:vAlign w:val="center"/>
          </w:tcPr>
          <w:p w14:paraId="45045756"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529754C9"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129C74FF"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1741032D"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34239317" w14:textId="77777777" w:rsidR="00EB2966" w:rsidRPr="003A2AA2" w:rsidRDefault="00EB2966" w:rsidP="00EB2966">
            <w:pPr>
              <w:spacing w:line="360" w:lineRule="auto"/>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53CEA69B"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39DA6C90"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0B83AB81"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55572983"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0BE06288"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3A30AA03"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540" w:type="dxa"/>
            <w:textDirection w:val="btLr"/>
            <w:vAlign w:val="center"/>
          </w:tcPr>
          <w:p w14:paraId="77F70E2D"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540" w:type="dxa"/>
            <w:textDirection w:val="btLr"/>
            <w:vAlign w:val="center"/>
          </w:tcPr>
          <w:p w14:paraId="5BE7D36D"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r>
    </w:tbl>
    <w:p w14:paraId="0C29CCBB" w14:textId="77777777" w:rsidR="009F5B90" w:rsidRPr="0093002B" w:rsidRDefault="009F5B90" w:rsidP="009F5B90">
      <w:pPr>
        <w:jc w:val="both"/>
        <w:rPr>
          <w:rFonts w:ascii="GHEA Grapalat" w:hAnsi="GHEA Grapalat" w:cs="Sylfaen"/>
          <w:i/>
          <w:sz w:val="18"/>
          <w:szCs w:val="18"/>
          <w:lang w:val="pt-BR"/>
        </w:rPr>
      </w:pPr>
      <w:r w:rsidRPr="0093002B">
        <w:rPr>
          <w:rFonts w:ascii="GHEA Grapalat" w:hAnsi="GHEA Grapalat"/>
          <w:i/>
          <w:sz w:val="18"/>
          <w:szCs w:val="18"/>
        </w:rPr>
        <w:t xml:space="preserve">* </w:t>
      </w:r>
      <w:r w:rsidRPr="0093002B">
        <w:rPr>
          <w:rFonts w:ascii="GHEA Grapalat" w:hAnsi="GHEA Grapalat" w:cs="Sylfaen"/>
          <w:i/>
          <w:sz w:val="18"/>
          <w:szCs w:val="18"/>
          <w:lang w:val="pt-BR"/>
        </w:rPr>
        <w:t>Վճարման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ենթակա</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գումարները</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ներկայացվում են աճողական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E00C905" w14:textId="77777777" w:rsidR="001E0CEE" w:rsidRPr="00FB1EC7" w:rsidRDefault="001E0CEE" w:rsidP="001E0CEE">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2A2BB61A" w14:textId="77777777" w:rsidTr="007759CD">
        <w:trPr>
          <w:jc w:val="center"/>
        </w:trPr>
        <w:tc>
          <w:tcPr>
            <w:tcW w:w="4536" w:type="dxa"/>
          </w:tcPr>
          <w:p w14:paraId="5F2CA878"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4F47F3C3" w14:textId="77777777" w:rsidR="001E0CEE" w:rsidRPr="00FB1EC7" w:rsidRDefault="001E0CEE" w:rsidP="007759CD">
            <w:pPr>
              <w:rPr>
                <w:rFonts w:ascii="GHEA Grapalat" w:hAnsi="GHEA Grapalat"/>
                <w:sz w:val="22"/>
                <w:szCs w:val="22"/>
                <w:lang w:val="ru-RU"/>
              </w:rPr>
            </w:pPr>
          </w:p>
          <w:p w14:paraId="165F5676" w14:textId="77777777" w:rsidR="001E0CEE" w:rsidRPr="00FB1EC7" w:rsidRDefault="001E0CEE" w:rsidP="007759CD">
            <w:pPr>
              <w:rPr>
                <w:rFonts w:ascii="GHEA Grapalat" w:hAnsi="GHEA Grapalat"/>
                <w:lang w:val="ru-RU"/>
              </w:rPr>
            </w:pPr>
          </w:p>
          <w:p w14:paraId="62849F71"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14E5A332"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8B27348"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0FD5AE4" w14:textId="77777777" w:rsidR="001E0CEE" w:rsidRPr="00FB1EC7" w:rsidRDefault="001E0CEE" w:rsidP="007759CD">
            <w:pPr>
              <w:spacing w:line="360" w:lineRule="auto"/>
              <w:jc w:val="center"/>
              <w:rPr>
                <w:rFonts w:ascii="GHEA Grapalat" w:hAnsi="GHEA Grapalat"/>
                <w:lang w:val="ru-RU"/>
              </w:rPr>
            </w:pPr>
          </w:p>
        </w:tc>
        <w:tc>
          <w:tcPr>
            <w:tcW w:w="4343" w:type="dxa"/>
          </w:tcPr>
          <w:p w14:paraId="1294861E"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6E9E398" w14:textId="77777777" w:rsidR="001E0CEE" w:rsidRPr="00FB1EC7" w:rsidRDefault="001E0CEE" w:rsidP="007759CD">
            <w:pPr>
              <w:jc w:val="center"/>
              <w:rPr>
                <w:rFonts w:ascii="GHEA Grapalat" w:hAnsi="GHEA Grapalat"/>
                <w:lang w:val="ru-RU"/>
              </w:rPr>
            </w:pPr>
          </w:p>
          <w:p w14:paraId="35CD3A7D" w14:textId="77777777" w:rsidR="001E0CEE" w:rsidRPr="00FB1EC7" w:rsidRDefault="001E0CEE" w:rsidP="007759CD">
            <w:pPr>
              <w:jc w:val="center"/>
              <w:rPr>
                <w:rFonts w:ascii="GHEA Grapalat" w:hAnsi="GHEA Grapalat"/>
                <w:lang w:val="ru-RU"/>
              </w:rPr>
            </w:pPr>
          </w:p>
          <w:p w14:paraId="1D499DBC"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C350459"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8F49603"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93002B" w:rsidRDefault="00F02279" w:rsidP="00F02279">
      <w:pPr>
        <w:rPr>
          <w:rFonts w:ascii="GHEA Grapalat" w:hAnsi="GHEA Grapalat"/>
          <w:sz w:val="20"/>
          <w:lang w:val="ru-RU"/>
        </w:rPr>
        <w:sectPr w:rsidR="00F02279" w:rsidRPr="0093002B" w:rsidSect="00545BDE">
          <w:footnotePr>
            <w:pos w:val="beneathText"/>
          </w:footnotePr>
          <w:pgSz w:w="11906" w:h="16838" w:code="9"/>
          <w:pgMar w:top="533" w:right="707" w:bottom="720" w:left="663" w:header="561" w:footer="561" w:gutter="0"/>
          <w:cols w:space="720"/>
        </w:sectPr>
      </w:pPr>
    </w:p>
    <w:p w14:paraId="5078875C"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14:paraId="3AEDADD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ru-RU"/>
        </w:rPr>
        <w:t>«</w:t>
      </w:r>
      <w:r w:rsidRPr="0093002B">
        <w:rPr>
          <w:rFonts w:ascii="GHEA Grapalat" w:hAnsi="GHEA Grapalat"/>
          <w:i/>
          <w:sz w:val="20"/>
          <w:szCs w:val="20"/>
          <w:lang w:val="pt-BR"/>
        </w:rPr>
        <w:t xml:space="preserve">           </w:t>
      </w:r>
      <w:r w:rsidRPr="0093002B">
        <w:rPr>
          <w:rFonts w:ascii="GHEA Grapalat" w:hAnsi="GHEA Grapalat"/>
          <w:i/>
          <w:sz w:val="20"/>
          <w:szCs w:val="20"/>
          <w:lang w:val="ru-RU"/>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4B31D2CA"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51705B22" w14:textId="77777777" w:rsidR="00F02279" w:rsidRPr="0093002B" w:rsidRDefault="00F02279" w:rsidP="00F02279">
      <w:pPr>
        <w:ind w:firstLine="567"/>
        <w:jc w:val="right"/>
        <w:rPr>
          <w:rFonts w:ascii="GHEA Grapalat" w:hAnsi="GHEA Grapalat" w:cs="Sylfaen"/>
          <w:i/>
          <w:sz w:val="22"/>
          <w:szCs w:val="22"/>
          <w:lang w:val="pt-BR"/>
        </w:rPr>
      </w:pPr>
    </w:p>
    <w:p w14:paraId="5E6519B1" w14:textId="77777777" w:rsidR="00F02279" w:rsidRPr="0093002B"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D276E9" w14:paraId="5BEC65D9" w14:textId="77777777" w:rsidTr="00545BDE">
        <w:trPr>
          <w:tblCellSpacing w:w="7" w:type="dxa"/>
          <w:jc w:val="center"/>
        </w:trPr>
        <w:tc>
          <w:tcPr>
            <w:tcW w:w="0" w:type="auto"/>
            <w:vAlign w:val="center"/>
          </w:tcPr>
          <w:p w14:paraId="67977C2E" w14:textId="77777777" w:rsidR="00F02279" w:rsidRPr="0093002B" w:rsidRDefault="00254AA2" w:rsidP="00545BD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93002B">
              <w:rPr>
                <w:rFonts w:ascii="GHEA Grapalat" w:hAnsi="GHEA Grapalat"/>
                <w:iCs/>
                <w:sz w:val="21"/>
                <w:szCs w:val="21"/>
              </w:rPr>
              <w:t>Պայմանագրի</w:t>
            </w:r>
            <w:proofErr w:type="spellEnd"/>
            <w:r w:rsidR="00F02279" w:rsidRPr="0093002B">
              <w:rPr>
                <w:rFonts w:ascii="GHEA Grapalat" w:hAnsi="GHEA Grapalat"/>
                <w:iCs/>
                <w:sz w:val="21"/>
                <w:szCs w:val="21"/>
                <w:lang w:val="pt-BR"/>
              </w:rPr>
              <w:t xml:space="preserve"> </w:t>
            </w:r>
            <w:proofErr w:type="spellStart"/>
            <w:r w:rsidR="00F02279" w:rsidRPr="0093002B">
              <w:rPr>
                <w:rFonts w:ascii="GHEA Grapalat" w:hAnsi="GHEA Grapalat"/>
                <w:iCs/>
                <w:sz w:val="21"/>
                <w:szCs w:val="21"/>
              </w:rPr>
              <w:t>կողմ</w:t>
            </w:r>
            <w:proofErr w:type="spellEnd"/>
            <w:r w:rsidR="00F02279" w:rsidRPr="0093002B">
              <w:rPr>
                <w:rFonts w:ascii="GHEA Grapalat" w:hAnsi="GHEA Grapalat"/>
                <w:iCs/>
                <w:sz w:val="21"/>
                <w:szCs w:val="21"/>
                <w:lang w:val="pt-BR"/>
              </w:rPr>
              <w:t xml:space="preserve"> </w:t>
            </w:r>
          </w:p>
          <w:p w14:paraId="3983EB9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14F1FBD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2258185E"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w:t>
            </w:r>
          </w:p>
          <w:p w14:paraId="28AB81C7"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 xml:space="preserve"> _________________________ </w:t>
            </w:r>
          </w:p>
          <w:p w14:paraId="569E688A"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 xml:space="preserve"> _______________________ </w:t>
            </w:r>
          </w:p>
        </w:tc>
        <w:tc>
          <w:tcPr>
            <w:tcW w:w="0" w:type="auto"/>
            <w:vAlign w:val="center"/>
          </w:tcPr>
          <w:p w14:paraId="161D4748"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Պատվիրատու</w:t>
            </w:r>
            <w:proofErr w:type="spellEnd"/>
          </w:p>
          <w:p w14:paraId="7C446421"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66C2310F"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42E0FC0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_________________</w:t>
            </w:r>
          </w:p>
          <w:p w14:paraId="4C31110D"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____________________________</w:t>
            </w:r>
          </w:p>
          <w:p w14:paraId="1167F34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___________________________</w:t>
            </w:r>
          </w:p>
        </w:tc>
      </w:tr>
    </w:tbl>
    <w:p w14:paraId="170C1020"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44D34A61" w14:textId="77777777" w:rsidR="00F02279" w:rsidRPr="0093002B" w:rsidRDefault="00F02279" w:rsidP="00F02279">
      <w:pPr>
        <w:ind w:firstLine="375"/>
        <w:rPr>
          <w:rFonts w:ascii="GHEA Grapalat" w:hAnsi="GHEA Grapalat"/>
          <w:iCs/>
          <w:sz w:val="15"/>
          <w:szCs w:val="21"/>
          <w:lang w:val="pt-BR"/>
        </w:rPr>
      </w:pPr>
    </w:p>
    <w:p w14:paraId="78D95243"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4435CB2D"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5EC05A7B"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45C186C" w14:textId="77777777" w:rsidR="00F02279" w:rsidRPr="0093002B" w:rsidRDefault="00F02279" w:rsidP="00F02279">
      <w:pPr>
        <w:pStyle w:val="BodyTextIndent"/>
        <w:spacing w:line="240" w:lineRule="auto"/>
        <w:ind w:firstLine="0"/>
        <w:jc w:val="center"/>
        <w:rPr>
          <w:b/>
          <w:bCs/>
          <w:iCs/>
          <w:lang w:val="es-ES"/>
        </w:rPr>
      </w:pPr>
    </w:p>
    <w:p w14:paraId="2C21A4C1" w14:textId="77777777" w:rsidR="00F02279" w:rsidRPr="0093002B" w:rsidRDefault="00F02279" w:rsidP="00F02279">
      <w:pPr>
        <w:pStyle w:val="BodyTextIndent"/>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21BA3876" w14:textId="77777777" w:rsidR="00F02279" w:rsidRPr="0093002B" w:rsidRDefault="00F02279" w:rsidP="00F02279">
      <w:pPr>
        <w:pStyle w:val="BodyTextIndent"/>
        <w:spacing w:line="240" w:lineRule="auto"/>
        <w:ind w:firstLine="0"/>
        <w:rPr>
          <w:iCs/>
          <w:lang w:val="es-ES"/>
        </w:rPr>
      </w:pPr>
    </w:p>
    <w:p w14:paraId="0014D120"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այսուհետ</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Պայմանագիր</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անվանումը</w:t>
      </w:r>
      <w:proofErr w:type="spellEnd"/>
      <w:r w:rsidRPr="0093002B">
        <w:rPr>
          <w:rFonts w:ascii="GHEA Grapalat" w:hAnsi="GHEA Grapalat"/>
          <w:sz w:val="21"/>
          <w:szCs w:val="21"/>
          <w:lang w:val="es-ES"/>
        </w:rPr>
        <w:t>` ____________________________________________________________________________________________</w:t>
      </w:r>
    </w:p>
    <w:p w14:paraId="39A76C54"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կնքման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ամսաթիվը</w:t>
      </w:r>
      <w:proofErr w:type="spellEnd"/>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66F392BA"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համարը</w:t>
      </w:r>
      <w:proofErr w:type="spellEnd"/>
      <w:r w:rsidRPr="0093002B">
        <w:rPr>
          <w:rFonts w:ascii="GHEA Grapalat" w:hAnsi="GHEA Grapalat"/>
          <w:sz w:val="21"/>
          <w:szCs w:val="21"/>
          <w:lang w:val="es-ES"/>
        </w:rPr>
        <w:t>`    __________</w:t>
      </w:r>
    </w:p>
    <w:p w14:paraId="2950EA99" w14:textId="77777777" w:rsidR="00F02279" w:rsidRPr="0093002B" w:rsidRDefault="00F02279" w:rsidP="00F02279">
      <w:pPr>
        <w:jc w:val="both"/>
        <w:rPr>
          <w:rFonts w:ascii="GHEA Grapalat" w:hAnsi="GHEA Grapalat" w:cs="Sylfaen"/>
          <w:iCs/>
          <w:lang w:val="es-ES"/>
        </w:rPr>
      </w:pPr>
      <w:proofErr w:type="spellStart"/>
      <w:r w:rsidRPr="0093002B">
        <w:rPr>
          <w:rFonts w:ascii="GHEA Grapalat" w:hAnsi="GHEA Grapalat"/>
          <w:iCs/>
          <w:sz w:val="21"/>
          <w:szCs w:val="21"/>
        </w:rPr>
        <w:t>Պատվիրատուն</w:t>
      </w:r>
      <w:proofErr w:type="spellEnd"/>
      <w:r w:rsidRPr="0093002B">
        <w:rPr>
          <w:rFonts w:ascii="GHEA Grapalat" w:hAnsi="GHEA Grapalat"/>
          <w:iCs/>
          <w:sz w:val="21"/>
          <w:szCs w:val="21"/>
          <w:lang w:val="es-ES"/>
        </w:rPr>
        <w:t xml:space="preserve">  </w:t>
      </w:r>
      <w:r w:rsidRPr="0093002B">
        <w:rPr>
          <w:rFonts w:ascii="GHEA Grapalat" w:hAnsi="GHEA Grapalat"/>
          <w:iCs/>
          <w:sz w:val="21"/>
          <w:szCs w:val="21"/>
        </w:rPr>
        <w:t>և</w:t>
      </w:r>
      <w:r w:rsidRPr="0093002B">
        <w:rPr>
          <w:rFonts w:ascii="GHEA Grapalat" w:hAnsi="GHEA Grapalat"/>
          <w:iCs/>
          <w:sz w:val="21"/>
          <w:szCs w:val="21"/>
          <w:lang w:val="es-ES"/>
        </w:rPr>
        <w:t xml:space="preserve">  </w:t>
      </w: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կողմը</w:t>
      </w:r>
      <w:proofErr w:type="spellEnd"/>
      <w:r w:rsidRPr="0093002B">
        <w:rPr>
          <w:rFonts w:ascii="GHEA Grapalat" w:hAnsi="GHEA Grapalat"/>
          <w:sz w:val="21"/>
          <w:szCs w:val="21"/>
        </w:rPr>
        <w:t>՝</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proofErr w:type="spellStart"/>
      <w:r w:rsidRPr="0093002B">
        <w:rPr>
          <w:rFonts w:ascii="GHEA Grapalat" w:hAnsi="GHEA Grapalat"/>
          <w:sz w:val="21"/>
          <w:szCs w:val="21"/>
          <w:lang w:val="es-ES"/>
        </w:rPr>
        <w:t>կազմեցին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սույն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արձանագրությունը</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հետևյալի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մասին</w:t>
      </w:r>
      <w:proofErr w:type="spellEnd"/>
      <w:r w:rsidRPr="0093002B">
        <w:rPr>
          <w:rFonts w:ascii="GHEA Grapalat" w:hAnsi="GHEA Grapalat"/>
          <w:sz w:val="21"/>
          <w:szCs w:val="21"/>
          <w:lang w:val="es-ES"/>
        </w:rPr>
        <w:t>.</w:t>
      </w:r>
    </w:p>
    <w:p w14:paraId="2044C12E" w14:textId="77777777" w:rsidR="00F02279" w:rsidRPr="0093002B" w:rsidRDefault="00F02279" w:rsidP="00F02279">
      <w:pPr>
        <w:jc w:val="both"/>
        <w:rPr>
          <w:rFonts w:ascii="GHEA Grapalat" w:hAnsi="GHEA Grapalat"/>
          <w:iCs/>
          <w:sz w:val="21"/>
          <w:szCs w:val="21"/>
          <w:lang w:val="hy-AM"/>
        </w:rPr>
      </w:pPr>
      <w:proofErr w:type="spellStart"/>
      <w:r w:rsidRPr="0093002B">
        <w:rPr>
          <w:rFonts w:ascii="GHEA Grapalat" w:hAnsi="GHEA Grapalat"/>
          <w:iCs/>
          <w:sz w:val="21"/>
          <w:szCs w:val="21"/>
        </w:rPr>
        <w:t>Պայմանագրի</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rPr>
        <w:t>շրջանակներում</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napToGrid w:val="0"/>
          <w:sz w:val="21"/>
          <w:szCs w:val="21"/>
          <w:lang w:val="es-ES"/>
        </w:rPr>
        <w:t>Պայմանագրի</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կողմը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կատարել</w:t>
      </w:r>
      <w:proofErr w:type="spellEnd"/>
      <w:r w:rsidRPr="0093002B">
        <w:rPr>
          <w:rFonts w:ascii="GHEA Grapalat" w:hAnsi="GHEA Grapalat"/>
          <w:iCs/>
          <w:sz w:val="21"/>
          <w:szCs w:val="21"/>
          <w:lang w:val="es-ES"/>
        </w:rPr>
        <w:t xml:space="preserve"> է </w:t>
      </w:r>
      <w:proofErr w:type="spellStart"/>
      <w:r w:rsidRPr="0093002B">
        <w:rPr>
          <w:rFonts w:ascii="GHEA Grapalat" w:hAnsi="GHEA Grapalat"/>
          <w:iCs/>
          <w:sz w:val="21"/>
          <w:szCs w:val="21"/>
          <w:lang w:val="es-ES"/>
        </w:rPr>
        <w:t>հետևյալ</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lang w:val="es-ES"/>
        </w:rPr>
        <w:t>աշխատանքները</w:t>
      </w:r>
      <w:proofErr w:type="spellEnd"/>
      <w:r w:rsidRPr="0093002B">
        <w:rPr>
          <w:rFonts w:ascii="GHEA Grapalat" w:hAnsi="GHEA Grapalat"/>
          <w:iCs/>
          <w:sz w:val="21"/>
          <w:szCs w:val="21"/>
        </w:rPr>
        <w:t>՝</w:t>
      </w:r>
    </w:p>
    <w:p w14:paraId="08B3D423" w14:textId="77777777" w:rsidR="00F02279" w:rsidRPr="0093002B" w:rsidRDefault="00F02279" w:rsidP="00F02279">
      <w:pPr>
        <w:jc w:val="both"/>
        <w:rPr>
          <w:rFonts w:ascii="GHEA Grapalat" w:hAnsi="GHEA Grapalat"/>
          <w:iCs/>
          <w:sz w:val="21"/>
          <w:szCs w:val="21"/>
          <w:lang w:val="hy-AM"/>
        </w:rPr>
      </w:pPr>
    </w:p>
    <w:tbl>
      <w:tblPr>
        <w:tblW w:w="1115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125"/>
      </w:tblGrid>
      <w:tr w:rsidR="00F02279" w:rsidRPr="0093002B" w14:paraId="4FEAA96E" w14:textId="77777777" w:rsidTr="009853D4">
        <w:trPr>
          <w:jc w:val="right"/>
        </w:trPr>
        <w:tc>
          <w:tcPr>
            <w:tcW w:w="357" w:type="dxa"/>
            <w:vMerge w:val="restart"/>
            <w:vAlign w:val="center"/>
          </w:tcPr>
          <w:p w14:paraId="75DDEEB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798" w:type="dxa"/>
            <w:gridSpan w:val="8"/>
            <w:vAlign w:val="center"/>
          </w:tcPr>
          <w:p w14:paraId="5E1B1467"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3002B">
              <w:rPr>
                <w:rFonts w:ascii="GHEA Grapalat" w:hAnsi="GHEA Grapalat" w:cs="Sylfaen"/>
                <w:sz w:val="18"/>
                <w:szCs w:val="18"/>
              </w:rPr>
              <w:t>Կատարված</w:t>
            </w:r>
            <w:proofErr w:type="spellEnd"/>
            <w:r w:rsidRPr="0093002B">
              <w:rPr>
                <w:rFonts w:ascii="GHEA Grapalat" w:hAnsi="GHEA Grapalat" w:cs="Courier New"/>
                <w:sz w:val="18"/>
                <w:szCs w:val="18"/>
              </w:rPr>
              <w:t xml:space="preserve"> </w:t>
            </w:r>
            <w:proofErr w:type="spellStart"/>
            <w:r w:rsidRPr="0093002B">
              <w:rPr>
                <w:rFonts w:ascii="GHEA Grapalat" w:hAnsi="GHEA Grapalat" w:cs="Sylfaen"/>
                <w:sz w:val="18"/>
                <w:szCs w:val="18"/>
              </w:rPr>
              <w:t>աշխատանքների</w:t>
            </w:r>
            <w:proofErr w:type="spellEnd"/>
          </w:p>
        </w:tc>
      </w:tr>
      <w:tr w:rsidR="00F02279" w:rsidRPr="0093002B" w14:paraId="07292EE1" w14:textId="77777777" w:rsidTr="009853D4">
        <w:trPr>
          <w:jc w:val="right"/>
        </w:trPr>
        <w:tc>
          <w:tcPr>
            <w:tcW w:w="357" w:type="dxa"/>
            <w:vMerge/>
          </w:tcPr>
          <w:p w14:paraId="7872BE0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64F0B6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անվանումը</w:t>
            </w:r>
            <w:proofErr w:type="spellEnd"/>
          </w:p>
        </w:tc>
        <w:tc>
          <w:tcPr>
            <w:tcW w:w="1440" w:type="dxa"/>
            <w:vMerge w:val="restart"/>
            <w:vAlign w:val="center"/>
          </w:tcPr>
          <w:p w14:paraId="01995A3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տեխնիկական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բնութագրի</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համառոտ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շարադրանքը</w:t>
            </w:r>
            <w:proofErr w:type="spellEnd"/>
          </w:p>
        </w:tc>
        <w:tc>
          <w:tcPr>
            <w:tcW w:w="2916" w:type="dxa"/>
            <w:gridSpan w:val="2"/>
            <w:vAlign w:val="center"/>
          </w:tcPr>
          <w:p w14:paraId="73266231"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քանակական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ցուցանիշը</w:t>
            </w:r>
            <w:proofErr w:type="spellEnd"/>
          </w:p>
        </w:tc>
        <w:tc>
          <w:tcPr>
            <w:tcW w:w="2976" w:type="dxa"/>
            <w:gridSpan w:val="2"/>
            <w:vAlign w:val="center"/>
          </w:tcPr>
          <w:p w14:paraId="2291E1D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կատարման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p>
        </w:tc>
        <w:tc>
          <w:tcPr>
            <w:tcW w:w="1168" w:type="dxa"/>
            <w:vMerge w:val="restart"/>
            <w:vAlign w:val="center"/>
          </w:tcPr>
          <w:p w14:paraId="519109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ենթակա</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գումարը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հազար</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դրամ</w:t>
            </w:r>
            <w:proofErr w:type="spellEnd"/>
            <w:r w:rsidRPr="0093002B">
              <w:rPr>
                <w:rFonts w:ascii="GHEA Grapalat" w:hAnsi="GHEA Grapalat"/>
                <w:sz w:val="18"/>
                <w:szCs w:val="18"/>
              </w:rPr>
              <w:t>/</w:t>
            </w:r>
          </w:p>
        </w:tc>
        <w:tc>
          <w:tcPr>
            <w:tcW w:w="1125" w:type="dxa"/>
            <w:vMerge w:val="restart"/>
            <w:vAlign w:val="center"/>
          </w:tcPr>
          <w:p w14:paraId="4429803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r w:rsidRPr="0093002B">
              <w:rPr>
                <w:rFonts w:ascii="GHEA Grapalat" w:hAnsi="GHEA Grapalat"/>
                <w:sz w:val="18"/>
                <w:szCs w:val="18"/>
              </w:rPr>
              <w:t>/</w:t>
            </w:r>
          </w:p>
        </w:tc>
      </w:tr>
      <w:tr w:rsidR="00F02279" w:rsidRPr="0093002B" w14:paraId="4EBF228E" w14:textId="77777777" w:rsidTr="009853D4">
        <w:trPr>
          <w:trHeight w:val="1105"/>
          <w:jc w:val="right"/>
        </w:trPr>
        <w:tc>
          <w:tcPr>
            <w:tcW w:w="357" w:type="dxa"/>
            <w:vMerge/>
            <w:tcBorders>
              <w:bottom w:val="single" w:sz="4" w:space="0" w:color="auto"/>
            </w:tcBorders>
          </w:tcPr>
          <w:p w14:paraId="51F8203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6F9AE5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1DB7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136DC70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5799DC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842" w:type="dxa"/>
            <w:tcBorders>
              <w:bottom w:val="single" w:sz="4" w:space="0" w:color="auto"/>
            </w:tcBorders>
            <w:vAlign w:val="center"/>
          </w:tcPr>
          <w:p w14:paraId="55A7B32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1D9034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168" w:type="dxa"/>
            <w:vMerge/>
            <w:tcBorders>
              <w:bottom w:val="single" w:sz="4" w:space="0" w:color="auto"/>
            </w:tcBorders>
            <w:vAlign w:val="center"/>
          </w:tcPr>
          <w:p w14:paraId="4041F7C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25" w:type="dxa"/>
            <w:vMerge/>
            <w:tcBorders>
              <w:bottom w:val="single" w:sz="4" w:space="0" w:color="auto"/>
            </w:tcBorders>
            <w:vAlign w:val="center"/>
          </w:tcPr>
          <w:p w14:paraId="3DCBCE8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32BE5277" w14:textId="77777777" w:rsidTr="009853D4">
        <w:trPr>
          <w:jc w:val="right"/>
        </w:trPr>
        <w:tc>
          <w:tcPr>
            <w:tcW w:w="357" w:type="dxa"/>
            <w:vAlign w:val="center"/>
          </w:tcPr>
          <w:p w14:paraId="159D71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541F271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4A2B28A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74C4125E"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21018FB8"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53F34B2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3796F1A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34C28A3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25" w:type="dxa"/>
            <w:vAlign w:val="center"/>
          </w:tcPr>
          <w:p w14:paraId="263DFA7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43380F66" w14:textId="77777777" w:rsidTr="009853D4">
        <w:trPr>
          <w:jc w:val="right"/>
        </w:trPr>
        <w:tc>
          <w:tcPr>
            <w:tcW w:w="357" w:type="dxa"/>
          </w:tcPr>
          <w:p w14:paraId="4A6E71A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73" w:type="dxa"/>
          </w:tcPr>
          <w:p w14:paraId="0A0AE605"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440" w:type="dxa"/>
          </w:tcPr>
          <w:p w14:paraId="5F26F2D4"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00" w:type="dxa"/>
          </w:tcPr>
          <w:p w14:paraId="743EA4E0"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16" w:type="dxa"/>
          </w:tcPr>
          <w:p w14:paraId="22481ADD"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42" w:type="dxa"/>
          </w:tcPr>
          <w:p w14:paraId="433B62E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34" w:type="dxa"/>
          </w:tcPr>
          <w:p w14:paraId="584F2BB6"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68" w:type="dxa"/>
          </w:tcPr>
          <w:p w14:paraId="704CCA7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25" w:type="dxa"/>
          </w:tcPr>
          <w:p w14:paraId="4D013AC2" w14:textId="77777777" w:rsidR="00F02279" w:rsidRPr="0093002B"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7DB2568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proofErr w:type="spellStart"/>
      <w:r w:rsidRPr="0093002B">
        <w:rPr>
          <w:rFonts w:ascii="GHEA Grapalat" w:hAnsi="GHEA Grapalat"/>
          <w:iCs/>
          <w:snapToGrid w:val="0"/>
          <w:sz w:val="21"/>
          <w:szCs w:val="21"/>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երկկողմ</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հաշիվ</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ապրանքագիրը</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proofErr w:type="spellStart"/>
      <w:r w:rsidRPr="0093002B">
        <w:rPr>
          <w:rFonts w:ascii="GHEA Grapalat" w:hAnsi="GHEA Grapalat"/>
          <w:sz w:val="21"/>
          <w:szCs w:val="21"/>
          <w:lang w:val="es-ES"/>
        </w:rPr>
        <w:t>եզրակացությունը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հանդիսանում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սույն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բաղկացուցիչ</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մասը</w:t>
      </w:r>
      <w:proofErr w:type="spellEnd"/>
      <w:r w:rsidRPr="0093002B">
        <w:rPr>
          <w:rFonts w:ascii="GHEA Grapalat" w:hAnsi="GHEA Grapalat"/>
          <w:iCs/>
          <w:snapToGrid w:val="0"/>
          <w:sz w:val="21"/>
          <w:szCs w:val="21"/>
          <w:lang w:val="es-ES"/>
        </w:rPr>
        <w:t xml:space="preserve"> և </w:t>
      </w:r>
      <w:proofErr w:type="spellStart"/>
      <w:r w:rsidRPr="0093002B">
        <w:rPr>
          <w:rFonts w:ascii="GHEA Grapalat" w:hAnsi="GHEA Grapalat"/>
          <w:iCs/>
          <w:snapToGrid w:val="0"/>
          <w:sz w:val="21"/>
          <w:szCs w:val="21"/>
          <w:lang w:val="es-ES"/>
        </w:rPr>
        <w:t>կցվում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w:t>
      </w:r>
    </w:p>
    <w:p w14:paraId="3DAEE96A" w14:textId="77777777" w:rsidR="00F02279" w:rsidRPr="0093002B" w:rsidRDefault="00F02279" w:rsidP="00F02279">
      <w:pPr>
        <w:ind w:firstLine="375"/>
        <w:jc w:val="both"/>
        <w:rPr>
          <w:rFonts w:ascii="GHEA Grapalat" w:hAnsi="GHEA Grapalat"/>
          <w:iCs/>
          <w:snapToGrid w:val="0"/>
          <w:sz w:val="21"/>
          <w:szCs w:val="21"/>
          <w:lang w:val="es-ES"/>
        </w:rPr>
      </w:pPr>
    </w:p>
    <w:p w14:paraId="7A3D55F4" w14:textId="77777777" w:rsidR="00F02279" w:rsidRPr="0093002B" w:rsidRDefault="00F02279" w:rsidP="00F02279">
      <w:pPr>
        <w:ind w:firstLine="375"/>
        <w:jc w:val="both"/>
        <w:rPr>
          <w:rFonts w:ascii="GHEA Grapalat" w:hAnsi="GHEA Grapalat"/>
          <w:iCs/>
          <w:snapToGrid w:val="0"/>
          <w:sz w:val="2"/>
          <w:szCs w:val="21"/>
          <w:lang w:val="es-ES"/>
        </w:rPr>
      </w:pPr>
    </w:p>
    <w:p w14:paraId="1E1778AA"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3B488B0D" w14:textId="77777777" w:rsidTr="00545BDE">
        <w:trPr>
          <w:trHeight w:val="266"/>
          <w:tblCellSpacing w:w="7" w:type="dxa"/>
          <w:jc w:val="center"/>
        </w:trPr>
        <w:tc>
          <w:tcPr>
            <w:tcW w:w="0" w:type="auto"/>
            <w:vAlign w:val="center"/>
          </w:tcPr>
          <w:p w14:paraId="057CD187"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հանձնեց</w:t>
            </w:r>
            <w:proofErr w:type="spellEnd"/>
            <w:r w:rsidRPr="0093002B">
              <w:rPr>
                <w:rFonts w:ascii="GHEA Grapalat" w:hAnsi="GHEA Grapalat"/>
                <w:iCs/>
                <w:sz w:val="21"/>
                <w:szCs w:val="21"/>
              </w:rPr>
              <w:t xml:space="preserve"> </w:t>
            </w:r>
          </w:p>
        </w:tc>
        <w:tc>
          <w:tcPr>
            <w:tcW w:w="0" w:type="auto"/>
            <w:vAlign w:val="center"/>
          </w:tcPr>
          <w:p w14:paraId="207ECB43"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ընդունեց</w:t>
            </w:r>
            <w:proofErr w:type="spellEnd"/>
          </w:p>
        </w:tc>
      </w:tr>
      <w:tr w:rsidR="00F02279" w:rsidRPr="0093002B" w14:paraId="1E1A6676" w14:textId="77777777" w:rsidTr="00545BDE">
        <w:trPr>
          <w:trHeight w:val="473"/>
          <w:tblCellSpacing w:w="7" w:type="dxa"/>
          <w:jc w:val="center"/>
        </w:trPr>
        <w:tc>
          <w:tcPr>
            <w:tcW w:w="0" w:type="auto"/>
            <w:vAlign w:val="center"/>
          </w:tcPr>
          <w:p w14:paraId="690B570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3167132"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c>
          <w:tcPr>
            <w:tcW w:w="0" w:type="auto"/>
            <w:vAlign w:val="center"/>
          </w:tcPr>
          <w:p w14:paraId="3F017A3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36BA2496"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r>
      <w:tr w:rsidR="00F02279" w:rsidRPr="0093002B" w14:paraId="0D366F0A" w14:textId="77777777" w:rsidTr="00545BDE">
        <w:trPr>
          <w:trHeight w:val="503"/>
          <w:tblCellSpacing w:w="7" w:type="dxa"/>
          <w:jc w:val="center"/>
        </w:trPr>
        <w:tc>
          <w:tcPr>
            <w:tcW w:w="0" w:type="auto"/>
            <w:vAlign w:val="center"/>
          </w:tcPr>
          <w:p w14:paraId="75D979C8"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3321E159"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c>
          <w:tcPr>
            <w:tcW w:w="0" w:type="auto"/>
            <w:vAlign w:val="center"/>
          </w:tcPr>
          <w:p w14:paraId="35CED831"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5B48A6DE"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r>
      <w:tr w:rsidR="00F02279" w:rsidRPr="0093002B" w14:paraId="5428A902" w14:textId="77777777" w:rsidTr="00545BDE">
        <w:trPr>
          <w:trHeight w:val="281"/>
          <w:tblCellSpacing w:w="7" w:type="dxa"/>
          <w:jc w:val="center"/>
        </w:trPr>
        <w:tc>
          <w:tcPr>
            <w:tcW w:w="0" w:type="auto"/>
            <w:vAlign w:val="center"/>
          </w:tcPr>
          <w:p w14:paraId="7C4E84AE"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6B45144C"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36E8A63E" w14:textId="77777777" w:rsidR="00F02279" w:rsidRPr="0093002B" w:rsidRDefault="00F02279" w:rsidP="00F02279">
      <w:pPr>
        <w:ind w:left="-142" w:firstLine="142"/>
        <w:jc w:val="center"/>
        <w:rPr>
          <w:rFonts w:ascii="GHEA Grapalat" w:hAnsi="GHEA Grapalat" w:cs="Sylfaen"/>
          <w:b/>
        </w:rPr>
      </w:pPr>
    </w:p>
    <w:p w14:paraId="163E5D4F" w14:textId="77777777" w:rsidR="00F02279" w:rsidRPr="0093002B" w:rsidRDefault="00F02279" w:rsidP="00F02279">
      <w:pPr>
        <w:ind w:left="-142" w:firstLine="142"/>
        <w:jc w:val="center"/>
        <w:rPr>
          <w:rFonts w:ascii="GHEA Grapalat" w:hAnsi="GHEA Grapalat" w:cs="Sylfaen"/>
          <w:b/>
        </w:rPr>
      </w:pPr>
    </w:p>
    <w:p w14:paraId="718E6FCB" w14:textId="77777777" w:rsidR="00F02279" w:rsidRPr="0093002B" w:rsidRDefault="00F02279" w:rsidP="00F02279">
      <w:pPr>
        <w:ind w:left="-142" w:firstLine="142"/>
        <w:jc w:val="center"/>
        <w:rPr>
          <w:rFonts w:ascii="GHEA Grapalat" w:hAnsi="GHEA Grapalat" w:cs="Sylfaen"/>
          <w:b/>
        </w:rPr>
      </w:pPr>
    </w:p>
    <w:p w14:paraId="0063C59F" w14:textId="77777777" w:rsidR="00F02279" w:rsidRPr="0093002B" w:rsidRDefault="00F02279" w:rsidP="00F02279">
      <w:pPr>
        <w:ind w:firstLine="567"/>
        <w:jc w:val="right"/>
        <w:rPr>
          <w:rFonts w:ascii="GHEA Grapalat" w:hAnsi="GHEA Grapalat" w:cs="Sylfaen"/>
          <w:i/>
          <w:sz w:val="22"/>
          <w:szCs w:val="22"/>
          <w:lang w:val="pt-BR"/>
        </w:rPr>
      </w:pPr>
    </w:p>
    <w:p w14:paraId="15F10C6D" w14:textId="77777777" w:rsidR="003A2AA2" w:rsidRDefault="003A2AA2" w:rsidP="00F02279">
      <w:pPr>
        <w:ind w:firstLine="567"/>
        <w:jc w:val="right"/>
        <w:rPr>
          <w:rFonts w:ascii="GHEA Grapalat" w:hAnsi="GHEA Grapalat" w:cs="Sylfaen"/>
          <w:i/>
          <w:sz w:val="20"/>
          <w:szCs w:val="20"/>
          <w:lang w:val="pt-BR"/>
        </w:rPr>
      </w:pPr>
    </w:p>
    <w:p w14:paraId="68A2F4FA" w14:textId="77777777" w:rsidR="003A2AA2" w:rsidRDefault="003A2AA2" w:rsidP="00F02279">
      <w:pPr>
        <w:ind w:firstLine="567"/>
        <w:jc w:val="right"/>
        <w:rPr>
          <w:rFonts w:ascii="GHEA Grapalat" w:hAnsi="GHEA Grapalat" w:cs="Sylfaen"/>
          <w:i/>
          <w:sz w:val="20"/>
          <w:szCs w:val="20"/>
          <w:lang w:val="pt-BR"/>
        </w:rPr>
      </w:pPr>
    </w:p>
    <w:p w14:paraId="4BCE5944" w14:textId="77777777" w:rsidR="009853D4" w:rsidRDefault="009853D4" w:rsidP="00F02279">
      <w:pPr>
        <w:ind w:firstLine="567"/>
        <w:jc w:val="right"/>
        <w:rPr>
          <w:rFonts w:ascii="GHEA Grapalat" w:hAnsi="GHEA Grapalat" w:cs="Sylfaen"/>
          <w:i/>
          <w:sz w:val="20"/>
          <w:szCs w:val="20"/>
          <w:lang w:val="pt-BR"/>
        </w:rPr>
      </w:pPr>
    </w:p>
    <w:p w14:paraId="21E0473B" w14:textId="77777777" w:rsidR="009853D4" w:rsidRDefault="009853D4" w:rsidP="00F02279">
      <w:pPr>
        <w:ind w:firstLine="567"/>
        <w:jc w:val="right"/>
        <w:rPr>
          <w:rFonts w:ascii="GHEA Grapalat" w:hAnsi="GHEA Grapalat" w:cs="Sylfaen"/>
          <w:i/>
          <w:sz w:val="20"/>
          <w:szCs w:val="20"/>
          <w:lang w:val="pt-BR"/>
        </w:rPr>
      </w:pPr>
    </w:p>
    <w:p w14:paraId="4D2C645B" w14:textId="77777777" w:rsidR="009853D4" w:rsidRDefault="009853D4" w:rsidP="00F02279">
      <w:pPr>
        <w:ind w:firstLine="567"/>
        <w:jc w:val="right"/>
        <w:rPr>
          <w:rFonts w:ascii="GHEA Grapalat" w:hAnsi="GHEA Grapalat" w:cs="Sylfaen"/>
          <w:i/>
          <w:sz w:val="20"/>
          <w:szCs w:val="20"/>
          <w:lang w:val="pt-BR"/>
        </w:rPr>
      </w:pPr>
    </w:p>
    <w:p w14:paraId="0EA11671" w14:textId="3419645F"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Հավելված 4.1</w:t>
      </w:r>
    </w:p>
    <w:p w14:paraId="54E6B0F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pt-BR"/>
        </w:rPr>
        <w:t xml:space="preserve">«           »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311EBEC3"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3890726" w14:textId="77777777" w:rsidR="00F02279" w:rsidRPr="0093002B"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93002B" w:rsidRDefault="00F02279" w:rsidP="00F02279">
      <w:pPr>
        <w:tabs>
          <w:tab w:val="left" w:pos="360"/>
          <w:tab w:val="left" w:pos="540"/>
        </w:tabs>
        <w:jc w:val="center"/>
        <w:rPr>
          <w:rFonts w:ascii="Sylfaen" w:hAnsi="Sylfaen" w:cs="Sylfaen"/>
          <w:b/>
          <w:bCs/>
          <w:lang w:val="pt-BR"/>
        </w:rPr>
      </w:pPr>
    </w:p>
    <w:p w14:paraId="57269913" w14:textId="77777777" w:rsidR="00F02279" w:rsidRPr="0093002B" w:rsidRDefault="00F02279" w:rsidP="00F02279">
      <w:pPr>
        <w:tabs>
          <w:tab w:val="left" w:pos="360"/>
          <w:tab w:val="left" w:pos="540"/>
        </w:tabs>
        <w:rPr>
          <w:rFonts w:ascii="GHEA Grapalat" w:hAnsi="GHEA Grapalat" w:cs="Sylfaen"/>
          <w:sz w:val="22"/>
          <w:szCs w:val="22"/>
          <w:lang w:val="pt-BR"/>
        </w:rPr>
      </w:pPr>
    </w:p>
    <w:p w14:paraId="7ECB578C" w14:textId="77777777" w:rsidR="00F02279" w:rsidRPr="0093002B" w:rsidRDefault="00F02279" w:rsidP="00F02279">
      <w:pPr>
        <w:tabs>
          <w:tab w:val="left" w:pos="2250"/>
        </w:tabs>
        <w:spacing w:line="276" w:lineRule="auto"/>
        <w:jc w:val="center"/>
        <w:rPr>
          <w:rFonts w:ascii="GHEA Grapalat" w:hAnsi="GHEA Grapalat" w:cs="Sylfaen"/>
          <w:bCs/>
          <w:sz w:val="18"/>
          <w:szCs w:val="18"/>
          <w:lang w:val="pt-BR"/>
        </w:rPr>
      </w:pPr>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    </w:t>
      </w:r>
    </w:p>
    <w:p w14:paraId="59EA9A68"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93002B">
        <w:rPr>
          <w:rFonts w:ascii="GHEA Grapalat" w:hAnsi="GHEA Grapalat" w:cs="Sylfaen"/>
          <w:bCs/>
          <w:sz w:val="18"/>
          <w:szCs w:val="18"/>
        </w:rPr>
        <w:t>պայմանագրի</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արդյունքը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Պատվիրատուին</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հանձնելու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փաստը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ֆիքսելու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վերաբերյալ</w:t>
      </w:r>
      <w:proofErr w:type="spellEnd"/>
      <w:r w:rsidRPr="0093002B">
        <w:rPr>
          <w:rFonts w:ascii="GHEA Grapalat" w:hAnsi="GHEA Grapalat" w:cs="Sylfaen"/>
          <w:bCs/>
          <w:sz w:val="18"/>
          <w:szCs w:val="18"/>
          <w:lang w:val="pt-BR"/>
        </w:rPr>
        <w:t xml:space="preserve">                                                                                                                               </w:t>
      </w:r>
    </w:p>
    <w:p w14:paraId="18326E10" w14:textId="77777777" w:rsidR="00F02279" w:rsidRPr="0093002B" w:rsidRDefault="00F02279" w:rsidP="00F02279">
      <w:pPr>
        <w:tabs>
          <w:tab w:val="left" w:pos="360"/>
          <w:tab w:val="left" w:pos="540"/>
        </w:tabs>
        <w:rPr>
          <w:rFonts w:ascii="GHEA Grapalat" w:hAnsi="GHEA Grapalat" w:cs="Sylfaen"/>
          <w:sz w:val="22"/>
          <w:szCs w:val="22"/>
          <w:lang w:val="pt-BR"/>
        </w:rPr>
      </w:pPr>
    </w:p>
    <w:p w14:paraId="61B50CF7" w14:textId="77777777" w:rsidR="00F02279" w:rsidRPr="0093002B" w:rsidRDefault="00F02279" w:rsidP="00F02279">
      <w:pPr>
        <w:tabs>
          <w:tab w:val="left" w:pos="360"/>
          <w:tab w:val="left" w:pos="540"/>
        </w:tabs>
        <w:rPr>
          <w:rFonts w:ascii="GHEA Grapalat" w:hAnsi="GHEA Grapalat" w:cs="Sylfaen"/>
          <w:sz w:val="22"/>
          <w:szCs w:val="22"/>
          <w:lang w:val="pt-BR"/>
        </w:rPr>
      </w:pPr>
    </w:p>
    <w:p w14:paraId="79BF3F90" w14:textId="77777777" w:rsidR="00F02279" w:rsidRPr="0093002B" w:rsidRDefault="00F02279" w:rsidP="00F02279">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proofErr w:type="spellStart"/>
      <w:r w:rsidRPr="0093002B">
        <w:rPr>
          <w:rFonts w:ascii="GHEA Grapalat" w:hAnsi="GHEA Grapalat" w:cs="Sylfaen"/>
          <w:sz w:val="20"/>
          <w:szCs w:val="20"/>
        </w:rPr>
        <w:t>արձանագրվում</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proofErr w:type="spellStart"/>
      <w:r w:rsidRPr="0093002B">
        <w:rPr>
          <w:rFonts w:ascii="GHEA Grapalat" w:hAnsi="GHEA Grapalat" w:cs="Sylfaen"/>
          <w:sz w:val="20"/>
          <w:szCs w:val="20"/>
        </w:rPr>
        <w:t>այսուհետ</w:t>
      </w:r>
      <w:proofErr w:type="spellEnd"/>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Պատվիրատու</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14:paraId="38F65D5E" w14:textId="77777777" w:rsidR="00F02279" w:rsidRPr="0093002B" w:rsidRDefault="00F02279" w:rsidP="00F02279">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proofErr w:type="spellStart"/>
      <w:r w:rsidRPr="0093002B">
        <w:rPr>
          <w:rFonts w:ascii="GHEA Grapalat" w:hAnsi="GHEA Grapalat" w:cs="Sylfaen"/>
          <w:sz w:val="12"/>
          <w:szCs w:val="12"/>
        </w:rPr>
        <w:t>Պատվիրատուի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Կապալառուի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p>
    <w:p w14:paraId="5E68A1E8"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proofErr w:type="spellStart"/>
      <w:r w:rsidRPr="0093002B">
        <w:rPr>
          <w:rFonts w:ascii="GHEA Grapalat" w:hAnsi="GHEA Grapalat" w:cs="Sylfaen"/>
          <w:sz w:val="20"/>
          <w:szCs w:val="20"/>
        </w:rPr>
        <w:t>ապալառու</w:t>
      </w:r>
      <w:proofErr w:type="spellEnd"/>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միջև</w:t>
      </w:r>
      <w:proofErr w:type="spellEnd"/>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6F183B69"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0FAC2E33"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93002B" w:rsidRDefault="00F02279" w:rsidP="00F02279">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93002B" w:rsidRDefault="00F02279" w:rsidP="00545BDE">
            <w:pPr>
              <w:jc w:val="center"/>
              <w:rPr>
                <w:rFonts w:ascii="GHEA Grapalat" w:hAnsi="GHEA Grapalat" w:cs="Sylfaen"/>
                <w:bCs/>
                <w:sz w:val="18"/>
                <w:szCs w:val="18"/>
                <w:lang w:val="ru-RU" w:eastAsia="ru-RU"/>
              </w:rPr>
            </w:pPr>
            <w:proofErr w:type="spellStart"/>
            <w:r w:rsidRPr="0093002B">
              <w:rPr>
                <w:rFonts w:ascii="GHEA Grapalat" w:hAnsi="GHEA Grapalat" w:cs="Sylfaen"/>
                <w:sz w:val="18"/>
                <w:szCs w:val="18"/>
              </w:rPr>
              <w:t>Աշխատանքի</w:t>
            </w:r>
            <w:proofErr w:type="spellEnd"/>
          </w:p>
        </w:tc>
      </w:tr>
      <w:tr w:rsidR="00F02279" w:rsidRPr="0093002B"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չափման</w:t>
            </w:r>
            <w:proofErr w:type="spellEnd"/>
            <w:r w:rsidRPr="0093002B">
              <w:rPr>
                <w:rFonts w:ascii="GHEA Grapalat" w:hAnsi="GHEA Grapalat" w:cs="Sylfaen"/>
                <w:sz w:val="18"/>
                <w:szCs w:val="18"/>
              </w:rPr>
              <w:t xml:space="preserve"> </w:t>
            </w:r>
            <w:proofErr w:type="spellStart"/>
            <w:r w:rsidRPr="0093002B">
              <w:rPr>
                <w:rFonts w:ascii="GHEA Grapalat" w:hAnsi="GHEA Grapalat" w:cs="Sylfaen"/>
                <w:sz w:val="18"/>
                <w:szCs w:val="18"/>
              </w:rPr>
              <w:t>միավորը</w:t>
            </w:r>
            <w:proofErr w:type="spellEnd"/>
            <w:r w:rsidRPr="0093002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քանակը</w:t>
            </w:r>
            <w:proofErr w:type="spellEnd"/>
            <w:r w:rsidRPr="0093002B">
              <w:rPr>
                <w:rFonts w:ascii="GHEA Grapalat" w:hAnsi="GHEA Grapalat"/>
                <w:sz w:val="18"/>
                <w:szCs w:val="18"/>
              </w:rPr>
              <w:t xml:space="preserve"> (</w:t>
            </w:r>
            <w:proofErr w:type="spellStart"/>
            <w:r w:rsidRPr="0093002B">
              <w:rPr>
                <w:rFonts w:ascii="GHEA Grapalat" w:hAnsi="GHEA Grapalat" w:cs="Sylfaen"/>
                <w:sz w:val="18"/>
                <w:szCs w:val="18"/>
              </w:rPr>
              <w:t>փաստացի</w:t>
            </w:r>
            <w:proofErr w:type="spellEnd"/>
            <w:r w:rsidRPr="0093002B">
              <w:rPr>
                <w:rFonts w:ascii="GHEA Grapalat" w:hAnsi="GHEA Grapalat"/>
                <w:sz w:val="18"/>
                <w:szCs w:val="18"/>
              </w:rPr>
              <w:t>)</w:t>
            </w:r>
          </w:p>
        </w:tc>
      </w:tr>
      <w:tr w:rsidR="00F02279" w:rsidRPr="0093002B"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93002B" w:rsidRDefault="00F02279" w:rsidP="00545BDE">
            <w:pPr>
              <w:rPr>
                <w:rFonts w:ascii="GHEA Grapalat" w:hAnsi="GHEA Grapalat" w:cs="Sylfaen"/>
                <w:sz w:val="18"/>
                <w:szCs w:val="18"/>
                <w:lang w:val="ru-RU" w:eastAsia="ru-RU"/>
              </w:rPr>
            </w:pPr>
          </w:p>
        </w:tc>
      </w:tr>
      <w:tr w:rsidR="00F02279" w:rsidRPr="0093002B"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93002B" w:rsidRDefault="00F02279" w:rsidP="00545BDE">
            <w:pPr>
              <w:rPr>
                <w:rFonts w:ascii="GHEA Grapalat" w:hAnsi="GHEA Grapalat" w:cs="Sylfaen"/>
                <w:sz w:val="18"/>
                <w:szCs w:val="18"/>
                <w:lang w:val="ru-RU" w:eastAsia="ru-RU"/>
              </w:rPr>
            </w:pPr>
          </w:p>
        </w:tc>
      </w:tr>
    </w:tbl>
    <w:p w14:paraId="47CC61EE" w14:textId="77777777" w:rsidR="00F02279" w:rsidRPr="0093002B" w:rsidRDefault="00F02279" w:rsidP="00F02279">
      <w:pPr>
        <w:tabs>
          <w:tab w:val="left" w:pos="360"/>
          <w:tab w:val="left" w:pos="540"/>
        </w:tabs>
        <w:jc w:val="both"/>
        <w:rPr>
          <w:rFonts w:ascii="GHEA Grapalat" w:hAnsi="GHEA Grapalat" w:cs="Sylfaen"/>
          <w:lang w:eastAsia="ru-RU"/>
        </w:rPr>
      </w:pPr>
    </w:p>
    <w:p w14:paraId="06D5B4CA" w14:textId="77777777" w:rsidR="00F02279" w:rsidRPr="0093002B" w:rsidRDefault="00F02279" w:rsidP="00F02279">
      <w:pPr>
        <w:tabs>
          <w:tab w:val="left" w:pos="360"/>
          <w:tab w:val="left" w:pos="540"/>
        </w:tabs>
        <w:jc w:val="both"/>
        <w:rPr>
          <w:rFonts w:ascii="GHEA Grapalat" w:hAnsi="GHEA Grapalat" w:cs="Sylfaen"/>
        </w:rPr>
      </w:pPr>
    </w:p>
    <w:p w14:paraId="4F856E3E" w14:textId="77777777" w:rsidR="00F02279" w:rsidRPr="0093002B" w:rsidRDefault="00F02279" w:rsidP="00F02279">
      <w:pPr>
        <w:tabs>
          <w:tab w:val="left" w:pos="360"/>
          <w:tab w:val="left" w:pos="540"/>
        </w:tabs>
        <w:jc w:val="both"/>
        <w:rPr>
          <w:rFonts w:ascii="GHEA Grapalat" w:hAnsi="GHEA Grapalat" w:cs="Sylfaen"/>
          <w:lang w:val="hy-AM"/>
        </w:rPr>
      </w:pPr>
    </w:p>
    <w:p w14:paraId="4CE31797"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93002B" w:rsidRDefault="00F02279" w:rsidP="00F02279">
      <w:pPr>
        <w:tabs>
          <w:tab w:val="left" w:pos="360"/>
          <w:tab w:val="left" w:pos="540"/>
        </w:tabs>
        <w:rPr>
          <w:rFonts w:ascii="GHEA Grapalat" w:hAnsi="GHEA Grapalat" w:cs="Sylfaen"/>
          <w:sz w:val="22"/>
          <w:szCs w:val="22"/>
          <w:lang w:val="hy-AM"/>
        </w:rPr>
      </w:pPr>
    </w:p>
    <w:p w14:paraId="6AD09AF0" w14:textId="77777777" w:rsidR="00F02279" w:rsidRPr="0093002B" w:rsidRDefault="00F02279" w:rsidP="00F02279">
      <w:pPr>
        <w:jc w:val="center"/>
        <w:rPr>
          <w:rFonts w:ascii="GHEA Grapalat" w:hAnsi="GHEA Grapalat" w:cs="Sylfaen"/>
          <w:sz w:val="22"/>
          <w:szCs w:val="22"/>
          <w:lang w:val="hy-AM"/>
        </w:rPr>
      </w:pPr>
    </w:p>
    <w:p w14:paraId="5FD4CFEA" w14:textId="77777777" w:rsidR="00F02279" w:rsidRPr="0093002B" w:rsidRDefault="00F02279" w:rsidP="00F02279">
      <w:pPr>
        <w:jc w:val="center"/>
        <w:rPr>
          <w:rFonts w:ascii="GHEA Grapalat" w:hAnsi="GHEA Grapalat" w:cs="Sylfaen"/>
          <w:sz w:val="14"/>
          <w:szCs w:val="14"/>
          <w:lang w:val="hy-AM"/>
        </w:rPr>
      </w:pPr>
    </w:p>
    <w:p w14:paraId="02391F0D" w14:textId="77777777" w:rsidR="00F02279" w:rsidRPr="0093002B" w:rsidRDefault="00F02279" w:rsidP="00F02279">
      <w:pPr>
        <w:jc w:val="center"/>
        <w:rPr>
          <w:rFonts w:ascii="GHEA Grapalat" w:hAnsi="GHEA Grapalat" w:cs="Sylfaen"/>
          <w:sz w:val="22"/>
          <w:szCs w:val="22"/>
          <w:lang w:val="hy-AM"/>
        </w:rPr>
      </w:pPr>
    </w:p>
    <w:p w14:paraId="6468DD6F" w14:textId="77777777" w:rsidR="00F02279" w:rsidRPr="0093002B" w:rsidRDefault="00F02279" w:rsidP="00F02279">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14:paraId="2603CF82" w14:textId="77777777" w:rsidR="00F02279" w:rsidRPr="0093002B" w:rsidRDefault="00F02279" w:rsidP="00F02279">
      <w:pPr>
        <w:jc w:val="center"/>
        <w:rPr>
          <w:rFonts w:ascii="GHEA Grapalat" w:hAnsi="GHEA Grapalat" w:cs="Sylfaen"/>
          <w:sz w:val="22"/>
          <w:szCs w:val="22"/>
          <w:lang w:val="hy-AM"/>
        </w:rPr>
      </w:pPr>
    </w:p>
    <w:p w14:paraId="7B3C7315" w14:textId="77777777" w:rsidR="00F02279" w:rsidRPr="0093002B" w:rsidRDefault="00F02279" w:rsidP="00F02279">
      <w:pPr>
        <w:tabs>
          <w:tab w:val="left" w:pos="360"/>
          <w:tab w:val="left" w:pos="540"/>
        </w:tabs>
        <w:rPr>
          <w:rFonts w:ascii="GHEA Grapalat" w:hAnsi="GHEA Grapalat" w:cs="Sylfaen"/>
          <w:sz w:val="22"/>
          <w:szCs w:val="22"/>
          <w:lang w:val="hy-AM"/>
        </w:rPr>
      </w:pPr>
    </w:p>
    <w:p w14:paraId="5917EA0F" w14:textId="77777777" w:rsidR="00F02279" w:rsidRPr="0093002B"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93002B" w14:paraId="56BF800A" w14:textId="77777777" w:rsidTr="00545BDE">
        <w:tc>
          <w:tcPr>
            <w:tcW w:w="4785" w:type="dxa"/>
          </w:tcPr>
          <w:p w14:paraId="057B1DFD"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14:paraId="5F3A32E6"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14:paraId="0B9FDB59" w14:textId="77777777" w:rsidR="00F02279" w:rsidRPr="0093002B" w:rsidRDefault="00F02279" w:rsidP="00F02279">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14:paraId="0EAEA566" w14:textId="77777777" w:rsidR="00F02279" w:rsidRPr="0093002B"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C0558ED" w14:textId="77777777" w:rsidTr="00545BDE">
        <w:trPr>
          <w:tblCellSpacing w:w="7" w:type="dxa"/>
          <w:jc w:val="center"/>
        </w:trPr>
        <w:tc>
          <w:tcPr>
            <w:tcW w:w="0" w:type="auto"/>
            <w:vAlign w:val="center"/>
          </w:tcPr>
          <w:p w14:paraId="5D0BF92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2F61D809"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c>
          <w:tcPr>
            <w:tcW w:w="0" w:type="auto"/>
            <w:vAlign w:val="center"/>
          </w:tcPr>
          <w:p w14:paraId="57A991B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1F47AEB0"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r>
      <w:tr w:rsidR="00F02279" w:rsidRPr="0093002B" w14:paraId="0AE6DDC6" w14:textId="77777777" w:rsidTr="00545BDE">
        <w:trPr>
          <w:tblCellSpacing w:w="7" w:type="dxa"/>
          <w:jc w:val="center"/>
        </w:trPr>
        <w:tc>
          <w:tcPr>
            <w:tcW w:w="0" w:type="auto"/>
            <w:vAlign w:val="center"/>
          </w:tcPr>
          <w:p w14:paraId="14313E6A"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40341278"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c>
          <w:tcPr>
            <w:tcW w:w="0" w:type="auto"/>
            <w:vAlign w:val="center"/>
          </w:tcPr>
          <w:p w14:paraId="28B554A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4F7D099E"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r>
    </w:tbl>
    <w:p w14:paraId="55D6B392" w14:textId="269E4289" w:rsidR="00F02279" w:rsidRDefault="00F02279" w:rsidP="00785E88">
      <w:pPr>
        <w:tabs>
          <w:tab w:val="left" w:pos="360"/>
          <w:tab w:val="left" w:pos="540"/>
        </w:tabs>
        <w:jc w:val="center"/>
        <w:rPr>
          <w:rFonts w:ascii="Sylfaen" w:hAnsi="Sylfaen" w:cs="Sylfaen"/>
          <w:b/>
          <w:bCs/>
        </w:rPr>
      </w:pPr>
    </w:p>
    <w:p w14:paraId="206B5A1D" w14:textId="516CC3EE" w:rsidR="003C3D57" w:rsidRDefault="003C3D57" w:rsidP="00785E88">
      <w:pPr>
        <w:tabs>
          <w:tab w:val="left" w:pos="360"/>
          <w:tab w:val="left" w:pos="540"/>
        </w:tabs>
        <w:jc w:val="center"/>
        <w:rPr>
          <w:rFonts w:ascii="Sylfaen" w:hAnsi="Sylfaen" w:cs="Sylfaen"/>
          <w:b/>
          <w:bCs/>
        </w:rPr>
      </w:pPr>
    </w:p>
    <w:p w14:paraId="54A5608B" w14:textId="6775A197" w:rsidR="003C3D57" w:rsidRDefault="003C3D57" w:rsidP="00785E88">
      <w:pPr>
        <w:tabs>
          <w:tab w:val="left" w:pos="360"/>
          <w:tab w:val="left" w:pos="540"/>
        </w:tabs>
        <w:jc w:val="center"/>
        <w:rPr>
          <w:rFonts w:ascii="Sylfaen" w:hAnsi="Sylfaen" w:cs="Sylfaen"/>
          <w:b/>
          <w:bCs/>
        </w:rPr>
      </w:pPr>
    </w:p>
    <w:p w14:paraId="26C509AE" w14:textId="70111A4C" w:rsidR="003C3D57" w:rsidRDefault="003C3D57" w:rsidP="00785E88">
      <w:pPr>
        <w:tabs>
          <w:tab w:val="left" w:pos="360"/>
          <w:tab w:val="left" w:pos="540"/>
        </w:tabs>
        <w:jc w:val="center"/>
        <w:rPr>
          <w:rFonts w:ascii="Sylfaen" w:hAnsi="Sylfaen" w:cs="Sylfaen"/>
          <w:b/>
          <w:bCs/>
        </w:rPr>
      </w:pPr>
    </w:p>
    <w:p w14:paraId="5B2AB764" w14:textId="10CA52D2" w:rsidR="003C3D57" w:rsidRDefault="003C3D57" w:rsidP="00785E88">
      <w:pPr>
        <w:tabs>
          <w:tab w:val="left" w:pos="360"/>
          <w:tab w:val="left" w:pos="540"/>
        </w:tabs>
        <w:jc w:val="center"/>
        <w:rPr>
          <w:rFonts w:ascii="Sylfaen" w:hAnsi="Sylfaen" w:cs="Sylfaen"/>
          <w:b/>
          <w:bCs/>
        </w:rPr>
      </w:pPr>
    </w:p>
    <w:p w14:paraId="3CD7ED73" w14:textId="42BD203B" w:rsidR="003C3D57" w:rsidRDefault="003C3D57" w:rsidP="00785E88">
      <w:pPr>
        <w:tabs>
          <w:tab w:val="left" w:pos="360"/>
          <w:tab w:val="left" w:pos="540"/>
        </w:tabs>
        <w:jc w:val="center"/>
        <w:rPr>
          <w:rFonts w:ascii="Sylfaen" w:hAnsi="Sylfaen" w:cs="Sylfaen"/>
          <w:b/>
          <w:bCs/>
        </w:rPr>
      </w:pPr>
    </w:p>
    <w:p w14:paraId="6C8A4DE6" w14:textId="10DB61ED" w:rsidR="003C3D57" w:rsidRDefault="003C3D57" w:rsidP="00785E88">
      <w:pPr>
        <w:tabs>
          <w:tab w:val="left" w:pos="360"/>
          <w:tab w:val="left" w:pos="540"/>
        </w:tabs>
        <w:jc w:val="center"/>
        <w:rPr>
          <w:rFonts w:ascii="Sylfaen" w:hAnsi="Sylfaen" w:cs="Sylfaen"/>
          <w:b/>
          <w:bCs/>
        </w:rPr>
      </w:pPr>
    </w:p>
    <w:p w14:paraId="4B486DD4" w14:textId="34AA48B7" w:rsidR="003C3D57" w:rsidRDefault="003C3D57" w:rsidP="00785E88">
      <w:pPr>
        <w:tabs>
          <w:tab w:val="left" w:pos="360"/>
          <w:tab w:val="left" w:pos="540"/>
        </w:tabs>
        <w:jc w:val="center"/>
        <w:rPr>
          <w:rFonts w:ascii="Sylfaen" w:hAnsi="Sylfaen" w:cs="Sylfaen"/>
          <w:b/>
          <w:bCs/>
        </w:rPr>
      </w:pPr>
    </w:p>
    <w:p w14:paraId="03B46123" w14:textId="39FF2839" w:rsidR="003C3D57" w:rsidRDefault="003C3D57" w:rsidP="00785E88">
      <w:pPr>
        <w:tabs>
          <w:tab w:val="left" w:pos="360"/>
          <w:tab w:val="left" w:pos="540"/>
        </w:tabs>
        <w:jc w:val="center"/>
        <w:rPr>
          <w:rFonts w:ascii="Sylfaen" w:hAnsi="Sylfaen" w:cs="Sylfaen"/>
          <w:b/>
          <w:bCs/>
        </w:rPr>
      </w:pPr>
    </w:p>
    <w:p w14:paraId="0CB6E881" w14:textId="60024F83" w:rsidR="003C3D57" w:rsidRDefault="003C3D57" w:rsidP="00785E88">
      <w:pPr>
        <w:tabs>
          <w:tab w:val="left" w:pos="360"/>
          <w:tab w:val="left" w:pos="540"/>
        </w:tabs>
        <w:jc w:val="center"/>
        <w:rPr>
          <w:rFonts w:ascii="Sylfaen" w:hAnsi="Sylfaen" w:cs="Sylfaen"/>
          <w:b/>
          <w:bCs/>
        </w:rPr>
      </w:pPr>
    </w:p>
    <w:p w14:paraId="53B14CB3" w14:textId="53D84F62" w:rsidR="003C3D57" w:rsidRDefault="003C3D57" w:rsidP="00785E88">
      <w:pPr>
        <w:tabs>
          <w:tab w:val="left" w:pos="360"/>
          <w:tab w:val="left" w:pos="540"/>
        </w:tabs>
        <w:jc w:val="center"/>
        <w:rPr>
          <w:rFonts w:ascii="Sylfaen" w:hAnsi="Sylfaen" w:cs="Sylfaen"/>
          <w:b/>
          <w:bCs/>
        </w:rPr>
      </w:pPr>
    </w:p>
    <w:p w14:paraId="2C6A5312" w14:textId="0601A5AC" w:rsidR="003C3D57" w:rsidRDefault="003C3D57" w:rsidP="00785E88">
      <w:pPr>
        <w:tabs>
          <w:tab w:val="left" w:pos="360"/>
          <w:tab w:val="left" w:pos="540"/>
        </w:tabs>
        <w:jc w:val="center"/>
        <w:rPr>
          <w:rFonts w:ascii="Sylfaen" w:hAnsi="Sylfaen" w:cs="Sylfaen"/>
          <w:b/>
          <w:bCs/>
        </w:rPr>
      </w:pPr>
    </w:p>
    <w:p w14:paraId="3C82052F" w14:textId="77777777" w:rsidR="003C3D57" w:rsidRDefault="003C3D57" w:rsidP="003C3D57">
      <w:pPr>
        <w:jc w:val="right"/>
        <w:rPr>
          <w:rFonts w:ascii="GHEA Grapalat" w:hAnsi="GHEA Grapalat"/>
          <w:i/>
          <w:sz w:val="18"/>
          <w:lang w:val="hy-AM"/>
        </w:rPr>
      </w:pPr>
    </w:p>
    <w:p w14:paraId="1E81B545" w14:textId="77777777" w:rsidR="003C3D57" w:rsidRDefault="003C3D57" w:rsidP="003C3D57">
      <w:pPr>
        <w:jc w:val="right"/>
        <w:rPr>
          <w:rFonts w:ascii="GHEA Grapalat" w:hAnsi="GHEA Grapalat"/>
          <w:i/>
          <w:sz w:val="18"/>
          <w:lang w:val="hy-AM"/>
        </w:rPr>
      </w:pPr>
    </w:p>
    <w:p w14:paraId="34A24F0B" w14:textId="630DABB9" w:rsidR="003C3D57" w:rsidRPr="00013E7E" w:rsidRDefault="003C3D57" w:rsidP="003C3D57">
      <w:pPr>
        <w:jc w:val="right"/>
        <w:rPr>
          <w:rFonts w:ascii="GHEA Grapalat" w:hAnsi="GHEA Grapalat"/>
          <w:i/>
          <w:sz w:val="18"/>
          <w:lang w:val="hy-AM"/>
        </w:rPr>
      </w:pPr>
      <w:r w:rsidRPr="005E1F72">
        <w:rPr>
          <w:rFonts w:ascii="GHEA Grapalat" w:hAnsi="GHEA Grapalat"/>
          <w:i/>
          <w:sz w:val="18"/>
          <w:lang w:val="hy-AM"/>
        </w:rPr>
        <w:t xml:space="preserve">Հավելված N </w:t>
      </w:r>
      <w:r w:rsidRPr="00013E7E">
        <w:rPr>
          <w:rFonts w:ascii="GHEA Grapalat" w:hAnsi="GHEA Grapalat"/>
          <w:i/>
          <w:sz w:val="18"/>
          <w:lang w:val="hy-AM"/>
        </w:rPr>
        <w:t>5</w:t>
      </w:r>
    </w:p>
    <w:p w14:paraId="51BF2F63" w14:textId="77777777" w:rsidR="003C3D57" w:rsidRPr="005E1F72" w:rsidRDefault="003C3D57" w:rsidP="003C3D57">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E89D35D" w14:textId="77777777" w:rsidR="003C3D57" w:rsidRPr="005E1F72" w:rsidRDefault="003C3D57" w:rsidP="003C3D57">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787E6DEC" w14:textId="77777777" w:rsidR="003C3D57" w:rsidRPr="00F32F71" w:rsidRDefault="003C3D57" w:rsidP="003C3D57">
      <w:pPr>
        <w:tabs>
          <w:tab w:val="left" w:pos="360"/>
          <w:tab w:val="left" w:pos="540"/>
        </w:tabs>
        <w:jc w:val="center"/>
        <w:rPr>
          <w:rFonts w:ascii="Sylfaen" w:hAnsi="Sylfaen" w:cs="Sylfaen"/>
          <w:b/>
          <w:bCs/>
          <w:lang w:val="pt-BR"/>
        </w:rPr>
      </w:pPr>
    </w:p>
    <w:p w14:paraId="254C0074" w14:textId="77777777" w:rsidR="003C3D57" w:rsidRPr="00013E7E" w:rsidRDefault="003C3D57" w:rsidP="003C3D57">
      <w:pPr>
        <w:jc w:val="right"/>
        <w:rPr>
          <w:rFonts w:ascii="GHEA Grapalat" w:hAnsi="GHEA Grapalat"/>
          <w:i/>
          <w:sz w:val="18"/>
          <w:lang w:val="hy-AM"/>
        </w:rPr>
      </w:pPr>
    </w:p>
    <w:p w14:paraId="6FBA3695" w14:textId="77777777" w:rsidR="003C3D57" w:rsidRDefault="003C3D57" w:rsidP="003C3D57">
      <w:pPr>
        <w:rPr>
          <w:rFonts w:ascii="GHEA Grapalat" w:hAnsi="GHEA Grapalat" w:cs="GHEA Grapalat"/>
          <w:sz w:val="22"/>
          <w:szCs w:val="22"/>
          <w:lang w:val="hy-AM"/>
        </w:rPr>
      </w:pPr>
    </w:p>
    <w:p w14:paraId="55CCE72A" w14:textId="77777777" w:rsidR="003C3D57" w:rsidRDefault="003C3D57" w:rsidP="003C3D57">
      <w:pPr>
        <w:rPr>
          <w:rFonts w:ascii="GHEA Grapalat" w:hAnsi="GHEA Grapalat" w:cs="GHEA Grapalat"/>
          <w:sz w:val="22"/>
          <w:szCs w:val="22"/>
          <w:lang w:val="hy-AM"/>
        </w:rPr>
      </w:pPr>
    </w:p>
    <w:p w14:paraId="30CD2BF9" w14:textId="77777777" w:rsidR="003C3D57" w:rsidRDefault="003C3D57" w:rsidP="003C3D57">
      <w:pPr>
        <w:rPr>
          <w:rFonts w:ascii="GHEA Grapalat" w:hAnsi="GHEA Grapalat" w:cs="GHEA Grapalat"/>
          <w:sz w:val="22"/>
          <w:szCs w:val="22"/>
          <w:lang w:val="hy-AM"/>
        </w:rPr>
      </w:pPr>
    </w:p>
    <w:p w14:paraId="4A1CB0A5" w14:textId="77777777" w:rsidR="003C3D57" w:rsidRDefault="003C3D57" w:rsidP="003C3D57">
      <w:pPr>
        <w:rPr>
          <w:rFonts w:ascii="GHEA Grapalat" w:hAnsi="GHEA Grapalat" w:cs="GHEA Grapalat"/>
          <w:sz w:val="22"/>
          <w:szCs w:val="22"/>
          <w:lang w:val="hy-AM"/>
        </w:rPr>
      </w:pPr>
    </w:p>
    <w:p w14:paraId="49B184D4" w14:textId="77777777" w:rsidR="003C3D57" w:rsidRPr="00635053" w:rsidRDefault="003C3D57" w:rsidP="003C3D57">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3A419F85" w14:textId="77777777" w:rsidR="003C3D57" w:rsidRPr="00635053" w:rsidRDefault="003C3D57" w:rsidP="003C3D57">
      <w:pPr>
        <w:jc w:val="center"/>
        <w:rPr>
          <w:rFonts w:ascii="GHEA Grapalat" w:hAnsi="GHEA Grapalat" w:cs="GHEA Grapalat"/>
          <w:sz w:val="22"/>
          <w:szCs w:val="22"/>
          <w:lang w:val="hy-AM"/>
        </w:rPr>
      </w:pPr>
    </w:p>
    <w:p w14:paraId="02917761" w14:textId="77777777" w:rsidR="003C3D57" w:rsidRPr="005E1F72" w:rsidRDefault="003C3D57" w:rsidP="003C3D57">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219D7159" w14:textId="77777777" w:rsidR="003C3D57" w:rsidRDefault="003C3D57" w:rsidP="003C3D57">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30122426" w14:textId="77777777" w:rsidR="003C3D57" w:rsidRPr="005E1F72" w:rsidRDefault="003C3D57" w:rsidP="003C3D57">
      <w:pPr>
        <w:jc w:val="both"/>
        <w:rPr>
          <w:rFonts w:ascii="GHEA Grapalat" w:hAnsi="GHEA Grapalat"/>
          <w:sz w:val="22"/>
          <w:szCs w:val="22"/>
          <w:vertAlign w:val="superscript"/>
          <w:lang w:val="es-ES"/>
        </w:rPr>
      </w:pPr>
    </w:p>
    <w:p w14:paraId="430194DB" w14:textId="77777777" w:rsidR="003C3D57" w:rsidRPr="00E5270C" w:rsidRDefault="003C3D57" w:rsidP="003C3D57">
      <w:pPr>
        <w:pStyle w:val="ListParagraph"/>
        <w:numPr>
          <w:ilvl w:val="0"/>
          <w:numId w:val="50"/>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EB8613D" w14:textId="77777777" w:rsidR="003C3D57" w:rsidRPr="005E1F72" w:rsidRDefault="003C3D57" w:rsidP="003C3D57">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7277262B" w14:textId="77777777" w:rsidR="003C3D57" w:rsidRPr="005E1F72" w:rsidRDefault="003C3D57" w:rsidP="003C3D57">
      <w:pPr>
        <w:jc w:val="both"/>
        <w:rPr>
          <w:rFonts w:ascii="GHEA Grapalat" w:hAnsi="GHEA Grapalat" w:cs="Sylfaen"/>
          <w:vertAlign w:val="superscript"/>
          <w:lang w:val="es-ES"/>
        </w:rPr>
      </w:pPr>
    </w:p>
    <w:p w14:paraId="6000249F" w14:textId="77777777" w:rsidR="003C3D57" w:rsidRPr="005E1F72" w:rsidRDefault="003C3D57" w:rsidP="003C3D57">
      <w:pPr>
        <w:jc w:val="both"/>
        <w:rPr>
          <w:rFonts w:ascii="GHEA Grapalat" w:hAnsi="GHEA Grapalat"/>
          <w:sz w:val="22"/>
          <w:szCs w:val="22"/>
          <w:u w:val="single"/>
          <w:lang w:val="es-ES"/>
        </w:rPr>
      </w:pPr>
    </w:p>
    <w:p w14:paraId="0089E246" w14:textId="77777777" w:rsidR="003C3D57" w:rsidRDefault="003C3D57" w:rsidP="003C3D57">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4BA4A3B" w14:textId="77777777" w:rsidR="003C3D57" w:rsidRDefault="003C3D57" w:rsidP="003C3D57">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39BE991E" w14:textId="77777777" w:rsidR="003C3D57" w:rsidRDefault="003C3D57" w:rsidP="003C3D57">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6004F77A" w14:textId="77777777" w:rsidR="003C3D57" w:rsidRDefault="003C3D57" w:rsidP="003C3D57">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3996EC85" w14:textId="77777777" w:rsidR="003C3D57" w:rsidRDefault="003C3D57" w:rsidP="003C3D57">
      <w:pPr>
        <w:jc w:val="both"/>
        <w:rPr>
          <w:rFonts w:ascii="GHEA Grapalat" w:hAnsi="GHEA Grapalat" w:cs="Sylfaen"/>
          <w:sz w:val="20"/>
          <w:szCs w:val="20"/>
          <w:lang w:val="es-ES"/>
        </w:rPr>
      </w:pPr>
    </w:p>
    <w:p w14:paraId="6DFC850D" w14:textId="65BDF642" w:rsidR="003C3D57" w:rsidRPr="00E5270C" w:rsidRDefault="003C3D57" w:rsidP="003C3D57">
      <w:pPr>
        <w:pStyle w:val="ListParagraph"/>
        <w:numPr>
          <w:ilvl w:val="0"/>
          <w:numId w:val="50"/>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w:t>
      </w:r>
      <w:r w:rsidR="00325623">
        <w:rPr>
          <w:rFonts w:ascii="GHEA Grapalat" w:hAnsi="GHEA Grapalat" w:cs="Sylfaen"/>
          <w:sz w:val="20"/>
          <w:szCs w:val="20"/>
          <w:lang w:val="es-ES"/>
        </w:rPr>
        <w:t>0</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0B8942A8" w14:textId="77777777" w:rsidR="003C3D57" w:rsidRPr="00513F14" w:rsidRDefault="003C3D57" w:rsidP="003C3D57">
      <w:pPr>
        <w:jc w:val="center"/>
        <w:rPr>
          <w:rFonts w:ascii="GHEA Grapalat" w:hAnsi="GHEA Grapalat" w:cs="GHEA Grapalat"/>
          <w:sz w:val="22"/>
          <w:szCs w:val="22"/>
          <w:lang w:val="es-ES"/>
        </w:rPr>
      </w:pPr>
    </w:p>
    <w:p w14:paraId="2BCECF1F" w14:textId="77777777" w:rsidR="003C3D57" w:rsidRDefault="003C3D57" w:rsidP="003C3D57">
      <w:pPr>
        <w:ind w:firstLine="709"/>
        <w:jc w:val="both"/>
        <w:rPr>
          <w:lang w:val="es-ES"/>
        </w:rPr>
      </w:pPr>
    </w:p>
    <w:p w14:paraId="37EC928F" w14:textId="77777777" w:rsidR="003C3D57" w:rsidRDefault="003C3D57" w:rsidP="003C3D57">
      <w:pPr>
        <w:ind w:firstLine="709"/>
        <w:jc w:val="both"/>
        <w:rPr>
          <w:lang w:val="es-ES"/>
        </w:rPr>
      </w:pPr>
    </w:p>
    <w:p w14:paraId="09BF3791" w14:textId="77777777" w:rsidR="003C3D57" w:rsidRDefault="003C3D57" w:rsidP="003C3D57">
      <w:pPr>
        <w:ind w:firstLine="709"/>
        <w:jc w:val="both"/>
        <w:rPr>
          <w:lang w:val="es-ES"/>
        </w:rPr>
      </w:pPr>
    </w:p>
    <w:p w14:paraId="07C37153" w14:textId="77777777" w:rsidR="003C3D57" w:rsidRDefault="003C3D57" w:rsidP="003C3D57">
      <w:pPr>
        <w:ind w:firstLine="709"/>
        <w:jc w:val="both"/>
        <w:rPr>
          <w:lang w:val="es-ES"/>
        </w:rPr>
      </w:pPr>
    </w:p>
    <w:p w14:paraId="6FDF20BE" w14:textId="77777777" w:rsidR="003C3D57" w:rsidRPr="009A5836" w:rsidRDefault="003C3D57" w:rsidP="003C3D57">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5DF7FD93" w14:textId="77777777" w:rsidR="003C3D57" w:rsidRDefault="003C3D57" w:rsidP="003C3D57">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0DC7E79E" w14:textId="77777777" w:rsidR="003C3D57" w:rsidRPr="009A5836" w:rsidRDefault="003C3D57" w:rsidP="003C3D57">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90D4B80" w14:textId="77777777" w:rsidR="003C3D57" w:rsidRPr="009A5836" w:rsidRDefault="003C3D57" w:rsidP="003C3D57">
      <w:pPr>
        <w:jc w:val="right"/>
        <w:rPr>
          <w:rFonts w:ascii="GHEA Grapalat" w:hAnsi="GHEA Grapalat"/>
          <w:sz w:val="20"/>
          <w:lang w:val="hy-AM"/>
        </w:rPr>
      </w:pPr>
      <w:r w:rsidRPr="009A5836">
        <w:rPr>
          <w:rFonts w:ascii="GHEA Grapalat" w:hAnsi="GHEA Grapalat"/>
          <w:sz w:val="20"/>
          <w:lang w:val="hy-AM"/>
        </w:rPr>
        <w:t xml:space="preserve">    </w:t>
      </w:r>
    </w:p>
    <w:p w14:paraId="1E1642B2" w14:textId="77777777" w:rsidR="003C3D57" w:rsidRDefault="003C3D57" w:rsidP="003C3D57">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57096E4B" w14:textId="77777777" w:rsidR="003C3D57" w:rsidRDefault="003C3D57" w:rsidP="003C3D57">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FD925F7" w14:textId="77777777" w:rsidR="003C3D57" w:rsidRDefault="003C3D57" w:rsidP="003C3D57">
      <w:pPr>
        <w:jc w:val="center"/>
        <w:rPr>
          <w:rFonts w:ascii="GHEA Grapalat" w:hAnsi="GHEA Grapalat" w:cs="Sylfaen"/>
          <w:sz w:val="16"/>
          <w:szCs w:val="16"/>
          <w:lang w:val="es-ES"/>
        </w:rPr>
      </w:pPr>
    </w:p>
    <w:p w14:paraId="68922BBA" w14:textId="77777777" w:rsidR="003C3D57" w:rsidRDefault="003C3D57" w:rsidP="003C3D57">
      <w:pPr>
        <w:jc w:val="right"/>
        <w:rPr>
          <w:rFonts w:ascii="GHEA Grapalat" w:hAnsi="GHEA Grapalat" w:cs="Sylfaen"/>
          <w:sz w:val="20"/>
          <w:szCs w:val="20"/>
          <w:lang w:val="es-ES"/>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p>
    <w:p w14:paraId="083D5995" w14:textId="77777777" w:rsidR="003C3D57" w:rsidRPr="0093002B" w:rsidRDefault="003C3D57" w:rsidP="00785E88">
      <w:pPr>
        <w:tabs>
          <w:tab w:val="left" w:pos="360"/>
          <w:tab w:val="left" w:pos="540"/>
        </w:tabs>
        <w:jc w:val="center"/>
        <w:rPr>
          <w:rFonts w:ascii="Sylfaen" w:hAnsi="Sylfaen" w:cs="Sylfaen"/>
          <w:b/>
          <w:bCs/>
        </w:rPr>
      </w:pPr>
    </w:p>
    <w:sectPr w:rsidR="003C3D57" w:rsidRPr="0093002B"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3984F" w14:textId="77777777" w:rsidR="007F6721" w:rsidRDefault="007F6721">
      <w:r>
        <w:separator/>
      </w:r>
    </w:p>
  </w:endnote>
  <w:endnote w:type="continuationSeparator" w:id="0">
    <w:p w14:paraId="0549DE92" w14:textId="77777777" w:rsidR="007F6721" w:rsidRDefault="007F6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001CA" w14:textId="77777777" w:rsidR="007F6721" w:rsidRDefault="007F6721">
      <w:r>
        <w:separator/>
      </w:r>
    </w:p>
  </w:footnote>
  <w:footnote w:type="continuationSeparator" w:id="0">
    <w:p w14:paraId="18E220C5" w14:textId="77777777" w:rsidR="007F6721" w:rsidRDefault="007F6721">
      <w:r>
        <w:continuationSeparator/>
      </w:r>
    </w:p>
  </w:footnote>
  <w:footnote w:id="1">
    <w:p w14:paraId="12D736CA" w14:textId="5CBDE1F3" w:rsidR="00CC1CD1" w:rsidRPr="00E2073B" w:rsidRDefault="00CC1CD1" w:rsidP="00CC1CD1">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«բաց մրցույթ» բառերը, փոխարինում է համապատասխանաբար «</w:t>
      </w:r>
      <w:r w:rsidR="00B702CA">
        <w:rPr>
          <w:rFonts w:ascii="GHEA Grapalat" w:hAnsi="GHEA Grapalat"/>
          <w:b/>
          <w:bCs/>
          <w:i/>
          <w:sz w:val="16"/>
          <w:szCs w:val="16"/>
          <w:lang w:val="af-ZA"/>
        </w:rPr>
        <w:t>բաց մրցույթ</w:t>
      </w:r>
      <w:r w:rsidRPr="00E2073B">
        <w:rPr>
          <w:rFonts w:ascii="GHEA Grapalat" w:hAnsi="GHEA Grapalat"/>
          <w:b/>
          <w:bCs/>
          <w:i/>
          <w:sz w:val="16"/>
          <w:szCs w:val="16"/>
          <w:lang w:val="af-ZA"/>
        </w:rPr>
        <w:t xml:space="preserve">»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655DAA0A" w14:textId="77777777" w:rsidR="00CC1CD1" w:rsidRPr="00375D38" w:rsidDel="009A5190" w:rsidRDefault="00CC1CD1" w:rsidP="00CC1CD1">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5551267C" w14:textId="77777777" w:rsidR="00CC1CD1" w:rsidRPr="00640568" w:rsidRDefault="00CC1CD1" w:rsidP="00CC1CD1">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proofErr w:type="spellStart"/>
      <w:r>
        <w:rPr>
          <w:rFonts w:ascii="GHEA Grapalat" w:hAnsi="GHEA Grapalat" w:cs="Sylfaen"/>
          <w:i/>
          <w:sz w:val="16"/>
          <w:szCs w:val="16"/>
          <w:lang w:val="en-US"/>
        </w:rPr>
        <w:t>Կ</w:t>
      </w:r>
      <w:r w:rsidRPr="003053EF">
        <w:rPr>
          <w:rFonts w:ascii="GHEA Grapalat" w:hAnsi="GHEA Grapalat" w:cs="Sylfaen"/>
          <w:i/>
          <w:sz w:val="16"/>
          <w:szCs w:val="16"/>
          <w:lang w:val="en-US"/>
        </w:rPr>
        <w:t>ետը</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ինչպես</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նաև</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640568">
        <w:rPr>
          <w:rFonts w:ascii="GHEA Grapalat" w:hAnsi="GHEA Grapalat" w:cs="Sylfaen"/>
          <w:i/>
          <w:sz w:val="16"/>
          <w:szCs w:val="16"/>
          <w:lang w:val="af-ZA"/>
        </w:rPr>
        <w:t xml:space="preserve"> 1-</w:t>
      </w:r>
      <w:proofErr w:type="spellStart"/>
      <w:r>
        <w:rPr>
          <w:rFonts w:ascii="GHEA Grapalat" w:hAnsi="GHEA Grapalat" w:cs="Sylfaen"/>
          <w:i/>
          <w:sz w:val="16"/>
          <w:szCs w:val="16"/>
          <w:lang w:val="en-US"/>
        </w:rPr>
        <w:t>ին</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մասի</w:t>
      </w:r>
      <w:proofErr w:type="spellEnd"/>
      <w:r w:rsidRPr="00640568">
        <w:rPr>
          <w:rFonts w:ascii="GHEA Grapalat" w:hAnsi="GHEA Grapalat" w:cs="Sylfaen"/>
          <w:i/>
          <w:sz w:val="16"/>
          <w:szCs w:val="16"/>
          <w:lang w:val="af-ZA"/>
        </w:rPr>
        <w:t xml:space="preserve"> 7-</w:t>
      </w:r>
      <w:proofErr w:type="spellStart"/>
      <w:r>
        <w:rPr>
          <w:rFonts w:ascii="GHEA Grapalat" w:hAnsi="GHEA Grapalat" w:cs="Sylfaen"/>
          <w:i/>
          <w:sz w:val="16"/>
          <w:szCs w:val="16"/>
          <w:lang w:val="en-US"/>
        </w:rPr>
        <w:t>րդ</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բաժինը</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w:t>
      </w:r>
      <w:r w:rsidRPr="003053EF">
        <w:rPr>
          <w:rFonts w:ascii="GHEA Grapalat" w:hAnsi="GHEA Grapalat" w:cs="Sylfaen"/>
          <w:i/>
          <w:sz w:val="16"/>
          <w:szCs w:val="16"/>
          <w:lang w:val="en-US"/>
        </w:rPr>
        <w:t>թե</w:t>
      </w:r>
      <w:proofErr w:type="spellEnd"/>
      <w:r>
        <w:rPr>
          <w:rFonts w:ascii="GHEA Grapalat" w:hAnsi="GHEA Grapalat" w:cs="Sylfaen"/>
          <w:i/>
          <w:sz w:val="16"/>
          <w:szCs w:val="16"/>
          <w:lang w:val="en-US"/>
        </w:rPr>
        <w:t>՝</w:t>
      </w:r>
    </w:p>
    <w:p w14:paraId="253E4F9F" w14:textId="77777777" w:rsidR="00CC1CD1" w:rsidRPr="00146D17" w:rsidRDefault="00CC1CD1" w:rsidP="00CC1CD1">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ընթացակարգը</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կազմակերպվում</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Գնումների</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մասին</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օրենքի</w:t>
      </w:r>
      <w:proofErr w:type="spellEnd"/>
      <w:r w:rsidRPr="00146D17">
        <w:rPr>
          <w:rFonts w:ascii="GHEA Grapalat" w:hAnsi="GHEA Grapalat" w:cs="Sylfaen"/>
          <w:i/>
          <w:sz w:val="16"/>
          <w:szCs w:val="16"/>
          <w:lang w:val="af-ZA"/>
        </w:rPr>
        <w:t xml:space="preserve"> 15-</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հոդվածի</w:t>
      </w:r>
      <w:proofErr w:type="spellEnd"/>
      <w:r w:rsidRPr="00146D17">
        <w:rPr>
          <w:rFonts w:ascii="GHEA Grapalat" w:hAnsi="GHEA Grapalat" w:cs="Sylfaen"/>
          <w:i/>
          <w:sz w:val="16"/>
          <w:szCs w:val="16"/>
          <w:lang w:val="af-ZA"/>
        </w:rPr>
        <w:t xml:space="preserve"> 6-</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w:t>
      </w:r>
      <w:proofErr w:type="spellEnd"/>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proofErr w:type="spellStart"/>
      <w:r w:rsidRPr="00146D17">
        <w:rPr>
          <w:rFonts w:ascii="GHEA Grapalat" w:hAnsi="GHEA Grapalat" w:cs="Sylfaen"/>
          <w:i/>
          <w:sz w:val="16"/>
          <w:szCs w:val="16"/>
          <w:lang w:val="en-US"/>
        </w:rPr>
        <w:t>հիման</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վրա</w:t>
      </w:r>
      <w:proofErr w:type="spellEnd"/>
      <w:r w:rsidRPr="00146D17">
        <w:rPr>
          <w:rFonts w:ascii="GHEA Grapalat" w:hAnsi="GHEA Grapalat" w:cs="Sylfaen"/>
          <w:i/>
          <w:sz w:val="16"/>
          <w:szCs w:val="16"/>
          <w:lang w:val="hy-AM"/>
        </w:rPr>
        <w:t>,</w:t>
      </w:r>
    </w:p>
    <w:p w14:paraId="628141CE"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դրամը</w:t>
      </w:r>
      <w:proofErr w:type="spellEnd"/>
      <w:r w:rsidRPr="000A0DEB">
        <w:rPr>
          <w:rFonts w:ascii="GHEA Grapalat" w:hAnsi="GHEA Grapalat" w:cs="Sylfaen"/>
          <w:i/>
          <w:sz w:val="16"/>
          <w:szCs w:val="16"/>
          <w:lang w:val="af-ZA"/>
        </w:rPr>
        <w:t>.</w:t>
      </w:r>
    </w:p>
    <w:p w14:paraId="13C65AC6"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գնումն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իրականացվում</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հրատապության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հիմքով</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պայմանավորված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մեկ</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անձից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ձևով</w:t>
      </w:r>
      <w:proofErr w:type="spellEnd"/>
      <w:r w:rsidRPr="000A0DEB">
        <w:rPr>
          <w:rFonts w:ascii="GHEA Grapalat" w:hAnsi="GHEA Grapalat" w:cs="Sylfaen"/>
          <w:i/>
          <w:sz w:val="16"/>
          <w:szCs w:val="16"/>
          <w:lang w:val="af-ZA"/>
        </w:rPr>
        <w:t>:</w:t>
      </w:r>
    </w:p>
    <w:p w14:paraId="3B9516BA" w14:textId="77777777" w:rsidR="00CC1CD1" w:rsidRPr="000A0DEB" w:rsidRDefault="00CC1CD1" w:rsidP="00CC1CD1">
      <w:pPr>
        <w:pStyle w:val="FootnoteText"/>
        <w:jc w:val="both"/>
        <w:rPr>
          <w:lang w:val="af-ZA"/>
        </w:rPr>
      </w:pPr>
      <w:proofErr w:type="spellStart"/>
      <w:r>
        <w:rPr>
          <w:rFonts w:ascii="GHEA Grapalat" w:hAnsi="GHEA Grapalat" w:cs="Sylfaen"/>
          <w:i/>
          <w:sz w:val="16"/>
          <w:szCs w:val="16"/>
          <w:lang w:val="en-US"/>
        </w:rPr>
        <w:t>Սույն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կիրառման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դեպքում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խմբագրվում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կետերը</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բաժինները</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դրանց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հղումները</w:t>
      </w:r>
      <w:proofErr w:type="spellEnd"/>
      <w:r w:rsidRPr="000A0DEB">
        <w:rPr>
          <w:rFonts w:ascii="GHEA Grapalat" w:hAnsi="GHEA Grapalat" w:cs="Sylfaen"/>
          <w:i/>
          <w:sz w:val="16"/>
          <w:szCs w:val="16"/>
          <w:lang w:val="af-ZA"/>
        </w:rPr>
        <w:t>:</w:t>
      </w:r>
    </w:p>
  </w:footnote>
  <w:footnote w:id="3">
    <w:p w14:paraId="6195AB45" w14:textId="77777777" w:rsidR="00CC1CD1" w:rsidRPr="00951393" w:rsidRDefault="00CC1CD1" w:rsidP="00CC1CD1">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Եթե</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գնումն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իրականացվում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հրատապության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հիմքով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պայմանավորված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անձից</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ձևով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ապա</w:t>
      </w:r>
      <w:proofErr w:type="spellEnd"/>
      <w:r>
        <w:rPr>
          <w:rFonts w:ascii="GHEA Grapalat" w:hAnsi="GHEA Grapalat" w:cs="Sylfaen"/>
          <w:i/>
          <w:sz w:val="16"/>
          <w:szCs w:val="16"/>
          <w:lang w:eastAsia="ru-RU"/>
        </w:rPr>
        <w:t>՝</w:t>
      </w:r>
    </w:p>
    <w:p w14:paraId="45D85DC4" w14:textId="77777777" w:rsidR="00CC1CD1" w:rsidRDefault="00CC1CD1" w:rsidP="00CC1CD1">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951393">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8921108" w14:textId="77777777" w:rsidR="00CC1CD1" w:rsidRDefault="00CC1CD1" w:rsidP="00CC1CD1">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36A417CE" w14:textId="77777777" w:rsidR="00CC1CD1" w:rsidRPr="005E2581" w:rsidRDefault="00CC1CD1" w:rsidP="00CC1CD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503200A4" w14:textId="77777777" w:rsidR="00CC1CD1" w:rsidRDefault="00CC1CD1" w:rsidP="00CC1CD1">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proofErr w:type="spellStart"/>
      <w:r w:rsidRPr="002115A9">
        <w:rPr>
          <w:rFonts w:ascii="GHEA Grapalat" w:hAnsi="GHEA Grapalat" w:cs="Sylfaen"/>
          <w:i/>
          <w:sz w:val="16"/>
          <w:szCs w:val="16"/>
          <w:lang w:val="en-US"/>
        </w:rPr>
        <w:t>Գնումը</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մրցույթով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կամ</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գնանշման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հարցման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ձևով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կազմակերպելու</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դեպքում</w:t>
      </w:r>
      <w:proofErr w:type="spellEnd"/>
      <w:r w:rsidRPr="002115A9">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ս</w:t>
      </w:r>
      <w:r w:rsidRPr="0089384E">
        <w:rPr>
          <w:rFonts w:ascii="GHEA Grapalat" w:hAnsi="GHEA Grapalat" w:cs="Sylfaen"/>
          <w:i/>
          <w:sz w:val="16"/>
          <w:szCs w:val="16"/>
          <w:lang w:val="en-US"/>
        </w:rPr>
        <w:t>ույն</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նախադասությունը</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հանվում</w:t>
      </w:r>
      <w:proofErr w:type="spellEnd"/>
      <w:r w:rsidRPr="0089384E">
        <w:rPr>
          <w:rFonts w:ascii="GHEA Grapalat" w:hAnsi="GHEA Grapalat" w:cs="Sylfaen"/>
          <w:i/>
          <w:sz w:val="16"/>
          <w:szCs w:val="16"/>
          <w:lang w:val="en-US"/>
        </w:rPr>
        <w:t xml:space="preserve"> է </w:t>
      </w:r>
      <w:proofErr w:type="spellStart"/>
      <w:r w:rsidRPr="0089384E">
        <w:rPr>
          <w:rFonts w:ascii="GHEA Grapalat" w:hAnsi="GHEA Grapalat" w:cs="Sylfaen"/>
          <w:i/>
          <w:sz w:val="16"/>
          <w:szCs w:val="16"/>
          <w:lang w:val="en-US"/>
        </w:rPr>
        <w:t>հրավերից</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եթե</w:t>
      </w:r>
      <w:proofErr w:type="spellEnd"/>
      <w:r>
        <w:rPr>
          <w:rFonts w:ascii="GHEA Grapalat" w:hAnsi="GHEA Grapalat" w:cs="Sylfaen"/>
          <w:i/>
          <w:sz w:val="16"/>
          <w:szCs w:val="16"/>
          <w:lang w:val="en-US"/>
        </w:rPr>
        <w:t>`</w:t>
      </w:r>
    </w:p>
    <w:p w14:paraId="294F865F" w14:textId="77777777" w:rsidR="00CC1CD1" w:rsidRDefault="00CC1CD1" w:rsidP="00CC1CD1">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կազմակերպվում</w:t>
      </w:r>
      <w:proofErr w:type="spellEnd"/>
      <w:r>
        <w:rPr>
          <w:rFonts w:ascii="GHEA Grapalat" w:hAnsi="GHEA Grapalat" w:cs="Sylfaen"/>
          <w:i/>
          <w:sz w:val="16"/>
          <w:szCs w:val="16"/>
          <w:lang w:val="en-US"/>
        </w:rPr>
        <w:t xml:space="preserve"> է </w:t>
      </w:r>
      <w:proofErr w:type="spellStart"/>
      <w:r>
        <w:rPr>
          <w:rFonts w:ascii="GHEA Grapalat" w:hAnsi="GHEA Grapalat" w:cs="Sylfaen"/>
          <w:i/>
          <w:sz w:val="16"/>
          <w:szCs w:val="16"/>
          <w:lang w:val="en-US"/>
        </w:rPr>
        <w:t>Օրենքի</w:t>
      </w:r>
      <w:proofErr w:type="spellEnd"/>
      <w:r>
        <w:rPr>
          <w:rFonts w:ascii="GHEA Grapalat" w:hAnsi="GHEA Grapalat" w:cs="Sylfaen"/>
          <w:i/>
          <w:sz w:val="16"/>
          <w:szCs w:val="16"/>
          <w:lang w:val="en-US"/>
        </w:rPr>
        <w:t xml:space="preserve"> </w:t>
      </w:r>
      <w:r w:rsidRPr="003053EF">
        <w:rPr>
          <w:rFonts w:ascii="GHEA Grapalat" w:hAnsi="GHEA Grapalat" w:cs="Sylfaen"/>
          <w:i/>
          <w:sz w:val="16"/>
          <w:szCs w:val="16"/>
          <w:lang w:val="en-US"/>
        </w:rPr>
        <w:t xml:space="preserve">15-րդ </w:t>
      </w:r>
      <w:proofErr w:type="spellStart"/>
      <w:r w:rsidRPr="003053EF">
        <w:rPr>
          <w:rFonts w:ascii="GHEA Grapalat" w:hAnsi="GHEA Grapalat" w:cs="Sylfaen"/>
          <w:i/>
          <w:sz w:val="16"/>
          <w:szCs w:val="16"/>
          <w:lang w:val="en-US"/>
        </w:rPr>
        <w:t>հոդվածի</w:t>
      </w:r>
      <w:proofErr w:type="spellEnd"/>
      <w:r w:rsidRPr="003053EF">
        <w:rPr>
          <w:rFonts w:ascii="GHEA Grapalat" w:hAnsi="GHEA Grapalat" w:cs="Sylfaen"/>
          <w:i/>
          <w:sz w:val="16"/>
          <w:szCs w:val="16"/>
          <w:lang w:val="en-US"/>
        </w:rPr>
        <w:t xml:space="preserve"> 6-րդ </w:t>
      </w:r>
      <w:proofErr w:type="spellStart"/>
      <w:r w:rsidRPr="003053E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հիման</w:t>
      </w:r>
      <w:proofErr w:type="spellEnd"/>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վրա</w:t>
      </w:r>
      <w:proofErr w:type="spellEnd"/>
    </w:p>
    <w:p w14:paraId="6AE2A87A" w14:textId="77777777" w:rsidR="00CC1CD1" w:rsidRPr="003053EF" w:rsidRDefault="00CC1CD1" w:rsidP="00CC1CD1">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գնման</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հայտով</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տվյալ</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շրջանակում</w:t>
      </w:r>
      <w:proofErr w:type="spellEnd"/>
      <w:r>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գնվելիք</w:t>
      </w:r>
      <w:proofErr w:type="spellEnd"/>
      <w:r w:rsidRPr="00836C5F">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աշխատանքի</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836C5F">
        <w:rPr>
          <w:rFonts w:ascii="GHEA Grapalat" w:hAnsi="GHEA Grapalat" w:cs="Sylfaen"/>
          <w:i/>
          <w:sz w:val="16"/>
          <w:szCs w:val="16"/>
          <w:lang w:val="en-US"/>
        </w:rPr>
        <w:t>գինը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չի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գերազանցում</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25</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մլն</w:t>
      </w:r>
      <w:proofErr w:type="spellEnd"/>
      <w:r>
        <w:rPr>
          <w:rFonts w:ascii="GHEA Grapalat" w:hAnsi="GHEA Grapalat" w:cs="Sylfaen"/>
          <w:i/>
          <w:sz w:val="16"/>
          <w:szCs w:val="16"/>
          <w:lang w:val="en-US"/>
        </w:rPr>
        <w:t xml:space="preserve">. ՀՀ </w:t>
      </w:r>
      <w:proofErr w:type="spellStart"/>
      <w:r>
        <w:rPr>
          <w:rFonts w:ascii="GHEA Grapalat" w:hAnsi="GHEA Grapalat" w:cs="Sylfaen"/>
          <w:i/>
          <w:sz w:val="16"/>
          <w:szCs w:val="16"/>
          <w:lang w:val="en-US"/>
        </w:rPr>
        <w:t>դրամը</w:t>
      </w:r>
      <w:proofErr w:type="spellEnd"/>
    </w:p>
  </w:footnote>
  <w:footnote w:id="4">
    <w:p w14:paraId="40F3B685" w14:textId="77777777" w:rsidR="006351A5" w:rsidRDefault="006351A5" w:rsidP="006351A5">
      <w:pPr>
        <w:pStyle w:val="FootnoteText"/>
        <w:jc w:val="both"/>
        <w:rPr>
          <w:del w:id="6" w:author="Sergey Shahnazaryan" w:date="2019-10-25T09:28:00Z"/>
        </w:rPr>
      </w:pPr>
      <w:r>
        <w:rPr>
          <w:vertAlign w:val="superscript"/>
          <w:lang w:val="en-US"/>
        </w:rPr>
        <w:t>7</w:t>
      </w:r>
      <w:r>
        <w:rPr>
          <w:rStyle w:val="FootnoteReference"/>
          <w:i/>
          <w:color w:val="FFFFFF"/>
        </w:rPr>
        <w:footnoteRef/>
      </w:r>
      <w:r>
        <w:t xml:space="preserve">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չափաբաժիններով</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ապա</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առաջին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քայլով</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պետք</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Համակարգում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դաշտում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նախապես</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նշել</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որոնց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համար</w:t>
      </w:r>
      <w:proofErr w:type="spellEnd"/>
      <w:r>
        <w:rPr>
          <w:rFonts w:ascii="GHEA Grapalat" w:hAnsi="GHEA Grapalat" w:cs="Sylfaen"/>
          <w:i/>
          <w:sz w:val="16"/>
          <w:szCs w:val="16"/>
        </w:rPr>
        <w:t xml:space="preserve"> </w:t>
      </w:r>
      <w:proofErr w:type="spellStart"/>
      <w:r>
        <w:rPr>
          <w:rFonts w:ascii="GHEA Grapalat" w:hAnsi="GHEA Grapalat" w:cs="Sylfaen"/>
          <w:i/>
          <w:sz w:val="16"/>
          <w:szCs w:val="16"/>
          <w:lang w:val="en-US"/>
        </w:rPr>
        <w:t>մ</w:t>
      </w:r>
      <w:r>
        <w:rPr>
          <w:rFonts w:ascii="GHEA Grapalat" w:hAnsi="GHEA Grapalat" w:cs="Sylfaen"/>
          <w:i/>
          <w:sz w:val="16"/>
          <w:szCs w:val="16"/>
        </w:rPr>
        <w:t>ասնակիցը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ներկայացնում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որից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հետո</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նոր</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միայն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լրացնել</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մնացած</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դաշտերը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այլապես</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փաստաթղթերը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չեն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բացվի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գնահատման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ժամանակ</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Սույն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նախադասությունը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հրավերից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հանվում</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չափաբաժիններով</w:t>
      </w:r>
      <w:proofErr w:type="spellEnd"/>
      <w:r>
        <w:rPr>
          <w:rFonts w:ascii="GHEA Grapalat" w:hAnsi="GHEA Grapalat" w:cs="Sylfaen"/>
          <w:i/>
          <w:sz w:val="16"/>
          <w:szCs w:val="16"/>
        </w:rPr>
        <w:t>:</w:t>
      </w:r>
    </w:p>
  </w:footnote>
  <w:footnote w:id="5">
    <w:p w14:paraId="59F2EF48" w14:textId="008B5067" w:rsidR="00C13D25" w:rsidRPr="00927C52" w:rsidRDefault="00C13D25"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2DAFD419" w14:textId="77777777" w:rsidR="007A68C0" w:rsidRPr="00C13D25" w:rsidRDefault="007A68C0" w:rsidP="007A68C0">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4D6883F8" w14:textId="77777777" w:rsidR="007A68C0" w:rsidRPr="00F41942" w:rsidRDefault="007A68C0" w:rsidP="007A68C0">
      <w:pPr>
        <w:pStyle w:val="FootnoteText"/>
        <w:rPr>
          <w:rFonts w:asciiTheme="minorHAnsi" w:hAnsiTheme="minorHAnsi"/>
          <w:lang w:val="hy-AM"/>
        </w:rPr>
      </w:pPr>
    </w:p>
  </w:footnote>
  <w:footnote w:id="7">
    <w:p w14:paraId="4A202C6D" w14:textId="339A2A31" w:rsidR="00C13D25" w:rsidRPr="000B5028" w:rsidRDefault="00C13D25" w:rsidP="000B5028">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8">
    <w:p w14:paraId="7819FD91" w14:textId="41D9CBDD" w:rsidR="00C13D25" w:rsidRPr="000B5028" w:rsidRDefault="00C13D25" w:rsidP="000B5028">
      <w:pPr>
        <w:pStyle w:val="FootnoteText"/>
        <w:jc w:val="both"/>
        <w:rPr>
          <w:rFonts w:ascii="GHEA Grapalat" w:hAnsi="GHEA Grapalat" w:cs="Sylfaen"/>
          <w:i/>
          <w:sz w:val="16"/>
          <w:szCs w:val="16"/>
        </w:rPr>
      </w:pPr>
      <w:r>
        <w:rPr>
          <w:rStyle w:val="FootnoteReference"/>
        </w:rPr>
        <w:footnoteRef/>
      </w:r>
      <w: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9A7602">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9">
    <w:p w14:paraId="6D8368A4" w14:textId="77777777" w:rsidR="00C13D25" w:rsidRPr="008826FF" w:rsidRDefault="00C13D25" w:rsidP="000B5028">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44C23927" w14:textId="1D47FB61" w:rsidR="00C13D25" w:rsidRPr="000B5028" w:rsidRDefault="00C13D25">
      <w:pPr>
        <w:pStyle w:val="FootnoteText"/>
        <w:rPr>
          <w:rFonts w:asciiTheme="minorHAnsi" w:hAnsiTheme="minorHAnsi"/>
          <w:lang w:val="hy-AM"/>
        </w:rPr>
      </w:pPr>
    </w:p>
  </w:footnote>
  <w:footnote w:id="10">
    <w:p w14:paraId="1AC19B9F" w14:textId="77777777" w:rsidR="006351A5" w:rsidRDefault="006351A5" w:rsidP="006351A5">
      <w:pPr>
        <w:pStyle w:val="FootnoteText"/>
        <w:rPr>
          <w:rFonts w:ascii="Sylfaen" w:hAnsi="Sylfaen"/>
          <w:lang w:val="hy-AM"/>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hy-AM"/>
        </w:rPr>
        <w:t xml:space="preserve">1 </w:t>
      </w:r>
      <w:r>
        <w:rPr>
          <w:rFonts w:ascii="GHEA Grapalat" w:hAnsi="GHEA Grapalat" w:cs="Sylfaen"/>
          <w:i/>
          <w:sz w:val="16"/>
          <w:szCs w:val="16"/>
          <w:vertAlign w:val="superscript"/>
          <w:lang w:val="hy-AM"/>
        </w:rPr>
        <w:t>2</w:t>
      </w:r>
      <w:proofErr w:type="spellStart"/>
      <w:r>
        <w:rPr>
          <w:rFonts w:ascii="GHEA Grapalat" w:hAnsi="GHEA Grapalat" w:cs="Sylfaen"/>
          <w:i/>
          <w:sz w:val="16"/>
          <w:szCs w:val="16"/>
        </w:rPr>
        <w:t>Սույն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նախադասությունը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հրավերից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հանվում</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չափաբաժիններով</w:t>
      </w:r>
      <w:proofErr w:type="spellEnd"/>
      <w:r>
        <w:rPr>
          <w:rFonts w:ascii="GHEA Grapalat" w:hAnsi="GHEA Grapalat" w:cs="Sylfaen"/>
          <w:i/>
          <w:sz w:val="16"/>
          <w:szCs w:val="16"/>
        </w:rPr>
        <w:t>:</w:t>
      </w:r>
    </w:p>
  </w:footnote>
  <w:footnote w:id="11">
    <w:p w14:paraId="0A3AED14" w14:textId="77777777" w:rsidR="00C13D25" w:rsidRPr="004B72E3" w:rsidRDefault="00C13D25" w:rsidP="003D4668">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1A5DDE1" w14:textId="77777777" w:rsidR="00C13D25" w:rsidRPr="004B72E3" w:rsidRDefault="00C13D25" w:rsidP="003D4668">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EBC728" w14:textId="20D830B1" w:rsidR="00C13D25" w:rsidRPr="003D4668" w:rsidRDefault="00C13D25" w:rsidP="003D4668">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2">
    <w:p w14:paraId="3F9987EC" w14:textId="77777777" w:rsidR="00C13D25" w:rsidRPr="009A7602"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9A7602">
        <w:rPr>
          <w:rFonts w:ascii="GHEA Grapalat" w:hAnsi="GHEA Grapalat" w:cs="Sylfaen"/>
          <w:i/>
          <w:sz w:val="16"/>
          <w:szCs w:val="16"/>
          <w:lang w:val="hy-AM"/>
        </w:rPr>
        <w:t xml:space="preserve">Եթե </w:t>
      </w:r>
      <w:r w:rsidRPr="009A7602">
        <w:rPr>
          <w:rFonts w:ascii="GHEA Grapalat" w:hAnsi="GHEA Grapalat" w:cs="Sylfaen"/>
          <w:i/>
          <w:sz w:val="16"/>
          <w:szCs w:val="16"/>
          <w:lang w:val="hy-AM"/>
        </w:rPr>
        <w:t>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00004A85" w14:textId="77777777"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2637855E" w14:textId="2E5DBABF"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B66CD9F" w14:textId="38FB6B3B" w:rsidR="00C13D25" w:rsidRPr="003D4668" w:rsidRDefault="00C13D25">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3">
    <w:p w14:paraId="08682D21" w14:textId="77777777" w:rsidR="00C13D25" w:rsidRPr="00323606"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1F97ED62" w14:textId="77777777" w:rsidR="00C13D25" w:rsidRPr="004242D7"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227A8A64" w14:textId="77777777" w:rsidR="00C13D25" w:rsidRPr="00323606"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00478662" w14:textId="03DF488C" w:rsidR="00C13D25" w:rsidRPr="003D4668" w:rsidRDefault="00C13D25">
      <w:pPr>
        <w:pStyle w:val="FootnoteText"/>
        <w:rPr>
          <w:rFonts w:asciiTheme="minorHAnsi" w:hAnsiTheme="minorHAnsi"/>
          <w:lang w:val="hy-AM"/>
        </w:rPr>
      </w:pPr>
    </w:p>
  </w:footnote>
  <w:footnote w:id="14">
    <w:p w14:paraId="300CC6A7" w14:textId="3BD8C2B3" w:rsidR="00C13D25" w:rsidRPr="00253CA8" w:rsidRDefault="00C13D25"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w:t>
      </w:r>
      <w:r w:rsidRPr="00D85759">
        <w:rPr>
          <w:rFonts w:ascii="GHEA Grapalat" w:hAnsi="GHEA Grapalat" w:cs="Sylfaen"/>
          <w:i/>
          <w:sz w:val="16"/>
          <w:szCs w:val="16"/>
          <w:lang w:val="hy-AM"/>
        </w:rPr>
        <w:t xml:space="preserve">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C13D25" w:rsidRPr="00BF639B" w:rsidRDefault="00C13D25">
      <w:pPr>
        <w:pStyle w:val="FootnoteText"/>
        <w:rPr>
          <w:rFonts w:asciiTheme="minorHAnsi" w:hAnsiTheme="minorHAnsi"/>
          <w:lang w:val="hy-AM"/>
        </w:rPr>
      </w:pPr>
    </w:p>
  </w:footnote>
  <w:footnote w:id="15">
    <w:p w14:paraId="464B7290" w14:textId="77777777" w:rsidR="008D74A0" w:rsidRPr="009A7602" w:rsidRDefault="008D74A0" w:rsidP="008D74A0">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r w:rsidRPr="009A7602">
        <w:rPr>
          <w:rFonts w:ascii="GHEA Grapalat" w:hAnsi="GHEA Grapalat"/>
          <w:lang w:val="af-ZA"/>
        </w:rPr>
        <w:t xml:space="preserve"> </w:t>
      </w:r>
    </w:p>
  </w:footnote>
  <w:footnote w:id="16">
    <w:p w14:paraId="428C7309" w14:textId="5E49F249" w:rsidR="00C13D25" w:rsidRPr="00911A5F" w:rsidRDefault="00C13D25" w:rsidP="00911A5F">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7">
    <w:p w14:paraId="029645E3" w14:textId="5BAF1117" w:rsidR="00C13D25" w:rsidRPr="00DD4D99" w:rsidRDefault="00C13D25" w:rsidP="00413A58">
      <w:pPr>
        <w:pStyle w:val="FootnoteText"/>
        <w:jc w:val="both"/>
        <w:rPr>
          <w:rFonts w:ascii="GHEA Grapalat" w:hAnsi="GHEA Grapalat" w:cs="Sylfaen"/>
          <w:i/>
          <w:sz w:val="16"/>
          <w:szCs w:val="16"/>
          <w:lang w:val="hy-AM"/>
        </w:rPr>
      </w:pPr>
      <w:r>
        <w:rPr>
          <w:rStyle w:val="FootnoteReference"/>
        </w:rPr>
        <w:footnoteRef/>
      </w:r>
      <w:r>
        <w:t xml:space="preserve"> </w:t>
      </w:r>
      <w:proofErr w:type="spellStart"/>
      <w:r w:rsidRPr="003053EF">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հրավերով</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հայտի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ապահովման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ներկայացման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պահանջ</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սահմանված</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չէ</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սույն</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կետը</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footnote>
  <w:footnote w:id="18">
    <w:p w14:paraId="078C8E9B" w14:textId="77777777" w:rsidR="00B905FE" w:rsidRPr="001E7733" w:rsidRDefault="00B905FE" w:rsidP="00B905F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A44163">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է</w:t>
      </w:r>
      <w:r w:rsidRPr="001E7733">
        <w:rPr>
          <w:rFonts w:ascii="GHEA Grapalat" w:hAnsi="GHEA Grapalat"/>
          <w:i/>
          <w:sz w:val="16"/>
          <w:szCs w:val="16"/>
          <w:lang w:val="af-ZA"/>
        </w:rPr>
        <w:t xml:space="preserve"> </w:t>
      </w:r>
      <w:r w:rsidRPr="00A44163">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A44163">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A44163">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A44163">
        <w:rPr>
          <w:rFonts w:ascii="GHEA Grapalat" w:hAnsi="GHEA Grapalat"/>
          <w:i/>
          <w:sz w:val="16"/>
          <w:szCs w:val="16"/>
          <w:lang w:val="hy-AM"/>
        </w:rPr>
        <w:t>մինչև</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A44163">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հրապարակելը</w:t>
      </w:r>
      <w:r w:rsidRPr="00A65C38">
        <w:rPr>
          <w:rFonts w:ascii="GHEA Grapalat" w:hAnsi="GHEA Grapalat"/>
          <w:i/>
          <w:sz w:val="16"/>
          <w:szCs w:val="16"/>
          <w:lang w:val="hy-AM"/>
        </w:rPr>
        <w:t>:</w:t>
      </w:r>
    </w:p>
    <w:p w14:paraId="364772ED" w14:textId="77777777" w:rsidR="00B905FE" w:rsidRPr="0015088E" w:rsidRDefault="00B905FE" w:rsidP="00B905FE">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6E10C4CA" w14:textId="77777777" w:rsidR="00B905FE" w:rsidRPr="001E7733" w:rsidDel="00856FDE" w:rsidRDefault="00B905FE" w:rsidP="00B905FE">
      <w:pPr>
        <w:pStyle w:val="FootnoteText"/>
        <w:rPr>
          <w:del w:id="19" w:author="User" w:date="2019-05-26T09:57:00Z"/>
          <w:i/>
          <w:lang w:val="af-ZA"/>
        </w:rPr>
      </w:pPr>
    </w:p>
  </w:footnote>
  <w:footnote w:id="19">
    <w:p w14:paraId="2DA6AAAC" w14:textId="436155BC" w:rsidR="00C13D25" w:rsidRPr="00C07E00" w:rsidRDefault="00C13D25" w:rsidP="00C07E0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0">
    <w:p w14:paraId="15DF2ABD" w14:textId="10A3E1B6" w:rsidR="00C13D25" w:rsidRPr="002D5ECD" w:rsidRDefault="00C13D25" w:rsidP="00C07E00">
      <w:pPr>
        <w:pStyle w:val="FootnoteText"/>
        <w:rPr>
          <w:vertAlign w:val="superscript"/>
          <w:lang w:val="hy-AM"/>
        </w:rPr>
      </w:pPr>
      <w:r>
        <w:rPr>
          <w:rStyle w:val="FootnoteReference"/>
        </w:rPr>
        <w:footnoteRef/>
      </w:r>
      <w:r w:rsidRPr="002D5ECD">
        <w:rPr>
          <w:rFonts w:ascii="GHEA Grapalat" w:hAnsi="GHEA Grapalat"/>
          <w:i/>
          <w:sz w:val="16"/>
          <w:szCs w:val="24"/>
          <w:lang w:val="hy-AM" w:eastAsia="en-US"/>
        </w:rPr>
        <w:t xml:space="preserve">4.1 </w:t>
      </w:r>
      <w:r w:rsidRPr="002D5ECD">
        <w:rPr>
          <w:rFonts w:ascii="GHEA Grapalat" w:hAnsi="GHEA Grapalat"/>
          <w:i/>
          <w:sz w:val="16"/>
          <w:szCs w:val="24"/>
          <w:lang w:val="hy-AM" w:eastAsia="en-US"/>
        </w:rPr>
        <w:t>կետի 2-րդ պարբերությունը հանվում է պայմանագրի նախագծից, եթե գնման առարկա չի հանդիսանում շինարարական ծրագիրը:</w:t>
      </w:r>
    </w:p>
    <w:p w14:paraId="7F74F4D5" w14:textId="1D08F066" w:rsidR="00C13D25" w:rsidRPr="00C07E00" w:rsidRDefault="00C13D25">
      <w:pPr>
        <w:pStyle w:val="FootnoteText"/>
        <w:rPr>
          <w:rFonts w:ascii="Sylfaen" w:hAnsi="Sylfaen"/>
        </w:rPr>
      </w:pPr>
    </w:p>
  </w:footnote>
  <w:footnote w:id="21">
    <w:p w14:paraId="0CF9C3A0" w14:textId="37D51F1F" w:rsidR="00C13D25" w:rsidRPr="00C07E00" w:rsidRDefault="00C13D25">
      <w:pPr>
        <w:pStyle w:val="FootnoteText"/>
        <w:rPr>
          <w:rFonts w:ascii="GHEA Grapalat" w:hAnsi="GHEA Grapalat"/>
          <w:i/>
          <w:sz w:val="16"/>
          <w:szCs w:val="24"/>
          <w:lang w:val="hy-AM" w:eastAsia="en-US"/>
        </w:rPr>
      </w:pPr>
      <w:r>
        <w:rPr>
          <w:rStyle w:val="FootnoteReference"/>
        </w:rPr>
        <w:footnoteRef/>
      </w:r>
      <w:r>
        <w:t xml:space="preserve"> </w:t>
      </w:r>
      <w:r w:rsidRPr="00931573">
        <w:rPr>
          <w:rFonts w:ascii="GHEA Grapalat" w:hAnsi="GHEA Grapalat"/>
          <w:i/>
          <w:sz w:val="16"/>
          <w:szCs w:val="24"/>
          <w:lang w:val="hy-AM" w:eastAsia="en-US"/>
        </w:rPr>
        <w:t xml:space="preserve">Գանձապետարանում </w:t>
      </w:r>
      <w:r w:rsidRPr="00931573">
        <w:rPr>
          <w:rFonts w:ascii="GHEA Grapalat" w:hAnsi="GHEA Grapalat"/>
          <w:i/>
          <w:sz w:val="16"/>
          <w:szCs w:val="24"/>
          <w:lang w:val="hy-AM" w:eastAsia="en-US"/>
        </w:rPr>
        <w:t>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2">
    <w:p w14:paraId="03909C2D" w14:textId="77777777" w:rsidR="00C13D25" w:rsidRPr="004B2068" w:rsidRDefault="00C13D25" w:rsidP="00C07E00">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lang w:val="hy-AM" w:eastAsia="en-US"/>
        </w:rPr>
        <w:t xml:space="preserve">Եթե </w:t>
      </w:r>
      <w:r w:rsidRPr="004B2068">
        <w:rPr>
          <w:rFonts w:ascii="GHEA Grapalat" w:hAnsi="GHEA Grapalat"/>
          <w:i/>
          <w:sz w:val="16"/>
          <w:szCs w:val="24"/>
          <w:lang w:val="hy-AM" w:eastAsia="en-US"/>
        </w:rPr>
        <w:t xml:space="preserve">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C13D25" w:rsidRPr="002D5ECD" w:rsidRDefault="00C13D25" w:rsidP="00C07E00">
      <w:pPr>
        <w:pStyle w:val="FootnoteText"/>
        <w:rPr>
          <w:rFonts w:ascii="GHEA Grapalat" w:hAnsi="GHEA Grapalat"/>
          <w:i/>
          <w:sz w:val="16"/>
          <w:lang w:val="hy-AM"/>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sidRPr="002D5ECD">
        <w:rPr>
          <w:rFonts w:ascii="GHEA Grapalat" w:hAnsi="GHEA Grapalat"/>
          <w:i/>
          <w:sz w:val="16"/>
          <w:lang w:val="hy-AM"/>
        </w:rPr>
        <w:t>:</w:t>
      </w:r>
    </w:p>
    <w:p w14:paraId="67B2FC0F" w14:textId="46A916D3" w:rsidR="00C13D25" w:rsidRPr="00C07E00" w:rsidRDefault="00C13D25">
      <w:pPr>
        <w:pStyle w:val="FootnoteText"/>
        <w:rPr>
          <w:rFonts w:ascii="Sylfaen" w:hAnsi="Sylfaen"/>
          <w:lang w:val="hy-AM"/>
        </w:rPr>
      </w:pPr>
    </w:p>
  </w:footnote>
  <w:footnote w:id="23">
    <w:p w14:paraId="577B7CC1" w14:textId="02FAA733" w:rsidR="00C13D25" w:rsidRPr="00C07E00" w:rsidRDefault="00C13D25">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w:t>
      </w:r>
      <w:r>
        <w:rPr>
          <w:rFonts w:ascii="GHEA Grapalat" w:hAnsi="GHEA Grapalat"/>
          <w:i/>
          <w:sz w:val="16"/>
          <w:lang w:val="hy-AM"/>
        </w:rPr>
        <w:t xml:space="preserve">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24">
    <w:p w14:paraId="62A1594B" w14:textId="77777777" w:rsidR="00396814" w:rsidRPr="00C07E00" w:rsidRDefault="00396814" w:rsidP="00396814">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 xml:space="preserve">Սույն </w:t>
      </w:r>
      <w:r w:rsidRPr="005F723B">
        <w:rPr>
          <w:rFonts w:ascii="GHEA Grapalat" w:hAnsi="GHEA Grapalat"/>
          <w:i/>
          <w:sz w:val="16"/>
          <w:szCs w:val="24"/>
          <w:lang w:val="hy-AM" w:eastAsia="en-US"/>
        </w:rPr>
        <w:t>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5">
    <w:p w14:paraId="4E6FFA10" w14:textId="67D2F14A" w:rsidR="00C13D25" w:rsidRPr="00C07E00" w:rsidRDefault="00C13D25">
      <w:pPr>
        <w:pStyle w:val="FootnoteText"/>
        <w:rPr>
          <w:rFonts w:ascii="Sylfaen" w:hAnsi="Sylfaen"/>
        </w:rPr>
      </w:pPr>
      <w:r>
        <w:rPr>
          <w:rStyle w:val="FootnoteReference"/>
        </w:rPr>
        <w:footnoteRef/>
      </w:r>
      <w:r>
        <w:t xml:space="preserve"> </w:t>
      </w:r>
      <w:r w:rsidRPr="00F76331">
        <w:rPr>
          <w:rFonts w:ascii="GHEA Grapalat" w:hAnsi="GHEA Grapalat"/>
          <w:i/>
          <w:sz w:val="16"/>
          <w:szCs w:val="24"/>
          <w:lang w:val="hy-AM" w:eastAsia="en-US"/>
        </w:rPr>
        <w:t xml:space="preserve">Սույն </w:t>
      </w:r>
      <w:r w:rsidRPr="00F76331">
        <w:rPr>
          <w:rFonts w:ascii="GHEA Grapalat" w:hAnsi="GHEA Grapalat"/>
          <w:i/>
          <w:sz w:val="16"/>
          <w:szCs w:val="24"/>
          <w:lang w:val="hy-AM" w:eastAsia="en-US"/>
        </w:rPr>
        <w:t>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26">
    <w:p w14:paraId="2B628E5C" w14:textId="77777777" w:rsidR="00AE51A3" w:rsidRDefault="00AE51A3" w:rsidP="00AE51A3">
      <w:pPr>
        <w:pStyle w:val="FootnoteText"/>
        <w:rPr>
          <w:rFonts w:asciiTheme="minorHAnsi" w:hAnsiTheme="minorHAnsi"/>
          <w:lang w:val="hy-AM"/>
        </w:rPr>
      </w:pPr>
      <w:r>
        <w:rPr>
          <w:rStyle w:val="FootnoteReference"/>
          <w:rFonts w:eastAsiaTheme="majorEastAsia"/>
        </w:rPr>
        <w:footnoteRef/>
      </w:r>
      <w:r>
        <w:t xml:space="preserve"> </w:t>
      </w:r>
      <w:r>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27">
    <w:p w14:paraId="748C8B30" w14:textId="77777777" w:rsidR="00C959F1" w:rsidRPr="00180349" w:rsidRDefault="00C959F1" w:rsidP="00C959F1">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w:t>
      </w:r>
      <w:r w:rsidRPr="00E040F0">
        <w:rPr>
          <w:rFonts w:ascii="GHEA Grapalat" w:hAnsi="GHEA Grapalat"/>
          <w:i/>
          <w:sz w:val="16"/>
          <w:lang w:val="hy-AM"/>
        </w:rPr>
        <w:t xml:space="preserve">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2952F2A"/>
    <w:multiLevelType w:val="hybridMultilevel"/>
    <w:tmpl w:val="48BC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691372"/>
    <w:multiLevelType w:val="hybridMultilevel"/>
    <w:tmpl w:val="E06AFDD4"/>
    <w:lvl w:ilvl="0" w:tplc="75C8FE14">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7A2C36"/>
    <w:multiLevelType w:val="hybridMultilevel"/>
    <w:tmpl w:val="C8889F98"/>
    <w:lvl w:ilvl="0" w:tplc="1CD0DB96">
      <w:start w:val="1"/>
      <w:numFmt w:val="decimal"/>
      <w:lvlText w:val="%1."/>
      <w:lvlJc w:val="left"/>
      <w:pPr>
        <w:ind w:left="45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05E3A55"/>
    <w:multiLevelType w:val="hybridMultilevel"/>
    <w:tmpl w:val="0CBE1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6"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3D0305"/>
    <w:multiLevelType w:val="hybridMultilevel"/>
    <w:tmpl w:val="E62A6C9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4" w15:restartNumberingAfterBreak="0">
    <w:nsid w:val="7DAE5DAB"/>
    <w:multiLevelType w:val="hybridMultilevel"/>
    <w:tmpl w:val="4C84E5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059203803">
    <w:abstractNumId w:val="31"/>
  </w:num>
  <w:num w:numId="2" w16cid:durableId="1136490217">
    <w:abstractNumId w:val="9"/>
  </w:num>
  <w:num w:numId="3" w16cid:durableId="1163740162">
    <w:abstractNumId w:val="28"/>
  </w:num>
  <w:num w:numId="4" w16cid:durableId="1121536804">
    <w:abstractNumId w:val="24"/>
  </w:num>
  <w:num w:numId="5" w16cid:durableId="880023364">
    <w:abstractNumId w:val="34"/>
  </w:num>
  <w:num w:numId="6" w16cid:durableId="1409880832">
    <w:abstractNumId w:val="31"/>
    <w:lvlOverride w:ilvl="0">
      <w:startOverride w:val="1"/>
    </w:lvlOverride>
    <w:lvlOverride w:ilvl="1"/>
    <w:lvlOverride w:ilvl="2"/>
    <w:lvlOverride w:ilvl="3"/>
    <w:lvlOverride w:ilvl="4"/>
    <w:lvlOverride w:ilvl="5"/>
    <w:lvlOverride w:ilvl="6"/>
    <w:lvlOverride w:ilvl="7"/>
    <w:lvlOverride w:ilvl="8"/>
  </w:num>
  <w:num w:numId="7" w16cid:durableId="14757579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43036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2945022">
    <w:abstractNumId w:val="26"/>
  </w:num>
  <w:num w:numId="10" w16cid:durableId="252516256">
    <w:abstractNumId w:val="5"/>
  </w:num>
  <w:num w:numId="11" w16cid:durableId="291401096">
    <w:abstractNumId w:val="8"/>
  </w:num>
  <w:num w:numId="12" w16cid:durableId="632950462">
    <w:abstractNumId w:val="43"/>
  </w:num>
  <w:num w:numId="13" w16cid:durableId="1490904494">
    <w:abstractNumId w:val="38"/>
  </w:num>
  <w:num w:numId="14" w16cid:durableId="1061056395">
    <w:abstractNumId w:val="15"/>
  </w:num>
  <w:num w:numId="15" w16cid:durableId="54085228">
    <w:abstractNumId w:val="40"/>
  </w:num>
  <w:num w:numId="16" w16cid:durableId="650796311">
    <w:abstractNumId w:val="21"/>
  </w:num>
  <w:num w:numId="17" w16cid:durableId="1268318510">
    <w:abstractNumId w:val="6"/>
  </w:num>
  <w:num w:numId="18" w16cid:durableId="2044356213">
    <w:abstractNumId w:val="2"/>
  </w:num>
  <w:num w:numId="19" w16cid:durableId="41755284">
    <w:abstractNumId w:val="4"/>
  </w:num>
  <w:num w:numId="20" w16cid:durableId="51005081">
    <w:abstractNumId w:val="3"/>
  </w:num>
  <w:num w:numId="21" w16cid:durableId="1745301889">
    <w:abstractNumId w:val="45"/>
  </w:num>
  <w:num w:numId="22" w16cid:durableId="2082560296">
    <w:abstractNumId w:val="42"/>
  </w:num>
  <w:num w:numId="23" w16cid:durableId="1000767173">
    <w:abstractNumId w:val="32"/>
  </w:num>
  <w:num w:numId="24" w16cid:durableId="741366000">
    <w:abstractNumId w:val="0"/>
  </w:num>
  <w:num w:numId="25" w16cid:durableId="1305817805">
    <w:abstractNumId w:val="19"/>
  </w:num>
  <w:num w:numId="26" w16cid:durableId="81687919">
    <w:abstractNumId w:val="25"/>
  </w:num>
  <w:num w:numId="27" w16cid:durableId="1784499844">
    <w:abstractNumId w:val="30"/>
  </w:num>
  <w:num w:numId="28" w16cid:durableId="1243878996">
    <w:abstractNumId w:val="13"/>
  </w:num>
  <w:num w:numId="29" w16cid:durableId="1707944178">
    <w:abstractNumId w:val="10"/>
  </w:num>
  <w:num w:numId="30" w16cid:durableId="1402601948">
    <w:abstractNumId w:val="18"/>
  </w:num>
  <w:num w:numId="31" w16cid:durableId="1419905097">
    <w:abstractNumId w:val="29"/>
  </w:num>
  <w:num w:numId="32" w16cid:durableId="1480196683">
    <w:abstractNumId w:val="35"/>
  </w:num>
  <w:num w:numId="33" w16cid:durableId="1998725251">
    <w:abstractNumId w:val="14"/>
  </w:num>
  <w:num w:numId="34" w16cid:durableId="1978873721">
    <w:abstractNumId w:val="36"/>
  </w:num>
  <w:num w:numId="35" w16cid:durableId="1376006446">
    <w:abstractNumId w:val="22"/>
  </w:num>
  <w:num w:numId="36" w16cid:durableId="2031758186">
    <w:abstractNumId w:val="20"/>
  </w:num>
  <w:num w:numId="37" w16cid:durableId="906568383">
    <w:abstractNumId w:val="7"/>
  </w:num>
  <w:num w:numId="38" w16cid:durableId="942880506">
    <w:abstractNumId w:val="41"/>
  </w:num>
  <w:num w:numId="39" w16cid:durableId="1101141859">
    <w:abstractNumId w:val="11"/>
  </w:num>
  <w:num w:numId="40" w16cid:durableId="1861240495">
    <w:abstractNumId w:val="16"/>
  </w:num>
  <w:num w:numId="41" w16cid:durableId="1539396450">
    <w:abstractNumId w:val="17"/>
  </w:num>
  <w:num w:numId="42" w16cid:durableId="744301935">
    <w:abstractNumId w:val="39"/>
  </w:num>
  <w:num w:numId="43" w16cid:durableId="1599557747">
    <w:abstractNumId w:val="33"/>
  </w:num>
  <w:num w:numId="44" w16cid:durableId="173766140">
    <w:abstractNumId w:val="44"/>
  </w:num>
  <w:num w:numId="45" w16cid:durableId="783109619">
    <w:abstractNumId w:val="1"/>
  </w:num>
  <w:num w:numId="46" w16cid:durableId="154698315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883383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11897101">
    <w:abstractNumId w:val="27"/>
  </w:num>
  <w:num w:numId="49" w16cid:durableId="5202388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036304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473"/>
    <w:rsid w:val="000016BB"/>
    <w:rsid w:val="00002A81"/>
    <w:rsid w:val="00002C23"/>
    <w:rsid w:val="000031E3"/>
    <w:rsid w:val="000033BC"/>
    <w:rsid w:val="00003DF0"/>
    <w:rsid w:val="000058CF"/>
    <w:rsid w:val="00005D30"/>
    <w:rsid w:val="0000625D"/>
    <w:rsid w:val="000076A1"/>
    <w:rsid w:val="0000776B"/>
    <w:rsid w:val="00012347"/>
    <w:rsid w:val="00012E2C"/>
    <w:rsid w:val="00013093"/>
    <w:rsid w:val="000132F3"/>
    <w:rsid w:val="00013C24"/>
    <w:rsid w:val="000143C5"/>
    <w:rsid w:val="00014775"/>
    <w:rsid w:val="000149F3"/>
    <w:rsid w:val="00014E5C"/>
    <w:rsid w:val="00017484"/>
    <w:rsid w:val="000206DA"/>
    <w:rsid w:val="00020C83"/>
    <w:rsid w:val="000212A8"/>
    <w:rsid w:val="0002149F"/>
    <w:rsid w:val="00021831"/>
    <w:rsid w:val="00021C2E"/>
    <w:rsid w:val="00021C9D"/>
    <w:rsid w:val="00021FC2"/>
    <w:rsid w:val="00023384"/>
    <w:rsid w:val="000238FE"/>
    <w:rsid w:val="000246E6"/>
    <w:rsid w:val="00024FD9"/>
    <w:rsid w:val="00025353"/>
    <w:rsid w:val="00026351"/>
    <w:rsid w:val="000265BD"/>
    <w:rsid w:val="00026681"/>
    <w:rsid w:val="000275BF"/>
    <w:rsid w:val="00030D40"/>
    <w:rsid w:val="00030E9D"/>
    <w:rsid w:val="000312D9"/>
    <w:rsid w:val="000313A6"/>
    <w:rsid w:val="0003302F"/>
    <w:rsid w:val="000330A3"/>
    <w:rsid w:val="00033946"/>
    <w:rsid w:val="00033B20"/>
    <w:rsid w:val="0003466E"/>
    <w:rsid w:val="00034CED"/>
    <w:rsid w:val="000356CC"/>
    <w:rsid w:val="000378EB"/>
    <w:rsid w:val="00037DDE"/>
    <w:rsid w:val="000408D8"/>
    <w:rsid w:val="000430C9"/>
    <w:rsid w:val="0004323B"/>
    <w:rsid w:val="0004387F"/>
    <w:rsid w:val="000452FA"/>
    <w:rsid w:val="00045603"/>
    <w:rsid w:val="00045D14"/>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83C"/>
    <w:rsid w:val="00057DB1"/>
    <w:rsid w:val="0006003D"/>
    <w:rsid w:val="000604CF"/>
    <w:rsid w:val="00060FB1"/>
    <w:rsid w:val="0006220B"/>
    <w:rsid w:val="0006311D"/>
    <w:rsid w:val="000641F5"/>
    <w:rsid w:val="000658AB"/>
    <w:rsid w:val="00065C3B"/>
    <w:rsid w:val="000677B2"/>
    <w:rsid w:val="000704B9"/>
    <w:rsid w:val="00070DBB"/>
    <w:rsid w:val="00071D1C"/>
    <w:rsid w:val="00072A26"/>
    <w:rsid w:val="00072A83"/>
    <w:rsid w:val="00072E84"/>
    <w:rsid w:val="00073430"/>
    <w:rsid w:val="000735B0"/>
    <w:rsid w:val="00073A04"/>
    <w:rsid w:val="00073A09"/>
    <w:rsid w:val="00073E90"/>
    <w:rsid w:val="00074248"/>
    <w:rsid w:val="00075997"/>
    <w:rsid w:val="00076F99"/>
    <w:rsid w:val="00077062"/>
    <w:rsid w:val="00077BB9"/>
    <w:rsid w:val="00080BBF"/>
    <w:rsid w:val="00080C4E"/>
    <w:rsid w:val="00080E73"/>
    <w:rsid w:val="000812F9"/>
    <w:rsid w:val="000822C1"/>
    <w:rsid w:val="00082ADC"/>
    <w:rsid w:val="00082DE0"/>
    <w:rsid w:val="00082E96"/>
    <w:rsid w:val="000831B3"/>
    <w:rsid w:val="000834A2"/>
    <w:rsid w:val="00083558"/>
    <w:rsid w:val="000845F6"/>
    <w:rsid w:val="00084E87"/>
    <w:rsid w:val="000854D8"/>
    <w:rsid w:val="00085931"/>
    <w:rsid w:val="00086330"/>
    <w:rsid w:val="000878DB"/>
    <w:rsid w:val="00087A30"/>
    <w:rsid w:val="00090A7B"/>
    <w:rsid w:val="000911CA"/>
    <w:rsid w:val="0009164D"/>
    <w:rsid w:val="00091EBC"/>
    <w:rsid w:val="00091F65"/>
    <w:rsid w:val="00092D0A"/>
    <w:rsid w:val="0009380C"/>
    <w:rsid w:val="0009449B"/>
    <w:rsid w:val="000946A3"/>
    <w:rsid w:val="000952D8"/>
    <w:rsid w:val="0009549B"/>
    <w:rsid w:val="00095BC6"/>
    <w:rsid w:val="00095EB1"/>
    <w:rsid w:val="00096865"/>
    <w:rsid w:val="000973A2"/>
    <w:rsid w:val="00097DE8"/>
    <w:rsid w:val="000A002C"/>
    <w:rsid w:val="000A025B"/>
    <w:rsid w:val="000A08B6"/>
    <w:rsid w:val="000A0DEB"/>
    <w:rsid w:val="000A21A5"/>
    <w:rsid w:val="000A2C81"/>
    <w:rsid w:val="000A3471"/>
    <w:rsid w:val="000A37CE"/>
    <w:rsid w:val="000A58EC"/>
    <w:rsid w:val="000A5B16"/>
    <w:rsid w:val="000A6B75"/>
    <w:rsid w:val="000A72AD"/>
    <w:rsid w:val="000A7528"/>
    <w:rsid w:val="000B033F"/>
    <w:rsid w:val="000B1088"/>
    <w:rsid w:val="000B259E"/>
    <w:rsid w:val="000B5028"/>
    <w:rsid w:val="000B5AE5"/>
    <w:rsid w:val="000B5D64"/>
    <w:rsid w:val="000B65C4"/>
    <w:rsid w:val="000B700B"/>
    <w:rsid w:val="000B7641"/>
    <w:rsid w:val="000B7C54"/>
    <w:rsid w:val="000C0396"/>
    <w:rsid w:val="000C062F"/>
    <w:rsid w:val="000C0A9D"/>
    <w:rsid w:val="000C0D78"/>
    <w:rsid w:val="000C12A6"/>
    <w:rsid w:val="000C165F"/>
    <w:rsid w:val="000C36C6"/>
    <w:rsid w:val="000C4D72"/>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278"/>
    <w:rsid w:val="000E5F1F"/>
    <w:rsid w:val="000E7612"/>
    <w:rsid w:val="000E79BD"/>
    <w:rsid w:val="000F008F"/>
    <w:rsid w:val="000F0FF2"/>
    <w:rsid w:val="000F109E"/>
    <w:rsid w:val="000F15C2"/>
    <w:rsid w:val="000F332D"/>
    <w:rsid w:val="000F338E"/>
    <w:rsid w:val="000F3939"/>
    <w:rsid w:val="000F3B31"/>
    <w:rsid w:val="000F3D76"/>
    <w:rsid w:val="000F494F"/>
    <w:rsid w:val="000F4B86"/>
    <w:rsid w:val="000F4D7B"/>
    <w:rsid w:val="000F5032"/>
    <w:rsid w:val="000F5900"/>
    <w:rsid w:val="000F660D"/>
    <w:rsid w:val="000F6DB4"/>
    <w:rsid w:val="000F6E48"/>
    <w:rsid w:val="000F7026"/>
    <w:rsid w:val="000F74C4"/>
    <w:rsid w:val="000F76EC"/>
    <w:rsid w:val="000F7AE0"/>
    <w:rsid w:val="000F7B12"/>
    <w:rsid w:val="0010050E"/>
    <w:rsid w:val="00101445"/>
    <w:rsid w:val="001016D4"/>
    <w:rsid w:val="00101A56"/>
    <w:rsid w:val="00101C9A"/>
    <w:rsid w:val="00101F06"/>
    <w:rsid w:val="0010227A"/>
    <w:rsid w:val="00102291"/>
    <w:rsid w:val="0010235D"/>
    <w:rsid w:val="0010316E"/>
    <w:rsid w:val="0010323D"/>
    <w:rsid w:val="00103B50"/>
    <w:rsid w:val="00103DEE"/>
    <w:rsid w:val="00104861"/>
    <w:rsid w:val="00105331"/>
    <w:rsid w:val="00106365"/>
    <w:rsid w:val="00106D44"/>
    <w:rsid w:val="00106DEE"/>
    <w:rsid w:val="00106F3B"/>
    <w:rsid w:val="00107D79"/>
    <w:rsid w:val="00110D13"/>
    <w:rsid w:val="00111094"/>
    <w:rsid w:val="00112F24"/>
    <w:rsid w:val="00113615"/>
    <w:rsid w:val="00113F0D"/>
    <w:rsid w:val="00115905"/>
    <w:rsid w:val="001159FA"/>
    <w:rsid w:val="0011611E"/>
    <w:rsid w:val="00116E47"/>
    <w:rsid w:val="00117020"/>
    <w:rsid w:val="00117328"/>
    <w:rsid w:val="00117964"/>
    <w:rsid w:val="00117DAA"/>
    <w:rsid w:val="00121AA7"/>
    <w:rsid w:val="00121DAB"/>
    <w:rsid w:val="001242C4"/>
    <w:rsid w:val="00124461"/>
    <w:rsid w:val="00124913"/>
    <w:rsid w:val="001276C9"/>
    <w:rsid w:val="00130202"/>
    <w:rsid w:val="001305C6"/>
    <w:rsid w:val="00130EDD"/>
    <w:rsid w:val="00131A59"/>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1D40"/>
    <w:rsid w:val="00142496"/>
    <w:rsid w:val="00143BD7"/>
    <w:rsid w:val="00143E8C"/>
    <w:rsid w:val="001445EC"/>
    <w:rsid w:val="0014472E"/>
    <w:rsid w:val="00144A19"/>
    <w:rsid w:val="00144F73"/>
    <w:rsid w:val="00145342"/>
    <w:rsid w:val="0014555E"/>
    <w:rsid w:val="001458D6"/>
    <w:rsid w:val="00145ACF"/>
    <w:rsid w:val="00145CC3"/>
    <w:rsid w:val="00146D17"/>
    <w:rsid w:val="00146EC5"/>
    <w:rsid w:val="00147CD0"/>
    <w:rsid w:val="00147F14"/>
    <w:rsid w:val="00150CBE"/>
    <w:rsid w:val="001514D1"/>
    <w:rsid w:val="001515DE"/>
    <w:rsid w:val="001522CE"/>
    <w:rsid w:val="00152564"/>
    <w:rsid w:val="00152908"/>
    <w:rsid w:val="00153A85"/>
    <w:rsid w:val="00153C87"/>
    <w:rsid w:val="00153F3F"/>
    <w:rsid w:val="00155173"/>
    <w:rsid w:val="001557AE"/>
    <w:rsid w:val="0015583C"/>
    <w:rsid w:val="0015589E"/>
    <w:rsid w:val="00155C35"/>
    <w:rsid w:val="001561A5"/>
    <w:rsid w:val="001561BB"/>
    <w:rsid w:val="001578A1"/>
    <w:rsid w:val="001578D4"/>
    <w:rsid w:val="00157D56"/>
    <w:rsid w:val="001600FF"/>
    <w:rsid w:val="001604A6"/>
    <w:rsid w:val="0016055A"/>
    <w:rsid w:val="001609F6"/>
    <w:rsid w:val="00160AE4"/>
    <w:rsid w:val="00160BB4"/>
    <w:rsid w:val="0016111C"/>
    <w:rsid w:val="00161428"/>
    <w:rsid w:val="0016192F"/>
    <w:rsid w:val="00161FE4"/>
    <w:rsid w:val="001635B8"/>
    <w:rsid w:val="00164BBC"/>
    <w:rsid w:val="00164F74"/>
    <w:rsid w:val="0016519F"/>
    <w:rsid w:val="0016559E"/>
    <w:rsid w:val="001669C1"/>
    <w:rsid w:val="001679A6"/>
    <w:rsid w:val="001711E3"/>
    <w:rsid w:val="001724D7"/>
    <w:rsid w:val="00172BD7"/>
    <w:rsid w:val="001732FB"/>
    <w:rsid w:val="001734B8"/>
    <w:rsid w:val="00174C7A"/>
    <w:rsid w:val="00174FE1"/>
    <w:rsid w:val="00175A63"/>
    <w:rsid w:val="00175CAA"/>
    <w:rsid w:val="00175F8F"/>
    <w:rsid w:val="00175FDC"/>
    <w:rsid w:val="001763F5"/>
    <w:rsid w:val="00176A38"/>
    <w:rsid w:val="00176A92"/>
    <w:rsid w:val="00176F97"/>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7D9C"/>
    <w:rsid w:val="00191932"/>
    <w:rsid w:val="00191D5F"/>
    <w:rsid w:val="00192606"/>
    <w:rsid w:val="00192A1F"/>
    <w:rsid w:val="001932A7"/>
    <w:rsid w:val="001937E9"/>
    <w:rsid w:val="00193871"/>
    <w:rsid w:val="0019419E"/>
    <w:rsid w:val="00194598"/>
    <w:rsid w:val="00194DBD"/>
    <w:rsid w:val="00195835"/>
    <w:rsid w:val="00195F24"/>
    <w:rsid w:val="00196487"/>
    <w:rsid w:val="001A23A6"/>
    <w:rsid w:val="001A2579"/>
    <w:rsid w:val="001A26D0"/>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3A2D"/>
    <w:rsid w:val="001B45A9"/>
    <w:rsid w:val="001B478E"/>
    <w:rsid w:val="001B523A"/>
    <w:rsid w:val="001B54B5"/>
    <w:rsid w:val="001B6056"/>
    <w:rsid w:val="001B6591"/>
    <w:rsid w:val="001B6FCF"/>
    <w:rsid w:val="001B715E"/>
    <w:rsid w:val="001B7698"/>
    <w:rsid w:val="001C07C6"/>
    <w:rsid w:val="001C0849"/>
    <w:rsid w:val="001C0B2D"/>
    <w:rsid w:val="001C1239"/>
    <w:rsid w:val="001C1CEB"/>
    <w:rsid w:val="001C2754"/>
    <w:rsid w:val="001C2F9F"/>
    <w:rsid w:val="001C336A"/>
    <w:rsid w:val="001C3D83"/>
    <w:rsid w:val="001C3F6C"/>
    <w:rsid w:val="001C7125"/>
    <w:rsid w:val="001C76F7"/>
    <w:rsid w:val="001C7C1A"/>
    <w:rsid w:val="001D1139"/>
    <w:rsid w:val="001D1376"/>
    <w:rsid w:val="001D1D00"/>
    <w:rsid w:val="001D2D62"/>
    <w:rsid w:val="001D39E3"/>
    <w:rsid w:val="001D3E65"/>
    <w:rsid w:val="001D49EB"/>
    <w:rsid w:val="001D5FF7"/>
    <w:rsid w:val="001D6531"/>
    <w:rsid w:val="001D68EF"/>
    <w:rsid w:val="001D7228"/>
    <w:rsid w:val="001D74FA"/>
    <w:rsid w:val="001D78C5"/>
    <w:rsid w:val="001E0216"/>
    <w:rsid w:val="001E0CEE"/>
    <w:rsid w:val="001E17BA"/>
    <w:rsid w:val="001E2794"/>
    <w:rsid w:val="001E2814"/>
    <w:rsid w:val="001E4E67"/>
    <w:rsid w:val="001E52DB"/>
    <w:rsid w:val="001E55B2"/>
    <w:rsid w:val="001E5866"/>
    <w:rsid w:val="001E7733"/>
    <w:rsid w:val="001F0335"/>
    <w:rsid w:val="001F0371"/>
    <w:rsid w:val="001F0879"/>
    <w:rsid w:val="001F1DF0"/>
    <w:rsid w:val="001F3237"/>
    <w:rsid w:val="001F386B"/>
    <w:rsid w:val="001F41C4"/>
    <w:rsid w:val="001F5786"/>
    <w:rsid w:val="001F5BA6"/>
    <w:rsid w:val="001F5FDE"/>
    <w:rsid w:val="001F6578"/>
    <w:rsid w:val="001F760C"/>
    <w:rsid w:val="00201683"/>
    <w:rsid w:val="002017CB"/>
    <w:rsid w:val="00201DA0"/>
    <w:rsid w:val="00201F2E"/>
    <w:rsid w:val="00202F4D"/>
    <w:rsid w:val="002032CE"/>
    <w:rsid w:val="00203917"/>
    <w:rsid w:val="002039C5"/>
    <w:rsid w:val="00204B03"/>
    <w:rsid w:val="00204E53"/>
    <w:rsid w:val="002055C9"/>
    <w:rsid w:val="00205689"/>
    <w:rsid w:val="0020701A"/>
    <w:rsid w:val="00207216"/>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6093"/>
    <w:rsid w:val="00217710"/>
    <w:rsid w:val="00217BA8"/>
    <w:rsid w:val="00220491"/>
    <w:rsid w:val="00220ACB"/>
    <w:rsid w:val="00220C7C"/>
    <w:rsid w:val="002218FE"/>
    <w:rsid w:val="0022236A"/>
    <w:rsid w:val="00222ED1"/>
    <w:rsid w:val="002240AB"/>
    <w:rsid w:val="00224CE7"/>
    <w:rsid w:val="00224D20"/>
    <w:rsid w:val="002250D8"/>
    <w:rsid w:val="0022515E"/>
    <w:rsid w:val="002252CD"/>
    <w:rsid w:val="002253C6"/>
    <w:rsid w:val="00225C4D"/>
    <w:rsid w:val="00226412"/>
    <w:rsid w:val="002273AD"/>
    <w:rsid w:val="0022770A"/>
    <w:rsid w:val="00227B38"/>
    <w:rsid w:val="00227C9F"/>
    <w:rsid w:val="00230356"/>
    <w:rsid w:val="00230B12"/>
    <w:rsid w:val="00230C8F"/>
    <w:rsid w:val="0023181C"/>
    <w:rsid w:val="00231E2D"/>
    <w:rsid w:val="00233035"/>
    <w:rsid w:val="0023354E"/>
    <w:rsid w:val="00233EB5"/>
    <w:rsid w:val="002349DC"/>
    <w:rsid w:val="0023571C"/>
    <w:rsid w:val="00235CC1"/>
    <w:rsid w:val="00236B75"/>
    <w:rsid w:val="0024027D"/>
    <w:rsid w:val="00240289"/>
    <w:rsid w:val="0024041A"/>
    <w:rsid w:val="00240B4B"/>
    <w:rsid w:val="0024186B"/>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4F26"/>
    <w:rsid w:val="002559B9"/>
    <w:rsid w:val="00255BEC"/>
    <w:rsid w:val="00257773"/>
    <w:rsid w:val="00260569"/>
    <w:rsid w:val="00260E64"/>
    <w:rsid w:val="00261272"/>
    <w:rsid w:val="0026158D"/>
    <w:rsid w:val="00262109"/>
    <w:rsid w:val="00263035"/>
    <w:rsid w:val="00263094"/>
    <w:rsid w:val="00263D72"/>
    <w:rsid w:val="00263E28"/>
    <w:rsid w:val="0026426F"/>
    <w:rsid w:val="002648A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F0E"/>
    <w:rsid w:val="00274FD9"/>
    <w:rsid w:val="002754C4"/>
    <w:rsid w:val="00276441"/>
    <w:rsid w:val="00276B03"/>
    <w:rsid w:val="00277280"/>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00E9"/>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C54"/>
    <w:rsid w:val="002B3E53"/>
    <w:rsid w:val="002B4FD9"/>
    <w:rsid w:val="002B5F87"/>
    <w:rsid w:val="002B6245"/>
    <w:rsid w:val="002B6E22"/>
    <w:rsid w:val="002B7388"/>
    <w:rsid w:val="002B7594"/>
    <w:rsid w:val="002C071B"/>
    <w:rsid w:val="002C0DD6"/>
    <w:rsid w:val="002C1050"/>
    <w:rsid w:val="002C170C"/>
    <w:rsid w:val="002C1AE5"/>
    <w:rsid w:val="002C205F"/>
    <w:rsid w:val="002C27EB"/>
    <w:rsid w:val="002C2AAB"/>
    <w:rsid w:val="002C3CAA"/>
    <w:rsid w:val="002C49AC"/>
    <w:rsid w:val="002C4C71"/>
    <w:rsid w:val="002C4DBF"/>
    <w:rsid w:val="002C623B"/>
    <w:rsid w:val="002C6CF7"/>
    <w:rsid w:val="002C7037"/>
    <w:rsid w:val="002C7930"/>
    <w:rsid w:val="002D026C"/>
    <w:rsid w:val="002D02FE"/>
    <w:rsid w:val="002D155D"/>
    <w:rsid w:val="002D1AAA"/>
    <w:rsid w:val="002D20E8"/>
    <w:rsid w:val="002D22A7"/>
    <w:rsid w:val="002D236D"/>
    <w:rsid w:val="002D304E"/>
    <w:rsid w:val="002D3C61"/>
    <w:rsid w:val="002D4250"/>
    <w:rsid w:val="002D4575"/>
    <w:rsid w:val="002D5CF0"/>
    <w:rsid w:val="002D5ECD"/>
    <w:rsid w:val="002D601F"/>
    <w:rsid w:val="002E0181"/>
    <w:rsid w:val="002E0768"/>
    <w:rsid w:val="002E0877"/>
    <w:rsid w:val="002E0966"/>
    <w:rsid w:val="002E116D"/>
    <w:rsid w:val="002E11D1"/>
    <w:rsid w:val="002E3165"/>
    <w:rsid w:val="002E4305"/>
    <w:rsid w:val="002E530A"/>
    <w:rsid w:val="002E531D"/>
    <w:rsid w:val="002E5747"/>
    <w:rsid w:val="002E67D3"/>
    <w:rsid w:val="002E7EE1"/>
    <w:rsid w:val="002F1AB3"/>
    <w:rsid w:val="002F2B23"/>
    <w:rsid w:val="002F2C5F"/>
    <w:rsid w:val="002F2CE0"/>
    <w:rsid w:val="002F35FE"/>
    <w:rsid w:val="002F383F"/>
    <w:rsid w:val="002F4AE5"/>
    <w:rsid w:val="002F6164"/>
    <w:rsid w:val="002F6FA0"/>
    <w:rsid w:val="002F6FD9"/>
    <w:rsid w:val="002F7A7E"/>
    <w:rsid w:val="00301113"/>
    <w:rsid w:val="00301193"/>
    <w:rsid w:val="0030129D"/>
    <w:rsid w:val="00302BAD"/>
    <w:rsid w:val="00302BCB"/>
    <w:rsid w:val="00302E66"/>
    <w:rsid w:val="00303732"/>
    <w:rsid w:val="003041A8"/>
    <w:rsid w:val="00304436"/>
    <w:rsid w:val="00304D64"/>
    <w:rsid w:val="003053EF"/>
    <w:rsid w:val="0030585E"/>
    <w:rsid w:val="00305A9C"/>
    <w:rsid w:val="00305E59"/>
    <w:rsid w:val="00305F6D"/>
    <w:rsid w:val="003064D4"/>
    <w:rsid w:val="0030675A"/>
    <w:rsid w:val="00306A3B"/>
    <w:rsid w:val="00306A4D"/>
    <w:rsid w:val="00307F3C"/>
    <w:rsid w:val="003101E4"/>
    <w:rsid w:val="00310A82"/>
    <w:rsid w:val="00310B6E"/>
    <w:rsid w:val="00310ED2"/>
    <w:rsid w:val="00311076"/>
    <w:rsid w:val="0031397A"/>
    <w:rsid w:val="003141B6"/>
    <w:rsid w:val="00316381"/>
    <w:rsid w:val="003169A4"/>
    <w:rsid w:val="0032071C"/>
    <w:rsid w:val="00321A56"/>
    <w:rsid w:val="00321B20"/>
    <w:rsid w:val="00323606"/>
    <w:rsid w:val="00323822"/>
    <w:rsid w:val="00323B33"/>
    <w:rsid w:val="00324445"/>
    <w:rsid w:val="00324490"/>
    <w:rsid w:val="00325546"/>
    <w:rsid w:val="00325623"/>
    <w:rsid w:val="003257F0"/>
    <w:rsid w:val="003259C5"/>
    <w:rsid w:val="00325CC0"/>
    <w:rsid w:val="00326129"/>
    <w:rsid w:val="00326507"/>
    <w:rsid w:val="00327436"/>
    <w:rsid w:val="003275D4"/>
    <w:rsid w:val="00333314"/>
    <w:rsid w:val="00333347"/>
    <w:rsid w:val="0033399B"/>
    <w:rsid w:val="003343B0"/>
    <w:rsid w:val="00334564"/>
    <w:rsid w:val="00334B2F"/>
    <w:rsid w:val="00334BF4"/>
    <w:rsid w:val="00334EE6"/>
    <w:rsid w:val="0033571F"/>
    <w:rsid w:val="00335C2A"/>
    <w:rsid w:val="00336F9A"/>
    <w:rsid w:val="00340083"/>
    <w:rsid w:val="003414F9"/>
    <w:rsid w:val="00341A74"/>
    <w:rsid w:val="00341D7A"/>
    <w:rsid w:val="00341ED4"/>
    <w:rsid w:val="003427DF"/>
    <w:rsid w:val="003436A5"/>
    <w:rsid w:val="00344E64"/>
    <w:rsid w:val="00345909"/>
    <w:rsid w:val="003468B8"/>
    <w:rsid w:val="00347499"/>
    <w:rsid w:val="0034777A"/>
    <w:rsid w:val="00350018"/>
    <w:rsid w:val="003500D1"/>
    <w:rsid w:val="003507D7"/>
    <w:rsid w:val="00350C85"/>
    <w:rsid w:val="00352DB8"/>
    <w:rsid w:val="0035358D"/>
    <w:rsid w:val="00353890"/>
    <w:rsid w:val="00354D13"/>
    <w:rsid w:val="00355533"/>
    <w:rsid w:val="0035555B"/>
    <w:rsid w:val="003572A0"/>
    <w:rsid w:val="003579A2"/>
    <w:rsid w:val="003579C1"/>
    <w:rsid w:val="00357A33"/>
    <w:rsid w:val="00357AA2"/>
    <w:rsid w:val="00357D48"/>
    <w:rsid w:val="00357E1B"/>
    <w:rsid w:val="00361308"/>
    <w:rsid w:val="00361E94"/>
    <w:rsid w:val="00362238"/>
    <w:rsid w:val="0036230B"/>
    <w:rsid w:val="00363298"/>
    <w:rsid w:val="00363335"/>
    <w:rsid w:val="00363377"/>
    <w:rsid w:val="00363627"/>
    <w:rsid w:val="00363E98"/>
    <w:rsid w:val="00364E7A"/>
    <w:rsid w:val="003650C5"/>
    <w:rsid w:val="00365FCC"/>
    <w:rsid w:val="003675B2"/>
    <w:rsid w:val="00370ECD"/>
    <w:rsid w:val="003712FA"/>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80721"/>
    <w:rsid w:val="003812AE"/>
    <w:rsid w:val="003814AF"/>
    <w:rsid w:val="00381658"/>
    <w:rsid w:val="00381CE8"/>
    <w:rsid w:val="00381EFF"/>
    <w:rsid w:val="003823AA"/>
    <w:rsid w:val="0038317B"/>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814"/>
    <w:rsid w:val="00396D60"/>
    <w:rsid w:val="003972CC"/>
    <w:rsid w:val="003976C2"/>
    <w:rsid w:val="00397C57"/>
    <w:rsid w:val="00397DC0"/>
    <w:rsid w:val="003A029F"/>
    <w:rsid w:val="003A0A31"/>
    <w:rsid w:val="003A0BF1"/>
    <w:rsid w:val="003A145D"/>
    <w:rsid w:val="003A2AA2"/>
    <w:rsid w:val="003A2BE0"/>
    <w:rsid w:val="003A377C"/>
    <w:rsid w:val="003A5049"/>
    <w:rsid w:val="003A5533"/>
    <w:rsid w:val="003A5600"/>
    <w:rsid w:val="003A57F0"/>
    <w:rsid w:val="003A62A4"/>
    <w:rsid w:val="003A645E"/>
    <w:rsid w:val="003A7A32"/>
    <w:rsid w:val="003A7CCB"/>
    <w:rsid w:val="003A7FC7"/>
    <w:rsid w:val="003B0939"/>
    <w:rsid w:val="003B0D6E"/>
    <w:rsid w:val="003B1FC0"/>
    <w:rsid w:val="003B3A13"/>
    <w:rsid w:val="003B47BB"/>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5A8"/>
    <w:rsid w:val="003C3660"/>
    <w:rsid w:val="003C3D57"/>
    <w:rsid w:val="003C3E7A"/>
    <w:rsid w:val="003C4576"/>
    <w:rsid w:val="003C53D4"/>
    <w:rsid w:val="003C5E16"/>
    <w:rsid w:val="003C66CF"/>
    <w:rsid w:val="003C6A92"/>
    <w:rsid w:val="003C6EE1"/>
    <w:rsid w:val="003C7160"/>
    <w:rsid w:val="003D0075"/>
    <w:rsid w:val="003D05C0"/>
    <w:rsid w:val="003D0940"/>
    <w:rsid w:val="003D0E03"/>
    <w:rsid w:val="003D14E9"/>
    <w:rsid w:val="003D1BB7"/>
    <w:rsid w:val="003D1CF4"/>
    <w:rsid w:val="003D1FE3"/>
    <w:rsid w:val="003D39F7"/>
    <w:rsid w:val="003D4374"/>
    <w:rsid w:val="003D4668"/>
    <w:rsid w:val="003D47A4"/>
    <w:rsid w:val="003D56A5"/>
    <w:rsid w:val="003D666D"/>
    <w:rsid w:val="003D7720"/>
    <w:rsid w:val="003D7F8E"/>
    <w:rsid w:val="003D7FD7"/>
    <w:rsid w:val="003E01D5"/>
    <w:rsid w:val="003E029A"/>
    <w:rsid w:val="003E093F"/>
    <w:rsid w:val="003E1114"/>
    <w:rsid w:val="003E1421"/>
    <w:rsid w:val="003E1BE2"/>
    <w:rsid w:val="003E246C"/>
    <w:rsid w:val="003E2931"/>
    <w:rsid w:val="003E316E"/>
    <w:rsid w:val="003E3996"/>
    <w:rsid w:val="003E3B26"/>
    <w:rsid w:val="003E3FD0"/>
    <w:rsid w:val="003E4184"/>
    <w:rsid w:val="003E6841"/>
    <w:rsid w:val="003E6971"/>
    <w:rsid w:val="003E7802"/>
    <w:rsid w:val="003E7941"/>
    <w:rsid w:val="003F1EEA"/>
    <w:rsid w:val="003F208A"/>
    <w:rsid w:val="003F264A"/>
    <w:rsid w:val="003F288F"/>
    <w:rsid w:val="003F300B"/>
    <w:rsid w:val="003F3613"/>
    <w:rsid w:val="003F3AD8"/>
    <w:rsid w:val="003F3AE8"/>
    <w:rsid w:val="003F4C5E"/>
    <w:rsid w:val="003F6CF8"/>
    <w:rsid w:val="003F7B41"/>
    <w:rsid w:val="0040112D"/>
    <w:rsid w:val="004017CE"/>
    <w:rsid w:val="00401BA5"/>
    <w:rsid w:val="0040209E"/>
    <w:rsid w:val="004021AA"/>
    <w:rsid w:val="00402739"/>
    <w:rsid w:val="00402941"/>
    <w:rsid w:val="00402AD9"/>
    <w:rsid w:val="00402F27"/>
    <w:rsid w:val="00403109"/>
    <w:rsid w:val="00403A28"/>
    <w:rsid w:val="0040549C"/>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58"/>
    <w:rsid w:val="00413A8A"/>
    <w:rsid w:val="004142F2"/>
    <w:rsid w:val="00414837"/>
    <w:rsid w:val="0041659E"/>
    <w:rsid w:val="00416C27"/>
    <w:rsid w:val="00416F1E"/>
    <w:rsid w:val="00417553"/>
    <w:rsid w:val="004175B6"/>
    <w:rsid w:val="00417B96"/>
    <w:rsid w:val="0042084B"/>
    <w:rsid w:val="004219B9"/>
    <w:rsid w:val="00421F49"/>
    <w:rsid w:val="004242D7"/>
    <w:rsid w:val="004250EA"/>
    <w:rsid w:val="00425C13"/>
    <w:rsid w:val="004261B6"/>
    <w:rsid w:val="0042693C"/>
    <w:rsid w:val="00427462"/>
    <w:rsid w:val="00427EAA"/>
    <w:rsid w:val="004300D9"/>
    <w:rsid w:val="004306D6"/>
    <w:rsid w:val="00431342"/>
    <w:rsid w:val="00431998"/>
    <w:rsid w:val="004320F2"/>
    <w:rsid w:val="00433F39"/>
    <w:rsid w:val="00434616"/>
    <w:rsid w:val="00434D1C"/>
    <w:rsid w:val="0043558D"/>
    <w:rsid w:val="004361D6"/>
    <w:rsid w:val="0043641B"/>
    <w:rsid w:val="00436DF8"/>
    <w:rsid w:val="00437CDB"/>
    <w:rsid w:val="00440390"/>
    <w:rsid w:val="00441C20"/>
    <w:rsid w:val="00441CC1"/>
    <w:rsid w:val="00441D04"/>
    <w:rsid w:val="0044314C"/>
    <w:rsid w:val="00443208"/>
    <w:rsid w:val="004434E9"/>
    <w:rsid w:val="00443B7A"/>
    <w:rsid w:val="00444069"/>
    <w:rsid w:val="004454D8"/>
    <w:rsid w:val="0044556F"/>
    <w:rsid w:val="0044660E"/>
    <w:rsid w:val="00447808"/>
    <w:rsid w:val="00447FFD"/>
    <w:rsid w:val="004504F0"/>
    <w:rsid w:val="004517E5"/>
    <w:rsid w:val="00452173"/>
    <w:rsid w:val="00452896"/>
    <w:rsid w:val="00453DAB"/>
    <w:rsid w:val="00454D73"/>
    <w:rsid w:val="0045525D"/>
    <w:rsid w:val="004553DE"/>
    <w:rsid w:val="004566B2"/>
    <w:rsid w:val="00457745"/>
    <w:rsid w:val="00457C65"/>
    <w:rsid w:val="00460310"/>
    <w:rsid w:val="00460CA5"/>
    <w:rsid w:val="0046188C"/>
    <w:rsid w:val="0046215E"/>
    <w:rsid w:val="0046273D"/>
    <w:rsid w:val="00463606"/>
    <w:rsid w:val="004636DA"/>
    <w:rsid w:val="00463808"/>
    <w:rsid w:val="004639BD"/>
    <w:rsid w:val="00463B0B"/>
    <w:rsid w:val="0046481A"/>
    <w:rsid w:val="004648BD"/>
    <w:rsid w:val="004649BA"/>
    <w:rsid w:val="00464BB8"/>
    <w:rsid w:val="00464D3A"/>
    <w:rsid w:val="00464DA7"/>
    <w:rsid w:val="0046522E"/>
    <w:rsid w:val="0046524B"/>
    <w:rsid w:val="0046586E"/>
    <w:rsid w:val="00465ED0"/>
    <w:rsid w:val="00466714"/>
    <w:rsid w:val="00466B13"/>
    <w:rsid w:val="00466BE6"/>
    <w:rsid w:val="004672FC"/>
    <w:rsid w:val="00467B47"/>
    <w:rsid w:val="00470B22"/>
    <w:rsid w:val="0047117B"/>
    <w:rsid w:val="00471249"/>
    <w:rsid w:val="00471867"/>
    <w:rsid w:val="004722BC"/>
    <w:rsid w:val="00472963"/>
    <w:rsid w:val="00472E68"/>
    <w:rsid w:val="00473CF5"/>
    <w:rsid w:val="004749BD"/>
    <w:rsid w:val="00474D2B"/>
    <w:rsid w:val="00475591"/>
    <w:rsid w:val="0047619C"/>
    <w:rsid w:val="00476579"/>
    <w:rsid w:val="00476A47"/>
    <w:rsid w:val="00480162"/>
    <w:rsid w:val="00480DA5"/>
    <w:rsid w:val="004813B3"/>
    <w:rsid w:val="004823CC"/>
    <w:rsid w:val="00483944"/>
    <w:rsid w:val="00483FD6"/>
    <w:rsid w:val="0048419C"/>
    <w:rsid w:val="00484FED"/>
    <w:rsid w:val="004859E2"/>
    <w:rsid w:val="00485EBD"/>
    <w:rsid w:val="00485F2A"/>
    <w:rsid w:val="004863E1"/>
    <w:rsid w:val="00486B55"/>
    <w:rsid w:val="004874EC"/>
    <w:rsid w:val="00491A74"/>
    <w:rsid w:val="0049223B"/>
    <w:rsid w:val="004924A6"/>
    <w:rsid w:val="004929E4"/>
    <w:rsid w:val="00493608"/>
    <w:rsid w:val="00493AF9"/>
    <w:rsid w:val="00496685"/>
    <w:rsid w:val="00496E18"/>
    <w:rsid w:val="004974D8"/>
    <w:rsid w:val="004A0765"/>
    <w:rsid w:val="004A1734"/>
    <w:rsid w:val="004A1C5D"/>
    <w:rsid w:val="004A1CC7"/>
    <w:rsid w:val="004A2D8F"/>
    <w:rsid w:val="004A3051"/>
    <w:rsid w:val="004A337D"/>
    <w:rsid w:val="004A3E84"/>
    <w:rsid w:val="004A712A"/>
    <w:rsid w:val="004A7722"/>
    <w:rsid w:val="004B1B9E"/>
    <w:rsid w:val="004B2068"/>
    <w:rsid w:val="004B2363"/>
    <w:rsid w:val="004B28E1"/>
    <w:rsid w:val="004B2F56"/>
    <w:rsid w:val="004B35EC"/>
    <w:rsid w:val="004B3813"/>
    <w:rsid w:val="004B383E"/>
    <w:rsid w:val="004B4580"/>
    <w:rsid w:val="004B5316"/>
    <w:rsid w:val="004B5522"/>
    <w:rsid w:val="004B61C2"/>
    <w:rsid w:val="004B6D52"/>
    <w:rsid w:val="004B7101"/>
    <w:rsid w:val="004B715A"/>
    <w:rsid w:val="004B7B69"/>
    <w:rsid w:val="004B7C9F"/>
    <w:rsid w:val="004C090C"/>
    <w:rsid w:val="004C17D2"/>
    <w:rsid w:val="004C1D9B"/>
    <w:rsid w:val="004C217A"/>
    <w:rsid w:val="004C35CD"/>
    <w:rsid w:val="004C3803"/>
    <w:rsid w:val="004C4F9D"/>
    <w:rsid w:val="004C5CF3"/>
    <w:rsid w:val="004C77DB"/>
    <w:rsid w:val="004D0281"/>
    <w:rsid w:val="004D0AE2"/>
    <w:rsid w:val="004D1C32"/>
    <w:rsid w:val="004D1E87"/>
    <w:rsid w:val="004D2299"/>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618"/>
    <w:rsid w:val="004E386A"/>
    <w:rsid w:val="004E3FBB"/>
    <w:rsid w:val="004E4706"/>
    <w:rsid w:val="004E515C"/>
    <w:rsid w:val="004E54F5"/>
    <w:rsid w:val="004E5843"/>
    <w:rsid w:val="004E5C58"/>
    <w:rsid w:val="004E68D5"/>
    <w:rsid w:val="004E6A12"/>
    <w:rsid w:val="004E6E9A"/>
    <w:rsid w:val="004F0116"/>
    <w:rsid w:val="004F09DA"/>
    <w:rsid w:val="004F1DB0"/>
    <w:rsid w:val="004F2130"/>
    <w:rsid w:val="004F22A1"/>
    <w:rsid w:val="004F2639"/>
    <w:rsid w:val="004F2E2A"/>
    <w:rsid w:val="004F30DA"/>
    <w:rsid w:val="004F3B83"/>
    <w:rsid w:val="004F4D14"/>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A4B"/>
    <w:rsid w:val="00514B2A"/>
    <w:rsid w:val="0051520A"/>
    <w:rsid w:val="005162B1"/>
    <w:rsid w:val="005167C7"/>
    <w:rsid w:val="00516DDC"/>
    <w:rsid w:val="005170F3"/>
    <w:rsid w:val="005200BD"/>
    <w:rsid w:val="00520BDB"/>
    <w:rsid w:val="005211AE"/>
    <w:rsid w:val="005215E3"/>
    <w:rsid w:val="00521697"/>
    <w:rsid w:val="005216EB"/>
    <w:rsid w:val="00521DD4"/>
    <w:rsid w:val="00522D87"/>
    <w:rsid w:val="005230A8"/>
    <w:rsid w:val="00523563"/>
    <w:rsid w:val="005236FD"/>
    <w:rsid w:val="00524982"/>
    <w:rsid w:val="00524995"/>
    <w:rsid w:val="00524DDF"/>
    <w:rsid w:val="00524EFA"/>
    <w:rsid w:val="005250B5"/>
    <w:rsid w:val="0052546C"/>
    <w:rsid w:val="0052564F"/>
    <w:rsid w:val="00525BD2"/>
    <w:rsid w:val="00527158"/>
    <w:rsid w:val="00530C17"/>
    <w:rsid w:val="00530DA1"/>
    <w:rsid w:val="00530F97"/>
    <w:rsid w:val="00531ACC"/>
    <w:rsid w:val="00531AE5"/>
    <w:rsid w:val="0053262C"/>
    <w:rsid w:val="005326E7"/>
    <w:rsid w:val="00533489"/>
    <w:rsid w:val="00533989"/>
    <w:rsid w:val="00533C5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10F8"/>
    <w:rsid w:val="005422AF"/>
    <w:rsid w:val="00542491"/>
    <w:rsid w:val="00542CB0"/>
    <w:rsid w:val="00543250"/>
    <w:rsid w:val="00543262"/>
    <w:rsid w:val="0054449E"/>
    <w:rsid w:val="00544728"/>
    <w:rsid w:val="00544B52"/>
    <w:rsid w:val="005457B4"/>
    <w:rsid w:val="00545BDE"/>
    <w:rsid w:val="00545F4E"/>
    <w:rsid w:val="0054752B"/>
    <w:rsid w:val="00550BEC"/>
    <w:rsid w:val="005511C8"/>
    <w:rsid w:val="00551E52"/>
    <w:rsid w:val="005525A4"/>
    <w:rsid w:val="00552D6E"/>
    <w:rsid w:val="00553DFD"/>
    <w:rsid w:val="00556113"/>
    <w:rsid w:val="0055623A"/>
    <w:rsid w:val="005563D9"/>
    <w:rsid w:val="005577B1"/>
    <w:rsid w:val="00557E3D"/>
    <w:rsid w:val="00560733"/>
    <w:rsid w:val="00560961"/>
    <w:rsid w:val="00562EB1"/>
    <w:rsid w:val="00563192"/>
    <w:rsid w:val="0056331A"/>
    <w:rsid w:val="005639B0"/>
    <w:rsid w:val="00564DA4"/>
    <w:rsid w:val="00564FB7"/>
    <w:rsid w:val="00565307"/>
    <w:rsid w:val="0056625A"/>
    <w:rsid w:val="00567040"/>
    <w:rsid w:val="005670AA"/>
    <w:rsid w:val="005716B8"/>
    <w:rsid w:val="00571702"/>
    <w:rsid w:val="00571DA3"/>
    <w:rsid w:val="00571F29"/>
    <w:rsid w:val="00572E1F"/>
    <w:rsid w:val="005739AB"/>
    <w:rsid w:val="005746E8"/>
    <w:rsid w:val="0057526A"/>
    <w:rsid w:val="005754F7"/>
    <w:rsid w:val="00575C75"/>
    <w:rsid w:val="005765A3"/>
    <w:rsid w:val="005768BC"/>
    <w:rsid w:val="00576DE5"/>
    <w:rsid w:val="00576FCD"/>
    <w:rsid w:val="00577582"/>
    <w:rsid w:val="00581057"/>
    <w:rsid w:val="005812BE"/>
    <w:rsid w:val="00581D02"/>
    <w:rsid w:val="00581DC3"/>
    <w:rsid w:val="0058298C"/>
    <w:rsid w:val="00582FEB"/>
    <w:rsid w:val="00583092"/>
    <w:rsid w:val="00583117"/>
    <w:rsid w:val="005848A7"/>
    <w:rsid w:val="00584A70"/>
    <w:rsid w:val="00584E2E"/>
    <w:rsid w:val="005853D6"/>
    <w:rsid w:val="005856C5"/>
    <w:rsid w:val="00585DD4"/>
    <w:rsid w:val="00585E16"/>
    <w:rsid w:val="0058649C"/>
    <w:rsid w:val="00586CD2"/>
    <w:rsid w:val="00587072"/>
    <w:rsid w:val="0058707C"/>
    <w:rsid w:val="00587477"/>
    <w:rsid w:val="005900F2"/>
    <w:rsid w:val="00590578"/>
    <w:rsid w:val="005907C3"/>
    <w:rsid w:val="00591301"/>
    <w:rsid w:val="005918A4"/>
    <w:rsid w:val="00592A50"/>
    <w:rsid w:val="005939DE"/>
    <w:rsid w:val="0059404D"/>
    <w:rsid w:val="00594FEE"/>
    <w:rsid w:val="00595213"/>
    <w:rsid w:val="005953F4"/>
    <w:rsid w:val="00595CB1"/>
    <w:rsid w:val="00595CE3"/>
    <w:rsid w:val="005960B4"/>
    <w:rsid w:val="00596282"/>
    <w:rsid w:val="0059636E"/>
    <w:rsid w:val="005A1236"/>
    <w:rsid w:val="005A16C6"/>
    <w:rsid w:val="005A1D54"/>
    <w:rsid w:val="005A3061"/>
    <w:rsid w:val="005A3A35"/>
    <w:rsid w:val="005A3DC6"/>
    <w:rsid w:val="005A3EB8"/>
    <w:rsid w:val="005A3EDC"/>
    <w:rsid w:val="005A51C8"/>
    <w:rsid w:val="005A5B64"/>
    <w:rsid w:val="005A64FF"/>
    <w:rsid w:val="005A7FD2"/>
    <w:rsid w:val="005B14BB"/>
    <w:rsid w:val="005B1797"/>
    <w:rsid w:val="005B18D8"/>
    <w:rsid w:val="005B1CFC"/>
    <w:rsid w:val="005B1DD6"/>
    <w:rsid w:val="005B1E95"/>
    <w:rsid w:val="005B20E7"/>
    <w:rsid w:val="005B598A"/>
    <w:rsid w:val="005B6AB8"/>
    <w:rsid w:val="005B6B3E"/>
    <w:rsid w:val="005B7350"/>
    <w:rsid w:val="005C1C00"/>
    <w:rsid w:val="005C2865"/>
    <w:rsid w:val="005C4093"/>
    <w:rsid w:val="005C432A"/>
    <w:rsid w:val="005C4C12"/>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E50"/>
    <w:rsid w:val="005E1F72"/>
    <w:rsid w:val="005E24FD"/>
    <w:rsid w:val="005E2545"/>
    <w:rsid w:val="005E2581"/>
    <w:rsid w:val="005E271E"/>
    <w:rsid w:val="005E2F4D"/>
    <w:rsid w:val="005E2FA5"/>
    <w:rsid w:val="005E3097"/>
    <w:rsid w:val="005E3501"/>
    <w:rsid w:val="005E3FC4"/>
    <w:rsid w:val="005E4C52"/>
    <w:rsid w:val="005E4C8D"/>
    <w:rsid w:val="005E4D03"/>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37D"/>
    <w:rsid w:val="00600DD3"/>
    <w:rsid w:val="00601E06"/>
    <w:rsid w:val="00601F06"/>
    <w:rsid w:val="00603A00"/>
    <w:rsid w:val="0060505A"/>
    <w:rsid w:val="0060526C"/>
    <w:rsid w:val="00606328"/>
    <w:rsid w:val="0060652B"/>
    <w:rsid w:val="00606B84"/>
    <w:rsid w:val="0060715C"/>
    <w:rsid w:val="00607D12"/>
    <w:rsid w:val="00607D42"/>
    <w:rsid w:val="00611C60"/>
    <w:rsid w:val="006124A7"/>
    <w:rsid w:val="00612BDF"/>
    <w:rsid w:val="00614934"/>
    <w:rsid w:val="00614AC6"/>
    <w:rsid w:val="00615570"/>
    <w:rsid w:val="006158AD"/>
    <w:rsid w:val="00616808"/>
    <w:rsid w:val="006175DC"/>
    <w:rsid w:val="00617A6E"/>
    <w:rsid w:val="00617E64"/>
    <w:rsid w:val="00620934"/>
    <w:rsid w:val="00620AB7"/>
    <w:rsid w:val="00621350"/>
    <w:rsid w:val="00621D3B"/>
    <w:rsid w:val="00621E6E"/>
    <w:rsid w:val="00621FDC"/>
    <w:rsid w:val="006221DA"/>
    <w:rsid w:val="00622919"/>
    <w:rsid w:val="006237BD"/>
    <w:rsid w:val="00623998"/>
    <w:rsid w:val="006244AB"/>
    <w:rsid w:val="00624793"/>
    <w:rsid w:val="00626621"/>
    <w:rsid w:val="00627101"/>
    <w:rsid w:val="0062728A"/>
    <w:rsid w:val="006272F3"/>
    <w:rsid w:val="00627BA4"/>
    <w:rsid w:val="00627E00"/>
    <w:rsid w:val="00630BF1"/>
    <w:rsid w:val="00630BF6"/>
    <w:rsid w:val="00630CC3"/>
    <w:rsid w:val="00630F43"/>
    <w:rsid w:val="00630FB1"/>
    <w:rsid w:val="0063101C"/>
    <w:rsid w:val="00631658"/>
    <w:rsid w:val="00631744"/>
    <w:rsid w:val="006330A7"/>
    <w:rsid w:val="00633389"/>
    <w:rsid w:val="00633E1E"/>
    <w:rsid w:val="00634281"/>
    <w:rsid w:val="00634909"/>
    <w:rsid w:val="00634DC9"/>
    <w:rsid w:val="006351A5"/>
    <w:rsid w:val="00635D52"/>
    <w:rsid w:val="00636701"/>
    <w:rsid w:val="006368CC"/>
    <w:rsid w:val="00637B5A"/>
    <w:rsid w:val="00637DAB"/>
    <w:rsid w:val="00640568"/>
    <w:rsid w:val="00641AD5"/>
    <w:rsid w:val="00642EFE"/>
    <w:rsid w:val="00644CE2"/>
    <w:rsid w:val="00646020"/>
    <w:rsid w:val="006460EB"/>
    <w:rsid w:val="0064611D"/>
    <w:rsid w:val="0064799A"/>
    <w:rsid w:val="00647B5C"/>
    <w:rsid w:val="00650073"/>
    <w:rsid w:val="00650458"/>
    <w:rsid w:val="006505D2"/>
    <w:rsid w:val="006507A1"/>
    <w:rsid w:val="006510F5"/>
    <w:rsid w:val="00651408"/>
    <w:rsid w:val="00651C76"/>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7B9"/>
    <w:rsid w:val="006657A3"/>
    <w:rsid w:val="006657EE"/>
    <w:rsid w:val="00667A56"/>
    <w:rsid w:val="0067102D"/>
    <w:rsid w:val="00671A82"/>
    <w:rsid w:val="0067229B"/>
    <w:rsid w:val="006723C9"/>
    <w:rsid w:val="0067579A"/>
    <w:rsid w:val="00676178"/>
    <w:rsid w:val="00676337"/>
    <w:rsid w:val="00676C4A"/>
    <w:rsid w:val="0067748F"/>
    <w:rsid w:val="00677658"/>
    <w:rsid w:val="00677C72"/>
    <w:rsid w:val="00680E14"/>
    <w:rsid w:val="006818C6"/>
    <w:rsid w:val="00685962"/>
    <w:rsid w:val="00685A30"/>
    <w:rsid w:val="00685C48"/>
    <w:rsid w:val="00686AE3"/>
    <w:rsid w:val="00687019"/>
    <w:rsid w:val="00691009"/>
    <w:rsid w:val="006912BB"/>
    <w:rsid w:val="00692C09"/>
    <w:rsid w:val="00692FA3"/>
    <w:rsid w:val="00693C4E"/>
    <w:rsid w:val="0069505B"/>
    <w:rsid w:val="006953B6"/>
    <w:rsid w:val="0069568D"/>
    <w:rsid w:val="006968E8"/>
    <w:rsid w:val="00697C38"/>
    <w:rsid w:val="006A0D8B"/>
    <w:rsid w:val="006A0F27"/>
    <w:rsid w:val="006A134C"/>
    <w:rsid w:val="006A14B3"/>
    <w:rsid w:val="006A1922"/>
    <w:rsid w:val="006A1F61"/>
    <w:rsid w:val="006A26BE"/>
    <w:rsid w:val="006A2D46"/>
    <w:rsid w:val="006A45BF"/>
    <w:rsid w:val="006A475C"/>
    <w:rsid w:val="006A699C"/>
    <w:rsid w:val="006A6BA8"/>
    <w:rsid w:val="006A6D19"/>
    <w:rsid w:val="006A6FB6"/>
    <w:rsid w:val="006A7552"/>
    <w:rsid w:val="006A78F2"/>
    <w:rsid w:val="006B0116"/>
    <w:rsid w:val="006B0566"/>
    <w:rsid w:val="006B2824"/>
    <w:rsid w:val="006B2F02"/>
    <w:rsid w:val="006B3333"/>
    <w:rsid w:val="006B3E66"/>
    <w:rsid w:val="006B4238"/>
    <w:rsid w:val="006B5322"/>
    <w:rsid w:val="006B5588"/>
    <w:rsid w:val="006B572D"/>
    <w:rsid w:val="006B5849"/>
    <w:rsid w:val="006B62F2"/>
    <w:rsid w:val="006B6951"/>
    <w:rsid w:val="006B7149"/>
    <w:rsid w:val="006B739E"/>
    <w:rsid w:val="006B7A02"/>
    <w:rsid w:val="006B7A24"/>
    <w:rsid w:val="006B7B8E"/>
    <w:rsid w:val="006C080B"/>
    <w:rsid w:val="006C08B6"/>
    <w:rsid w:val="006C0940"/>
    <w:rsid w:val="006C1078"/>
    <w:rsid w:val="006C1293"/>
    <w:rsid w:val="006C12EC"/>
    <w:rsid w:val="006C135E"/>
    <w:rsid w:val="006C1D25"/>
    <w:rsid w:val="006C2178"/>
    <w:rsid w:val="006C3115"/>
    <w:rsid w:val="006C3873"/>
    <w:rsid w:val="006C3909"/>
    <w:rsid w:val="006C47F0"/>
    <w:rsid w:val="006C679A"/>
    <w:rsid w:val="006C68BB"/>
    <w:rsid w:val="006C778B"/>
    <w:rsid w:val="006C7B6E"/>
    <w:rsid w:val="006C7FE2"/>
    <w:rsid w:val="006D0B02"/>
    <w:rsid w:val="006D0BC4"/>
    <w:rsid w:val="006D0D6F"/>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4FD1"/>
    <w:rsid w:val="006E55B5"/>
    <w:rsid w:val="006E61F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5442"/>
    <w:rsid w:val="006F6413"/>
    <w:rsid w:val="006F7911"/>
    <w:rsid w:val="00700690"/>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08DD"/>
    <w:rsid w:val="00710E10"/>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98F"/>
    <w:rsid w:val="00725ED3"/>
    <w:rsid w:val="007268F5"/>
    <w:rsid w:val="00730556"/>
    <w:rsid w:val="00730772"/>
    <w:rsid w:val="00730C18"/>
    <w:rsid w:val="00731BD1"/>
    <w:rsid w:val="00731D26"/>
    <w:rsid w:val="007320DA"/>
    <w:rsid w:val="0073255D"/>
    <w:rsid w:val="00734851"/>
    <w:rsid w:val="00735365"/>
    <w:rsid w:val="00735F20"/>
    <w:rsid w:val="00736A43"/>
    <w:rsid w:val="00737986"/>
    <w:rsid w:val="00737B2F"/>
    <w:rsid w:val="00737D93"/>
    <w:rsid w:val="00737F14"/>
    <w:rsid w:val="00740919"/>
    <w:rsid w:val="0074145B"/>
    <w:rsid w:val="00742929"/>
    <w:rsid w:val="007431AB"/>
    <w:rsid w:val="0074334C"/>
    <w:rsid w:val="00744742"/>
    <w:rsid w:val="00744D01"/>
    <w:rsid w:val="00745561"/>
    <w:rsid w:val="00747331"/>
    <w:rsid w:val="00747893"/>
    <w:rsid w:val="007478B5"/>
    <w:rsid w:val="0075014D"/>
    <w:rsid w:val="00750406"/>
    <w:rsid w:val="0075067F"/>
    <w:rsid w:val="00750AED"/>
    <w:rsid w:val="00751116"/>
    <w:rsid w:val="007525C0"/>
    <w:rsid w:val="00753C9B"/>
    <w:rsid w:val="00753E6E"/>
    <w:rsid w:val="00753FD2"/>
    <w:rsid w:val="007542A6"/>
    <w:rsid w:val="00754697"/>
    <w:rsid w:val="007547BE"/>
    <w:rsid w:val="007554B5"/>
    <w:rsid w:val="00755612"/>
    <w:rsid w:val="00755AA2"/>
    <w:rsid w:val="00755FFC"/>
    <w:rsid w:val="00757100"/>
    <w:rsid w:val="00757281"/>
    <w:rsid w:val="007579D0"/>
    <w:rsid w:val="00757A3F"/>
    <w:rsid w:val="00757D6C"/>
    <w:rsid w:val="00757F6B"/>
    <w:rsid w:val="007602A3"/>
    <w:rsid w:val="00760462"/>
    <w:rsid w:val="007607B8"/>
    <w:rsid w:val="00760CCC"/>
    <w:rsid w:val="00760E9B"/>
    <w:rsid w:val="0076177E"/>
    <w:rsid w:val="0076368E"/>
    <w:rsid w:val="0076384C"/>
    <w:rsid w:val="00763EF7"/>
    <w:rsid w:val="00764AAD"/>
    <w:rsid w:val="00764D1B"/>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1E2A"/>
    <w:rsid w:val="00782D3C"/>
    <w:rsid w:val="0078375F"/>
    <w:rsid w:val="0078387F"/>
    <w:rsid w:val="007838D0"/>
    <w:rsid w:val="007839E7"/>
    <w:rsid w:val="00784666"/>
    <w:rsid w:val="00784B86"/>
    <w:rsid w:val="00784CB7"/>
    <w:rsid w:val="0078543B"/>
    <w:rsid w:val="00785E88"/>
    <w:rsid w:val="007862B1"/>
    <w:rsid w:val="00786DDF"/>
    <w:rsid w:val="0078769B"/>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6FB"/>
    <w:rsid w:val="007A1E94"/>
    <w:rsid w:val="007A1F42"/>
    <w:rsid w:val="007A2020"/>
    <w:rsid w:val="007A2E03"/>
    <w:rsid w:val="007A2E3D"/>
    <w:rsid w:val="007A2FC9"/>
    <w:rsid w:val="007A3EE6"/>
    <w:rsid w:val="007A3F75"/>
    <w:rsid w:val="007A4BB9"/>
    <w:rsid w:val="007A518F"/>
    <w:rsid w:val="007A5810"/>
    <w:rsid w:val="007A5D9F"/>
    <w:rsid w:val="007A5E2D"/>
    <w:rsid w:val="007A68C0"/>
    <w:rsid w:val="007A7DEB"/>
    <w:rsid w:val="007B188A"/>
    <w:rsid w:val="007B1D51"/>
    <w:rsid w:val="007B207A"/>
    <w:rsid w:val="007B2E21"/>
    <w:rsid w:val="007B36E4"/>
    <w:rsid w:val="007B3CEF"/>
    <w:rsid w:val="007B3D9D"/>
    <w:rsid w:val="007B610B"/>
    <w:rsid w:val="007B6811"/>
    <w:rsid w:val="007C009B"/>
    <w:rsid w:val="007C081F"/>
    <w:rsid w:val="007C0837"/>
    <w:rsid w:val="007C13B3"/>
    <w:rsid w:val="007C15C5"/>
    <w:rsid w:val="007C1825"/>
    <w:rsid w:val="007C1D08"/>
    <w:rsid w:val="007C26B7"/>
    <w:rsid w:val="007C3D16"/>
    <w:rsid w:val="007C3D60"/>
    <w:rsid w:val="007C3FF3"/>
    <w:rsid w:val="007C4876"/>
    <w:rsid w:val="007C49D4"/>
    <w:rsid w:val="007C4D9A"/>
    <w:rsid w:val="007C55BD"/>
    <w:rsid w:val="007C5F44"/>
    <w:rsid w:val="007C5F55"/>
    <w:rsid w:val="007C6F4D"/>
    <w:rsid w:val="007D058E"/>
    <w:rsid w:val="007D0927"/>
    <w:rsid w:val="007D0C96"/>
    <w:rsid w:val="007D1213"/>
    <w:rsid w:val="007D12B1"/>
    <w:rsid w:val="007D13EE"/>
    <w:rsid w:val="007D2B56"/>
    <w:rsid w:val="007D3E45"/>
    <w:rsid w:val="007D4017"/>
    <w:rsid w:val="007D716A"/>
    <w:rsid w:val="007D7707"/>
    <w:rsid w:val="007E053B"/>
    <w:rsid w:val="007E0DD7"/>
    <w:rsid w:val="007E0E5F"/>
    <w:rsid w:val="007E0EA0"/>
    <w:rsid w:val="007E0EB8"/>
    <w:rsid w:val="007E15A7"/>
    <w:rsid w:val="007E1626"/>
    <w:rsid w:val="007E1A5C"/>
    <w:rsid w:val="007E238F"/>
    <w:rsid w:val="007E39F5"/>
    <w:rsid w:val="007E3AEE"/>
    <w:rsid w:val="007E46FE"/>
    <w:rsid w:val="007E55CB"/>
    <w:rsid w:val="007E569E"/>
    <w:rsid w:val="007E6804"/>
    <w:rsid w:val="007E6E01"/>
    <w:rsid w:val="007E739D"/>
    <w:rsid w:val="007E79FE"/>
    <w:rsid w:val="007E7FA1"/>
    <w:rsid w:val="007F12DE"/>
    <w:rsid w:val="007F1314"/>
    <w:rsid w:val="007F1F51"/>
    <w:rsid w:val="007F281F"/>
    <w:rsid w:val="007F31CF"/>
    <w:rsid w:val="007F3495"/>
    <w:rsid w:val="007F3D95"/>
    <w:rsid w:val="007F3FFA"/>
    <w:rsid w:val="007F503F"/>
    <w:rsid w:val="007F5A5F"/>
    <w:rsid w:val="007F6033"/>
    <w:rsid w:val="007F6721"/>
    <w:rsid w:val="007F6722"/>
    <w:rsid w:val="007F727B"/>
    <w:rsid w:val="00800982"/>
    <w:rsid w:val="008011E4"/>
    <w:rsid w:val="008013DA"/>
    <w:rsid w:val="008017E2"/>
    <w:rsid w:val="00802147"/>
    <w:rsid w:val="00802447"/>
    <w:rsid w:val="0080437A"/>
    <w:rsid w:val="00804696"/>
    <w:rsid w:val="00805969"/>
    <w:rsid w:val="00805DEA"/>
    <w:rsid w:val="008061D6"/>
    <w:rsid w:val="00806303"/>
    <w:rsid w:val="008069F0"/>
    <w:rsid w:val="00807178"/>
    <w:rsid w:val="0080763E"/>
    <w:rsid w:val="00807F1E"/>
    <w:rsid w:val="00807F3B"/>
    <w:rsid w:val="008105B4"/>
    <w:rsid w:val="00811016"/>
    <w:rsid w:val="00811D16"/>
    <w:rsid w:val="008128C9"/>
    <w:rsid w:val="008138E0"/>
    <w:rsid w:val="00814170"/>
    <w:rsid w:val="00814DBD"/>
    <w:rsid w:val="00815D9B"/>
    <w:rsid w:val="008160BE"/>
    <w:rsid w:val="00816505"/>
    <w:rsid w:val="0082008C"/>
    <w:rsid w:val="00820257"/>
    <w:rsid w:val="0082102B"/>
    <w:rsid w:val="00821921"/>
    <w:rsid w:val="00822119"/>
    <w:rsid w:val="008223F5"/>
    <w:rsid w:val="0082242B"/>
    <w:rsid w:val="008225FF"/>
    <w:rsid w:val="00822942"/>
    <w:rsid w:val="008229D3"/>
    <w:rsid w:val="00822E6C"/>
    <w:rsid w:val="00824F68"/>
    <w:rsid w:val="0082511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5A3B"/>
    <w:rsid w:val="00836400"/>
    <w:rsid w:val="008365E4"/>
    <w:rsid w:val="00836C5F"/>
    <w:rsid w:val="00836C9C"/>
    <w:rsid w:val="008371C3"/>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9A9"/>
    <w:rsid w:val="00852DFC"/>
    <w:rsid w:val="00853563"/>
    <w:rsid w:val="0085357B"/>
    <w:rsid w:val="00853BB6"/>
    <w:rsid w:val="008546A0"/>
    <w:rsid w:val="008558B3"/>
    <w:rsid w:val="00855F55"/>
    <w:rsid w:val="0085683F"/>
    <w:rsid w:val="008568E9"/>
    <w:rsid w:val="00856FDE"/>
    <w:rsid w:val="0085736F"/>
    <w:rsid w:val="00857BF8"/>
    <w:rsid w:val="0086004A"/>
    <w:rsid w:val="008601B2"/>
    <w:rsid w:val="008603F6"/>
    <w:rsid w:val="0086059D"/>
    <w:rsid w:val="00860B3B"/>
    <w:rsid w:val="00861B3B"/>
    <w:rsid w:val="00861BEB"/>
    <w:rsid w:val="00862230"/>
    <w:rsid w:val="008626E5"/>
    <w:rsid w:val="008628CD"/>
    <w:rsid w:val="008628EC"/>
    <w:rsid w:val="00862B55"/>
    <w:rsid w:val="00866029"/>
    <w:rsid w:val="008661F8"/>
    <w:rsid w:val="008671ED"/>
    <w:rsid w:val="00867987"/>
    <w:rsid w:val="008702CB"/>
    <w:rsid w:val="0087155D"/>
    <w:rsid w:val="00871E55"/>
    <w:rsid w:val="0087341E"/>
    <w:rsid w:val="0087345E"/>
    <w:rsid w:val="0087360C"/>
    <w:rsid w:val="00873E83"/>
    <w:rsid w:val="00873FE9"/>
    <w:rsid w:val="008743F2"/>
    <w:rsid w:val="008749D7"/>
    <w:rsid w:val="008769B4"/>
    <w:rsid w:val="008777E0"/>
    <w:rsid w:val="00877F78"/>
    <w:rsid w:val="0088001E"/>
    <w:rsid w:val="00880500"/>
    <w:rsid w:val="00881616"/>
    <w:rsid w:val="00881C05"/>
    <w:rsid w:val="00881C22"/>
    <w:rsid w:val="0088384C"/>
    <w:rsid w:val="00883D20"/>
    <w:rsid w:val="00884204"/>
    <w:rsid w:val="00884822"/>
    <w:rsid w:val="00885D55"/>
    <w:rsid w:val="00886035"/>
    <w:rsid w:val="00886AA6"/>
    <w:rsid w:val="00886E87"/>
    <w:rsid w:val="00886EFE"/>
    <w:rsid w:val="008870AF"/>
    <w:rsid w:val="00887807"/>
    <w:rsid w:val="0089078A"/>
    <w:rsid w:val="00890956"/>
    <w:rsid w:val="008916DE"/>
    <w:rsid w:val="008920F8"/>
    <w:rsid w:val="0089384E"/>
    <w:rsid w:val="00893E05"/>
    <w:rsid w:val="00894405"/>
    <w:rsid w:val="008957DB"/>
    <w:rsid w:val="00896212"/>
    <w:rsid w:val="0089622B"/>
    <w:rsid w:val="00896A13"/>
    <w:rsid w:val="008977AD"/>
    <w:rsid w:val="008A0698"/>
    <w:rsid w:val="008A0AF2"/>
    <w:rsid w:val="008A120F"/>
    <w:rsid w:val="008A1D7B"/>
    <w:rsid w:val="008A1E8D"/>
    <w:rsid w:val="008A24FA"/>
    <w:rsid w:val="008A2FF1"/>
    <w:rsid w:val="008A345D"/>
    <w:rsid w:val="008A3652"/>
    <w:rsid w:val="008A3C43"/>
    <w:rsid w:val="008A403C"/>
    <w:rsid w:val="008A4DA3"/>
    <w:rsid w:val="008A56AD"/>
    <w:rsid w:val="008A5CEA"/>
    <w:rsid w:val="008A73D0"/>
    <w:rsid w:val="008A7905"/>
    <w:rsid w:val="008B0DBC"/>
    <w:rsid w:val="008B12AF"/>
    <w:rsid w:val="008B15B1"/>
    <w:rsid w:val="008B1605"/>
    <w:rsid w:val="008B1B4F"/>
    <w:rsid w:val="008B4DB1"/>
    <w:rsid w:val="008B4FDA"/>
    <w:rsid w:val="008B73CD"/>
    <w:rsid w:val="008C0804"/>
    <w:rsid w:val="008C0E12"/>
    <w:rsid w:val="008C17DA"/>
    <w:rsid w:val="008C1D72"/>
    <w:rsid w:val="008C2E27"/>
    <w:rsid w:val="008C343E"/>
    <w:rsid w:val="008C353D"/>
    <w:rsid w:val="008C417C"/>
    <w:rsid w:val="008C5FC1"/>
    <w:rsid w:val="008C6862"/>
    <w:rsid w:val="008C6A78"/>
    <w:rsid w:val="008C750C"/>
    <w:rsid w:val="008D0121"/>
    <w:rsid w:val="008D0FB6"/>
    <w:rsid w:val="008D11AA"/>
    <w:rsid w:val="008D2826"/>
    <w:rsid w:val="008D294A"/>
    <w:rsid w:val="008D2B99"/>
    <w:rsid w:val="008D3511"/>
    <w:rsid w:val="008D3C71"/>
    <w:rsid w:val="008D493D"/>
    <w:rsid w:val="008D5016"/>
    <w:rsid w:val="008D5311"/>
    <w:rsid w:val="008D549A"/>
    <w:rsid w:val="008D5704"/>
    <w:rsid w:val="008D5EE7"/>
    <w:rsid w:val="008D6D73"/>
    <w:rsid w:val="008D6EF8"/>
    <w:rsid w:val="008D74A0"/>
    <w:rsid w:val="008D77B2"/>
    <w:rsid w:val="008D7FF8"/>
    <w:rsid w:val="008E00F2"/>
    <w:rsid w:val="008E1FEB"/>
    <w:rsid w:val="008E24DC"/>
    <w:rsid w:val="008E3548"/>
    <w:rsid w:val="008E38E6"/>
    <w:rsid w:val="008E3B1B"/>
    <w:rsid w:val="008E4010"/>
    <w:rsid w:val="008E43BF"/>
    <w:rsid w:val="008E4477"/>
    <w:rsid w:val="008E4CA9"/>
    <w:rsid w:val="008E5B7C"/>
    <w:rsid w:val="008E5C09"/>
    <w:rsid w:val="008E60B3"/>
    <w:rsid w:val="008E6A38"/>
    <w:rsid w:val="008E6F39"/>
    <w:rsid w:val="008F0FA2"/>
    <w:rsid w:val="008F13BF"/>
    <w:rsid w:val="008F1751"/>
    <w:rsid w:val="008F2365"/>
    <w:rsid w:val="008F2B76"/>
    <w:rsid w:val="008F2C15"/>
    <w:rsid w:val="008F527F"/>
    <w:rsid w:val="008F556C"/>
    <w:rsid w:val="008F6B74"/>
    <w:rsid w:val="00902BB9"/>
    <w:rsid w:val="00902D0C"/>
    <w:rsid w:val="00903898"/>
    <w:rsid w:val="0090481C"/>
    <w:rsid w:val="00904926"/>
    <w:rsid w:val="0090510C"/>
    <w:rsid w:val="00905984"/>
    <w:rsid w:val="00906104"/>
    <w:rsid w:val="00906204"/>
    <w:rsid w:val="00906D65"/>
    <w:rsid w:val="00907DC1"/>
    <w:rsid w:val="0091042F"/>
    <w:rsid w:val="0091064F"/>
    <w:rsid w:val="00910F71"/>
    <w:rsid w:val="009114A5"/>
    <w:rsid w:val="00911A5F"/>
    <w:rsid w:val="009123CA"/>
    <w:rsid w:val="009135D1"/>
    <w:rsid w:val="00915104"/>
    <w:rsid w:val="00915337"/>
    <w:rsid w:val="009160C2"/>
    <w:rsid w:val="009165A7"/>
    <w:rsid w:val="009167CF"/>
    <w:rsid w:val="00916A53"/>
    <w:rsid w:val="00917234"/>
    <w:rsid w:val="0091775C"/>
    <w:rsid w:val="00917FAA"/>
    <w:rsid w:val="00920009"/>
    <w:rsid w:val="00920C62"/>
    <w:rsid w:val="00921032"/>
    <w:rsid w:val="00921CE2"/>
    <w:rsid w:val="00922306"/>
    <w:rsid w:val="009229DF"/>
    <w:rsid w:val="00926875"/>
    <w:rsid w:val="00927C52"/>
    <w:rsid w:val="0093002B"/>
    <w:rsid w:val="00931A1F"/>
    <w:rsid w:val="00931A73"/>
    <w:rsid w:val="00932E8F"/>
    <w:rsid w:val="009334DB"/>
    <w:rsid w:val="009335A0"/>
    <w:rsid w:val="0093460D"/>
    <w:rsid w:val="00934B33"/>
    <w:rsid w:val="00934E2D"/>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3E8E"/>
    <w:rsid w:val="0094684E"/>
    <w:rsid w:val="009471C4"/>
    <w:rsid w:val="009473C6"/>
    <w:rsid w:val="00947D03"/>
    <w:rsid w:val="00951393"/>
    <w:rsid w:val="0095176C"/>
    <w:rsid w:val="0095199F"/>
    <w:rsid w:val="00952593"/>
    <w:rsid w:val="00952A6A"/>
    <w:rsid w:val="00953F12"/>
    <w:rsid w:val="00954B56"/>
    <w:rsid w:val="00954F59"/>
    <w:rsid w:val="009559AB"/>
    <w:rsid w:val="00955A1E"/>
    <w:rsid w:val="00955CC1"/>
    <w:rsid w:val="00955E87"/>
    <w:rsid w:val="00956D11"/>
    <w:rsid w:val="00960672"/>
    <w:rsid w:val="00960802"/>
    <w:rsid w:val="009608C0"/>
    <w:rsid w:val="00961895"/>
    <w:rsid w:val="00962585"/>
    <w:rsid w:val="00962791"/>
    <w:rsid w:val="00963E00"/>
    <w:rsid w:val="009647B3"/>
    <w:rsid w:val="009648D5"/>
    <w:rsid w:val="00965350"/>
    <w:rsid w:val="00965B76"/>
    <w:rsid w:val="00965E05"/>
    <w:rsid w:val="00965EF3"/>
    <w:rsid w:val="00965FCF"/>
    <w:rsid w:val="009666E0"/>
    <w:rsid w:val="00967DA2"/>
    <w:rsid w:val="00967ED0"/>
    <w:rsid w:val="00971CAE"/>
    <w:rsid w:val="009724A5"/>
    <w:rsid w:val="00972668"/>
    <w:rsid w:val="009732B6"/>
    <w:rsid w:val="00973534"/>
    <w:rsid w:val="00973601"/>
    <w:rsid w:val="0097362A"/>
    <w:rsid w:val="00973BAB"/>
    <w:rsid w:val="00973E8B"/>
    <w:rsid w:val="00973FB1"/>
    <w:rsid w:val="00974464"/>
    <w:rsid w:val="009750D7"/>
    <w:rsid w:val="00975F7E"/>
    <w:rsid w:val="009771B9"/>
    <w:rsid w:val="009775DB"/>
    <w:rsid w:val="009802FA"/>
    <w:rsid w:val="009813C4"/>
    <w:rsid w:val="00981540"/>
    <w:rsid w:val="0098244A"/>
    <w:rsid w:val="00982A6B"/>
    <w:rsid w:val="00983AF5"/>
    <w:rsid w:val="00984082"/>
    <w:rsid w:val="00984456"/>
    <w:rsid w:val="00984BDB"/>
    <w:rsid w:val="00985291"/>
    <w:rsid w:val="009853D4"/>
    <w:rsid w:val="00986527"/>
    <w:rsid w:val="00987D3E"/>
    <w:rsid w:val="00987E76"/>
    <w:rsid w:val="00990375"/>
    <w:rsid w:val="00990561"/>
    <w:rsid w:val="00990C42"/>
    <w:rsid w:val="009911F4"/>
    <w:rsid w:val="00993191"/>
    <w:rsid w:val="00993B84"/>
    <w:rsid w:val="00993BA8"/>
    <w:rsid w:val="00994541"/>
    <w:rsid w:val="00994A77"/>
    <w:rsid w:val="00995045"/>
    <w:rsid w:val="00996C19"/>
    <w:rsid w:val="00997050"/>
    <w:rsid w:val="00997686"/>
    <w:rsid w:val="009A05AC"/>
    <w:rsid w:val="009A171D"/>
    <w:rsid w:val="009A1B95"/>
    <w:rsid w:val="009A2DC2"/>
    <w:rsid w:val="009A2FDE"/>
    <w:rsid w:val="009A30B4"/>
    <w:rsid w:val="009A30B5"/>
    <w:rsid w:val="009A347E"/>
    <w:rsid w:val="009A5190"/>
    <w:rsid w:val="009A576B"/>
    <w:rsid w:val="009A5832"/>
    <w:rsid w:val="009A73D5"/>
    <w:rsid w:val="009A7602"/>
    <w:rsid w:val="009A796C"/>
    <w:rsid w:val="009A7E8F"/>
    <w:rsid w:val="009B0273"/>
    <w:rsid w:val="009B07E8"/>
    <w:rsid w:val="009B0824"/>
    <w:rsid w:val="009B0CF5"/>
    <w:rsid w:val="009B0DA1"/>
    <w:rsid w:val="009B1175"/>
    <w:rsid w:val="009B3057"/>
    <w:rsid w:val="009B3CA3"/>
    <w:rsid w:val="009B50F0"/>
    <w:rsid w:val="009B5889"/>
    <w:rsid w:val="009B58F7"/>
    <w:rsid w:val="009B5ED1"/>
    <w:rsid w:val="009B6D58"/>
    <w:rsid w:val="009C03F8"/>
    <w:rsid w:val="009C1A9B"/>
    <w:rsid w:val="009C1D0F"/>
    <w:rsid w:val="009C370D"/>
    <w:rsid w:val="009C3A21"/>
    <w:rsid w:val="009C3B73"/>
    <w:rsid w:val="009C3EC5"/>
    <w:rsid w:val="009C6103"/>
    <w:rsid w:val="009C7DD3"/>
    <w:rsid w:val="009D03A4"/>
    <w:rsid w:val="009D092B"/>
    <w:rsid w:val="009D0C2A"/>
    <w:rsid w:val="009D115F"/>
    <w:rsid w:val="009D158E"/>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337A"/>
    <w:rsid w:val="009F4638"/>
    <w:rsid w:val="009F50F8"/>
    <w:rsid w:val="009F57C8"/>
    <w:rsid w:val="009F5B90"/>
    <w:rsid w:val="009F5D9B"/>
    <w:rsid w:val="009F64A7"/>
    <w:rsid w:val="009F73AC"/>
    <w:rsid w:val="009F7683"/>
    <w:rsid w:val="009F7C54"/>
    <w:rsid w:val="009F7D78"/>
    <w:rsid w:val="00A00BCA"/>
    <w:rsid w:val="00A00D05"/>
    <w:rsid w:val="00A00E74"/>
    <w:rsid w:val="00A0285A"/>
    <w:rsid w:val="00A04DB0"/>
    <w:rsid w:val="00A05038"/>
    <w:rsid w:val="00A0752B"/>
    <w:rsid w:val="00A10D1E"/>
    <w:rsid w:val="00A10D1F"/>
    <w:rsid w:val="00A112E2"/>
    <w:rsid w:val="00A1152B"/>
    <w:rsid w:val="00A11BD0"/>
    <w:rsid w:val="00A11E7D"/>
    <w:rsid w:val="00A11F49"/>
    <w:rsid w:val="00A1295D"/>
    <w:rsid w:val="00A12A5E"/>
    <w:rsid w:val="00A12BDF"/>
    <w:rsid w:val="00A12C95"/>
    <w:rsid w:val="00A12E9C"/>
    <w:rsid w:val="00A132C6"/>
    <w:rsid w:val="00A14ECC"/>
    <w:rsid w:val="00A14ED9"/>
    <w:rsid w:val="00A150A9"/>
    <w:rsid w:val="00A1623D"/>
    <w:rsid w:val="00A172BB"/>
    <w:rsid w:val="00A174F2"/>
    <w:rsid w:val="00A20B69"/>
    <w:rsid w:val="00A20F71"/>
    <w:rsid w:val="00A222D7"/>
    <w:rsid w:val="00A22548"/>
    <w:rsid w:val="00A22A64"/>
    <w:rsid w:val="00A22EB5"/>
    <w:rsid w:val="00A23958"/>
    <w:rsid w:val="00A23AD0"/>
    <w:rsid w:val="00A24827"/>
    <w:rsid w:val="00A249DB"/>
    <w:rsid w:val="00A24F80"/>
    <w:rsid w:val="00A250D5"/>
    <w:rsid w:val="00A26391"/>
    <w:rsid w:val="00A27FAF"/>
    <w:rsid w:val="00A3062D"/>
    <w:rsid w:val="00A30B3F"/>
    <w:rsid w:val="00A31A12"/>
    <w:rsid w:val="00A31F51"/>
    <w:rsid w:val="00A3284C"/>
    <w:rsid w:val="00A3311C"/>
    <w:rsid w:val="00A34587"/>
    <w:rsid w:val="00A34B11"/>
    <w:rsid w:val="00A35277"/>
    <w:rsid w:val="00A3601A"/>
    <w:rsid w:val="00A363C5"/>
    <w:rsid w:val="00A37070"/>
    <w:rsid w:val="00A378F6"/>
    <w:rsid w:val="00A37C26"/>
    <w:rsid w:val="00A40446"/>
    <w:rsid w:val="00A408CE"/>
    <w:rsid w:val="00A42216"/>
    <w:rsid w:val="00A42D1F"/>
    <w:rsid w:val="00A42E71"/>
    <w:rsid w:val="00A43166"/>
    <w:rsid w:val="00A4360B"/>
    <w:rsid w:val="00A44163"/>
    <w:rsid w:val="00A4426D"/>
    <w:rsid w:val="00A45662"/>
    <w:rsid w:val="00A45946"/>
    <w:rsid w:val="00A45D0A"/>
    <w:rsid w:val="00A4729F"/>
    <w:rsid w:val="00A5050E"/>
    <w:rsid w:val="00A51316"/>
    <w:rsid w:val="00A51B73"/>
    <w:rsid w:val="00A51D7C"/>
    <w:rsid w:val="00A51F76"/>
    <w:rsid w:val="00A52061"/>
    <w:rsid w:val="00A524AC"/>
    <w:rsid w:val="00A530B3"/>
    <w:rsid w:val="00A5473D"/>
    <w:rsid w:val="00A5512C"/>
    <w:rsid w:val="00A558B9"/>
    <w:rsid w:val="00A55E59"/>
    <w:rsid w:val="00A55FEE"/>
    <w:rsid w:val="00A57158"/>
    <w:rsid w:val="00A572D8"/>
    <w:rsid w:val="00A576CB"/>
    <w:rsid w:val="00A61746"/>
    <w:rsid w:val="00A619F2"/>
    <w:rsid w:val="00A61F96"/>
    <w:rsid w:val="00A621A5"/>
    <w:rsid w:val="00A624B1"/>
    <w:rsid w:val="00A63118"/>
    <w:rsid w:val="00A63445"/>
    <w:rsid w:val="00A63EB8"/>
    <w:rsid w:val="00A64339"/>
    <w:rsid w:val="00A64964"/>
    <w:rsid w:val="00A65307"/>
    <w:rsid w:val="00A65C38"/>
    <w:rsid w:val="00A660E4"/>
    <w:rsid w:val="00A661F9"/>
    <w:rsid w:val="00A66431"/>
    <w:rsid w:val="00A6756D"/>
    <w:rsid w:val="00A67EAC"/>
    <w:rsid w:val="00A70355"/>
    <w:rsid w:val="00A7178B"/>
    <w:rsid w:val="00A71BBC"/>
    <w:rsid w:val="00A73040"/>
    <w:rsid w:val="00A731B5"/>
    <w:rsid w:val="00A73661"/>
    <w:rsid w:val="00A738F6"/>
    <w:rsid w:val="00A73CE7"/>
    <w:rsid w:val="00A747D4"/>
    <w:rsid w:val="00A74B2F"/>
    <w:rsid w:val="00A74D0E"/>
    <w:rsid w:val="00A76200"/>
    <w:rsid w:val="00A76C15"/>
    <w:rsid w:val="00A76DCF"/>
    <w:rsid w:val="00A779D8"/>
    <w:rsid w:val="00A77A26"/>
    <w:rsid w:val="00A8134C"/>
    <w:rsid w:val="00A81620"/>
    <w:rsid w:val="00A81DD5"/>
    <w:rsid w:val="00A8328A"/>
    <w:rsid w:val="00A84545"/>
    <w:rsid w:val="00A85E5D"/>
    <w:rsid w:val="00A862EB"/>
    <w:rsid w:val="00A86963"/>
    <w:rsid w:val="00A87140"/>
    <w:rsid w:val="00A905A7"/>
    <w:rsid w:val="00A919FA"/>
    <w:rsid w:val="00A921FF"/>
    <w:rsid w:val="00A93710"/>
    <w:rsid w:val="00A938FA"/>
    <w:rsid w:val="00A95C09"/>
    <w:rsid w:val="00A96293"/>
    <w:rsid w:val="00A96817"/>
    <w:rsid w:val="00A97758"/>
    <w:rsid w:val="00A9786A"/>
    <w:rsid w:val="00AA0AD8"/>
    <w:rsid w:val="00AA0F00"/>
    <w:rsid w:val="00AA13E4"/>
    <w:rsid w:val="00AA1568"/>
    <w:rsid w:val="00AA18C8"/>
    <w:rsid w:val="00AA1BBF"/>
    <w:rsid w:val="00AA1CA1"/>
    <w:rsid w:val="00AA36E3"/>
    <w:rsid w:val="00AA4F25"/>
    <w:rsid w:val="00AA5305"/>
    <w:rsid w:val="00AA632C"/>
    <w:rsid w:val="00AA697C"/>
    <w:rsid w:val="00AA6D37"/>
    <w:rsid w:val="00AA6F53"/>
    <w:rsid w:val="00AA75FA"/>
    <w:rsid w:val="00AA7805"/>
    <w:rsid w:val="00AB00B1"/>
    <w:rsid w:val="00AB0304"/>
    <w:rsid w:val="00AB0F77"/>
    <w:rsid w:val="00AB14F4"/>
    <w:rsid w:val="00AB16AE"/>
    <w:rsid w:val="00AB1DD6"/>
    <w:rsid w:val="00AB227A"/>
    <w:rsid w:val="00AB2618"/>
    <w:rsid w:val="00AB2648"/>
    <w:rsid w:val="00AB37ED"/>
    <w:rsid w:val="00AB3FFE"/>
    <w:rsid w:val="00AB5AF2"/>
    <w:rsid w:val="00AB5D5B"/>
    <w:rsid w:val="00AB5E50"/>
    <w:rsid w:val="00AB64C0"/>
    <w:rsid w:val="00AB77E2"/>
    <w:rsid w:val="00AB7D2E"/>
    <w:rsid w:val="00AC082E"/>
    <w:rsid w:val="00AC1FEA"/>
    <w:rsid w:val="00AC3F2F"/>
    <w:rsid w:val="00AC45C7"/>
    <w:rsid w:val="00AC4A7E"/>
    <w:rsid w:val="00AC4EAF"/>
    <w:rsid w:val="00AC5807"/>
    <w:rsid w:val="00AC5E07"/>
    <w:rsid w:val="00AC6E25"/>
    <w:rsid w:val="00AC743C"/>
    <w:rsid w:val="00AC7A2E"/>
    <w:rsid w:val="00AD0AB3"/>
    <w:rsid w:val="00AD0BEB"/>
    <w:rsid w:val="00AD1BFE"/>
    <w:rsid w:val="00AD2353"/>
    <w:rsid w:val="00AD305B"/>
    <w:rsid w:val="00AD34C9"/>
    <w:rsid w:val="00AD522C"/>
    <w:rsid w:val="00AD6D6A"/>
    <w:rsid w:val="00AD7B20"/>
    <w:rsid w:val="00AE1606"/>
    <w:rsid w:val="00AE210D"/>
    <w:rsid w:val="00AE224E"/>
    <w:rsid w:val="00AE26C8"/>
    <w:rsid w:val="00AE3822"/>
    <w:rsid w:val="00AE3B58"/>
    <w:rsid w:val="00AE4008"/>
    <w:rsid w:val="00AE43E4"/>
    <w:rsid w:val="00AE446C"/>
    <w:rsid w:val="00AE44A9"/>
    <w:rsid w:val="00AE51A3"/>
    <w:rsid w:val="00AE52DD"/>
    <w:rsid w:val="00AE56B3"/>
    <w:rsid w:val="00AE5E4B"/>
    <w:rsid w:val="00AE679C"/>
    <w:rsid w:val="00AE67EB"/>
    <w:rsid w:val="00AE6D3F"/>
    <w:rsid w:val="00AE73A7"/>
    <w:rsid w:val="00AF023B"/>
    <w:rsid w:val="00AF0ED7"/>
    <w:rsid w:val="00AF1563"/>
    <w:rsid w:val="00AF1673"/>
    <w:rsid w:val="00AF1CF1"/>
    <w:rsid w:val="00AF20D6"/>
    <w:rsid w:val="00AF2160"/>
    <w:rsid w:val="00AF2710"/>
    <w:rsid w:val="00AF27D0"/>
    <w:rsid w:val="00AF4C36"/>
    <w:rsid w:val="00AF4DF7"/>
    <w:rsid w:val="00AF4E1A"/>
    <w:rsid w:val="00AF541C"/>
    <w:rsid w:val="00AF564E"/>
    <w:rsid w:val="00AF582B"/>
    <w:rsid w:val="00AF591C"/>
    <w:rsid w:val="00AF5B0F"/>
    <w:rsid w:val="00AF5CA3"/>
    <w:rsid w:val="00AF6AF0"/>
    <w:rsid w:val="00AF7BE8"/>
    <w:rsid w:val="00B011DF"/>
    <w:rsid w:val="00B01568"/>
    <w:rsid w:val="00B01CA2"/>
    <w:rsid w:val="00B025A2"/>
    <w:rsid w:val="00B027B8"/>
    <w:rsid w:val="00B027EF"/>
    <w:rsid w:val="00B02A31"/>
    <w:rsid w:val="00B04537"/>
    <w:rsid w:val="00B04817"/>
    <w:rsid w:val="00B051BE"/>
    <w:rsid w:val="00B06EA6"/>
    <w:rsid w:val="00B070BF"/>
    <w:rsid w:val="00B07942"/>
    <w:rsid w:val="00B079FA"/>
    <w:rsid w:val="00B07E76"/>
    <w:rsid w:val="00B11297"/>
    <w:rsid w:val="00B11B38"/>
    <w:rsid w:val="00B12288"/>
    <w:rsid w:val="00B12330"/>
    <w:rsid w:val="00B12C72"/>
    <w:rsid w:val="00B12DF8"/>
    <w:rsid w:val="00B1537B"/>
    <w:rsid w:val="00B15AD9"/>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37CE4"/>
    <w:rsid w:val="00B40121"/>
    <w:rsid w:val="00B40233"/>
    <w:rsid w:val="00B4045F"/>
    <w:rsid w:val="00B41252"/>
    <w:rsid w:val="00B413A8"/>
    <w:rsid w:val="00B425F0"/>
    <w:rsid w:val="00B4364F"/>
    <w:rsid w:val="00B436A9"/>
    <w:rsid w:val="00B43C2B"/>
    <w:rsid w:val="00B44A67"/>
    <w:rsid w:val="00B44DC4"/>
    <w:rsid w:val="00B45344"/>
    <w:rsid w:val="00B45D18"/>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16"/>
    <w:rsid w:val="00B56F5B"/>
    <w:rsid w:val="00B5713B"/>
    <w:rsid w:val="00B575E9"/>
    <w:rsid w:val="00B57948"/>
    <w:rsid w:val="00B57B59"/>
    <w:rsid w:val="00B57BD6"/>
    <w:rsid w:val="00B57D12"/>
    <w:rsid w:val="00B61677"/>
    <w:rsid w:val="00B62020"/>
    <w:rsid w:val="00B62122"/>
    <w:rsid w:val="00B62D06"/>
    <w:rsid w:val="00B62DDA"/>
    <w:rsid w:val="00B63078"/>
    <w:rsid w:val="00B6383E"/>
    <w:rsid w:val="00B63E44"/>
    <w:rsid w:val="00B63E57"/>
    <w:rsid w:val="00B63F96"/>
    <w:rsid w:val="00B64118"/>
    <w:rsid w:val="00B64BF8"/>
    <w:rsid w:val="00B6643B"/>
    <w:rsid w:val="00B66C0B"/>
    <w:rsid w:val="00B67CCD"/>
    <w:rsid w:val="00B702CA"/>
    <w:rsid w:val="00B71D73"/>
    <w:rsid w:val="00B73AB8"/>
    <w:rsid w:val="00B73DE0"/>
    <w:rsid w:val="00B744F6"/>
    <w:rsid w:val="00B75687"/>
    <w:rsid w:val="00B7598C"/>
    <w:rsid w:val="00B769CB"/>
    <w:rsid w:val="00B7771E"/>
    <w:rsid w:val="00B81934"/>
    <w:rsid w:val="00B81AD3"/>
    <w:rsid w:val="00B824A3"/>
    <w:rsid w:val="00B829E8"/>
    <w:rsid w:val="00B82D9E"/>
    <w:rsid w:val="00B834EF"/>
    <w:rsid w:val="00B83C84"/>
    <w:rsid w:val="00B84F37"/>
    <w:rsid w:val="00B853BF"/>
    <w:rsid w:val="00B85468"/>
    <w:rsid w:val="00B85BD1"/>
    <w:rsid w:val="00B8636F"/>
    <w:rsid w:val="00B86BCB"/>
    <w:rsid w:val="00B87DA2"/>
    <w:rsid w:val="00B905FE"/>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B0989"/>
    <w:rsid w:val="00BB09F2"/>
    <w:rsid w:val="00BB16D0"/>
    <w:rsid w:val="00BB1A5D"/>
    <w:rsid w:val="00BB1C9B"/>
    <w:rsid w:val="00BB1D49"/>
    <w:rsid w:val="00BB2D31"/>
    <w:rsid w:val="00BB3575"/>
    <w:rsid w:val="00BB4ADD"/>
    <w:rsid w:val="00BB500A"/>
    <w:rsid w:val="00BB52F9"/>
    <w:rsid w:val="00BB5B35"/>
    <w:rsid w:val="00BB5B81"/>
    <w:rsid w:val="00BB5F0B"/>
    <w:rsid w:val="00BB627A"/>
    <w:rsid w:val="00BB636D"/>
    <w:rsid w:val="00BB682B"/>
    <w:rsid w:val="00BB6E6B"/>
    <w:rsid w:val="00BB6EAD"/>
    <w:rsid w:val="00BC0BAC"/>
    <w:rsid w:val="00BC0C24"/>
    <w:rsid w:val="00BC1555"/>
    <w:rsid w:val="00BC1804"/>
    <w:rsid w:val="00BC2255"/>
    <w:rsid w:val="00BC23F3"/>
    <w:rsid w:val="00BC256B"/>
    <w:rsid w:val="00BC354F"/>
    <w:rsid w:val="00BC3E66"/>
    <w:rsid w:val="00BC4111"/>
    <w:rsid w:val="00BC4594"/>
    <w:rsid w:val="00BC6493"/>
    <w:rsid w:val="00BC6807"/>
    <w:rsid w:val="00BC6E1C"/>
    <w:rsid w:val="00BC6EE1"/>
    <w:rsid w:val="00BC6FA9"/>
    <w:rsid w:val="00BC723A"/>
    <w:rsid w:val="00BC7AF7"/>
    <w:rsid w:val="00BD0588"/>
    <w:rsid w:val="00BD0D0A"/>
    <w:rsid w:val="00BD2577"/>
    <w:rsid w:val="00BD279E"/>
    <w:rsid w:val="00BD2920"/>
    <w:rsid w:val="00BD3B55"/>
    <w:rsid w:val="00BD4817"/>
    <w:rsid w:val="00BD572E"/>
    <w:rsid w:val="00BD5F94"/>
    <w:rsid w:val="00BD6BF7"/>
    <w:rsid w:val="00BD72E6"/>
    <w:rsid w:val="00BE005F"/>
    <w:rsid w:val="00BE01AE"/>
    <w:rsid w:val="00BE0699"/>
    <w:rsid w:val="00BE176F"/>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0CF8"/>
    <w:rsid w:val="00BF3BA4"/>
    <w:rsid w:val="00BF4538"/>
    <w:rsid w:val="00BF46D6"/>
    <w:rsid w:val="00BF4FFD"/>
    <w:rsid w:val="00BF5421"/>
    <w:rsid w:val="00BF6341"/>
    <w:rsid w:val="00BF639B"/>
    <w:rsid w:val="00BF74AB"/>
    <w:rsid w:val="00BF762F"/>
    <w:rsid w:val="00BF7D70"/>
    <w:rsid w:val="00C008F7"/>
    <w:rsid w:val="00C00E33"/>
    <w:rsid w:val="00C010D8"/>
    <w:rsid w:val="00C0193C"/>
    <w:rsid w:val="00C024D3"/>
    <w:rsid w:val="00C029B6"/>
    <w:rsid w:val="00C03361"/>
    <w:rsid w:val="00C03431"/>
    <w:rsid w:val="00C03728"/>
    <w:rsid w:val="00C0413D"/>
    <w:rsid w:val="00C04470"/>
    <w:rsid w:val="00C0648C"/>
    <w:rsid w:val="00C064CE"/>
    <w:rsid w:val="00C07E00"/>
    <w:rsid w:val="00C105F6"/>
    <w:rsid w:val="00C11929"/>
    <w:rsid w:val="00C122A6"/>
    <w:rsid w:val="00C124D3"/>
    <w:rsid w:val="00C132F1"/>
    <w:rsid w:val="00C13D25"/>
    <w:rsid w:val="00C14014"/>
    <w:rsid w:val="00C14561"/>
    <w:rsid w:val="00C14B55"/>
    <w:rsid w:val="00C14F1A"/>
    <w:rsid w:val="00C156C3"/>
    <w:rsid w:val="00C156E3"/>
    <w:rsid w:val="00C15BC3"/>
    <w:rsid w:val="00C16602"/>
    <w:rsid w:val="00C16F3F"/>
    <w:rsid w:val="00C17342"/>
    <w:rsid w:val="00C17414"/>
    <w:rsid w:val="00C17F17"/>
    <w:rsid w:val="00C207A1"/>
    <w:rsid w:val="00C20A25"/>
    <w:rsid w:val="00C2151D"/>
    <w:rsid w:val="00C22421"/>
    <w:rsid w:val="00C22FC8"/>
    <w:rsid w:val="00C232E0"/>
    <w:rsid w:val="00C23B1B"/>
    <w:rsid w:val="00C23D48"/>
    <w:rsid w:val="00C23F1D"/>
    <w:rsid w:val="00C24256"/>
    <w:rsid w:val="00C26B4D"/>
    <w:rsid w:val="00C26CF7"/>
    <w:rsid w:val="00C27489"/>
    <w:rsid w:val="00C3130B"/>
    <w:rsid w:val="00C31373"/>
    <w:rsid w:val="00C324F0"/>
    <w:rsid w:val="00C32B1C"/>
    <w:rsid w:val="00C33A01"/>
    <w:rsid w:val="00C34414"/>
    <w:rsid w:val="00C3484C"/>
    <w:rsid w:val="00C35169"/>
    <w:rsid w:val="00C351C5"/>
    <w:rsid w:val="00C358EA"/>
    <w:rsid w:val="00C364E8"/>
    <w:rsid w:val="00C3797F"/>
    <w:rsid w:val="00C4095B"/>
    <w:rsid w:val="00C43213"/>
    <w:rsid w:val="00C4327F"/>
    <w:rsid w:val="00C43524"/>
    <w:rsid w:val="00C435DD"/>
    <w:rsid w:val="00C4487D"/>
    <w:rsid w:val="00C45620"/>
    <w:rsid w:val="00C464BA"/>
    <w:rsid w:val="00C46DCB"/>
    <w:rsid w:val="00C47611"/>
    <w:rsid w:val="00C4795F"/>
    <w:rsid w:val="00C47D72"/>
    <w:rsid w:val="00C50D71"/>
    <w:rsid w:val="00C51512"/>
    <w:rsid w:val="00C516F1"/>
    <w:rsid w:val="00C51FD2"/>
    <w:rsid w:val="00C527F9"/>
    <w:rsid w:val="00C52ED5"/>
    <w:rsid w:val="00C53926"/>
    <w:rsid w:val="00C53D1C"/>
    <w:rsid w:val="00C54CEE"/>
    <w:rsid w:val="00C557CE"/>
    <w:rsid w:val="00C56BBA"/>
    <w:rsid w:val="00C57D7E"/>
    <w:rsid w:val="00C6056C"/>
    <w:rsid w:val="00C611EE"/>
    <w:rsid w:val="00C62214"/>
    <w:rsid w:val="00C6256F"/>
    <w:rsid w:val="00C6329E"/>
    <w:rsid w:val="00C63E1C"/>
    <w:rsid w:val="00C6467B"/>
    <w:rsid w:val="00C647D8"/>
    <w:rsid w:val="00C648B6"/>
    <w:rsid w:val="00C64BF0"/>
    <w:rsid w:val="00C65633"/>
    <w:rsid w:val="00C66474"/>
    <w:rsid w:val="00C66A65"/>
    <w:rsid w:val="00C67E80"/>
    <w:rsid w:val="00C7042B"/>
    <w:rsid w:val="00C706F4"/>
    <w:rsid w:val="00C7162C"/>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AE1"/>
    <w:rsid w:val="00C83D8F"/>
    <w:rsid w:val="00C83F86"/>
    <w:rsid w:val="00C84419"/>
    <w:rsid w:val="00C845E5"/>
    <w:rsid w:val="00C849E5"/>
    <w:rsid w:val="00C84D2D"/>
    <w:rsid w:val="00C850AC"/>
    <w:rsid w:val="00C85FFA"/>
    <w:rsid w:val="00C864DC"/>
    <w:rsid w:val="00C91011"/>
    <w:rsid w:val="00C91D04"/>
    <w:rsid w:val="00C91DC3"/>
    <w:rsid w:val="00C91F69"/>
    <w:rsid w:val="00C92051"/>
    <w:rsid w:val="00C93FF9"/>
    <w:rsid w:val="00C959F1"/>
    <w:rsid w:val="00C95B0F"/>
    <w:rsid w:val="00C96127"/>
    <w:rsid w:val="00C978AF"/>
    <w:rsid w:val="00CA0015"/>
    <w:rsid w:val="00CA169D"/>
    <w:rsid w:val="00CA1747"/>
    <w:rsid w:val="00CA1C11"/>
    <w:rsid w:val="00CA2207"/>
    <w:rsid w:val="00CA24B0"/>
    <w:rsid w:val="00CA30F7"/>
    <w:rsid w:val="00CA3B56"/>
    <w:rsid w:val="00CA446F"/>
    <w:rsid w:val="00CA4510"/>
    <w:rsid w:val="00CA4AB2"/>
    <w:rsid w:val="00CA5671"/>
    <w:rsid w:val="00CA5B8D"/>
    <w:rsid w:val="00CA5DD1"/>
    <w:rsid w:val="00CA5EDB"/>
    <w:rsid w:val="00CA770E"/>
    <w:rsid w:val="00CA7F13"/>
    <w:rsid w:val="00CB0129"/>
    <w:rsid w:val="00CB0901"/>
    <w:rsid w:val="00CB0ADE"/>
    <w:rsid w:val="00CB30E6"/>
    <w:rsid w:val="00CB3CB1"/>
    <w:rsid w:val="00CB3DE4"/>
    <w:rsid w:val="00CB41AB"/>
    <w:rsid w:val="00CB4C1E"/>
    <w:rsid w:val="00CB5290"/>
    <w:rsid w:val="00CB57BB"/>
    <w:rsid w:val="00CB68EF"/>
    <w:rsid w:val="00CB71A2"/>
    <w:rsid w:val="00CB759C"/>
    <w:rsid w:val="00CB79A4"/>
    <w:rsid w:val="00CC032A"/>
    <w:rsid w:val="00CC0A8D"/>
    <w:rsid w:val="00CC12B9"/>
    <w:rsid w:val="00CC16CF"/>
    <w:rsid w:val="00CC1CD1"/>
    <w:rsid w:val="00CC3419"/>
    <w:rsid w:val="00CC3A77"/>
    <w:rsid w:val="00CC43F3"/>
    <w:rsid w:val="00CC49B7"/>
    <w:rsid w:val="00CC518E"/>
    <w:rsid w:val="00CC73F0"/>
    <w:rsid w:val="00CC7693"/>
    <w:rsid w:val="00CC77B4"/>
    <w:rsid w:val="00CC7D40"/>
    <w:rsid w:val="00CD043A"/>
    <w:rsid w:val="00CD2BE6"/>
    <w:rsid w:val="00CD3548"/>
    <w:rsid w:val="00CD4190"/>
    <w:rsid w:val="00CD435C"/>
    <w:rsid w:val="00CD43C8"/>
    <w:rsid w:val="00CD4898"/>
    <w:rsid w:val="00CE0D95"/>
    <w:rsid w:val="00CE0DB0"/>
    <w:rsid w:val="00CE1B2C"/>
    <w:rsid w:val="00CE1D85"/>
    <w:rsid w:val="00CE2264"/>
    <w:rsid w:val="00CE3A99"/>
    <w:rsid w:val="00CE4071"/>
    <w:rsid w:val="00CE418C"/>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7346"/>
    <w:rsid w:val="00CF7AC3"/>
    <w:rsid w:val="00D00401"/>
    <w:rsid w:val="00D0068C"/>
    <w:rsid w:val="00D008B5"/>
    <w:rsid w:val="00D00A61"/>
    <w:rsid w:val="00D00BED"/>
    <w:rsid w:val="00D012C6"/>
    <w:rsid w:val="00D01B3C"/>
    <w:rsid w:val="00D0210C"/>
    <w:rsid w:val="00D02861"/>
    <w:rsid w:val="00D03331"/>
    <w:rsid w:val="00D03E7C"/>
    <w:rsid w:val="00D048EE"/>
    <w:rsid w:val="00D04B17"/>
    <w:rsid w:val="00D05A4D"/>
    <w:rsid w:val="00D05F06"/>
    <w:rsid w:val="00D07A13"/>
    <w:rsid w:val="00D104E6"/>
    <w:rsid w:val="00D10B0C"/>
    <w:rsid w:val="00D11611"/>
    <w:rsid w:val="00D132BC"/>
    <w:rsid w:val="00D14417"/>
    <w:rsid w:val="00D14B02"/>
    <w:rsid w:val="00D150B0"/>
    <w:rsid w:val="00D15272"/>
    <w:rsid w:val="00D152D6"/>
    <w:rsid w:val="00D15ED6"/>
    <w:rsid w:val="00D161B8"/>
    <w:rsid w:val="00D16522"/>
    <w:rsid w:val="00D17209"/>
    <w:rsid w:val="00D17258"/>
    <w:rsid w:val="00D20DB5"/>
    <w:rsid w:val="00D20DD6"/>
    <w:rsid w:val="00D2169B"/>
    <w:rsid w:val="00D219A5"/>
    <w:rsid w:val="00D21F8D"/>
    <w:rsid w:val="00D22464"/>
    <w:rsid w:val="00D23CDE"/>
    <w:rsid w:val="00D24191"/>
    <w:rsid w:val="00D26DDD"/>
    <w:rsid w:val="00D26E4A"/>
    <w:rsid w:val="00D26FCF"/>
    <w:rsid w:val="00D2701E"/>
    <w:rsid w:val="00D276E9"/>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45A"/>
    <w:rsid w:val="00D37A8C"/>
    <w:rsid w:val="00D4097A"/>
    <w:rsid w:val="00D411B6"/>
    <w:rsid w:val="00D433D6"/>
    <w:rsid w:val="00D438DC"/>
    <w:rsid w:val="00D4485C"/>
    <w:rsid w:val="00D44E21"/>
    <w:rsid w:val="00D4557B"/>
    <w:rsid w:val="00D4587A"/>
    <w:rsid w:val="00D463EA"/>
    <w:rsid w:val="00D467AB"/>
    <w:rsid w:val="00D46D5B"/>
    <w:rsid w:val="00D47316"/>
    <w:rsid w:val="00D47541"/>
    <w:rsid w:val="00D47987"/>
    <w:rsid w:val="00D479C9"/>
    <w:rsid w:val="00D47A5B"/>
    <w:rsid w:val="00D47A9C"/>
    <w:rsid w:val="00D47EA0"/>
    <w:rsid w:val="00D50810"/>
    <w:rsid w:val="00D50B56"/>
    <w:rsid w:val="00D516BE"/>
    <w:rsid w:val="00D52CC7"/>
    <w:rsid w:val="00D52D0B"/>
    <w:rsid w:val="00D5440E"/>
    <w:rsid w:val="00D54E6F"/>
    <w:rsid w:val="00D5541F"/>
    <w:rsid w:val="00D55CD8"/>
    <w:rsid w:val="00D5674E"/>
    <w:rsid w:val="00D56D2A"/>
    <w:rsid w:val="00D57126"/>
    <w:rsid w:val="00D571F0"/>
    <w:rsid w:val="00D57531"/>
    <w:rsid w:val="00D576B7"/>
    <w:rsid w:val="00D601DB"/>
    <w:rsid w:val="00D60E8B"/>
    <w:rsid w:val="00D612BC"/>
    <w:rsid w:val="00D61B60"/>
    <w:rsid w:val="00D61D87"/>
    <w:rsid w:val="00D627D0"/>
    <w:rsid w:val="00D62C0F"/>
    <w:rsid w:val="00D65B37"/>
    <w:rsid w:val="00D65BF2"/>
    <w:rsid w:val="00D65E4E"/>
    <w:rsid w:val="00D65EBA"/>
    <w:rsid w:val="00D66678"/>
    <w:rsid w:val="00D67C04"/>
    <w:rsid w:val="00D67F67"/>
    <w:rsid w:val="00D71259"/>
    <w:rsid w:val="00D7354F"/>
    <w:rsid w:val="00D7435F"/>
    <w:rsid w:val="00D74CCE"/>
    <w:rsid w:val="00D753E0"/>
    <w:rsid w:val="00D758CA"/>
    <w:rsid w:val="00D75F27"/>
    <w:rsid w:val="00D76BBA"/>
    <w:rsid w:val="00D770E9"/>
    <w:rsid w:val="00D779DC"/>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1F8B"/>
    <w:rsid w:val="00D93027"/>
    <w:rsid w:val="00D930A2"/>
    <w:rsid w:val="00D93180"/>
    <w:rsid w:val="00D93BB3"/>
    <w:rsid w:val="00D9650F"/>
    <w:rsid w:val="00D968C4"/>
    <w:rsid w:val="00D96EA5"/>
    <w:rsid w:val="00D970D2"/>
    <w:rsid w:val="00D976EB"/>
    <w:rsid w:val="00DA0948"/>
    <w:rsid w:val="00DA0A4E"/>
    <w:rsid w:val="00DA0F94"/>
    <w:rsid w:val="00DA0FDD"/>
    <w:rsid w:val="00DA10C9"/>
    <w:rsid w:val="00DA156F"/>
    <w:rsid w:val="00DA1AF1"/>
    <w:rsid w:val="00DA2289"/>
    <w:rsid w:val="00DA2C85"/>
    <w:rsid w:val="00DA301A"/>
    <w:rsid w:val="00DA41B1"/>
    <w:rsid w:val="00DA6045"/>
    <w:rsid w:val="00DA641E"/>
    <w:rsid w:val="00DA687B"/>
    <w:rsid w:val="00DA6C97"/>
    <w:rsid w:val="00DA71EA"/>
    <w:rsid w:val="00DB01A7"/>
    <w:rsid w:val="00DB0602"/>
    <w:rsid w:val="00DB2BCC"/>
    <w:rsid w:val="00DB2BE9"/>
    <w:rsid w:val="00DB3E17"/>
    <w:rsid w:val="00DB41B7"/>
    <w:rsid w:val="00DB4273"/>
    <w:rsid w:val="00DB4B74"/>
    <w:rsid w:val="00DB4CC7"/>
    <w:rsid w:val="00DB64C8"/>
    <w:rsid w:val="00DB69A9"/>
    <w:rsid w:val="00DB6D02"/>
    <w:rsid w:val="00DC102B"/>
    <w:rsid w:val="00DC1B3F"/>
    <w:rsid w:val="00DC3470"/>
    <w:rsid w:val="00DC5332"/>
    <w:rsid w:val="00DC567F"/>
    <w:rsid w:val="00DC59F5"/>
    <w:rsid w:val="00DC5E2F"/>
    <w:rsid w:val="00DC6663"/>
    <w:rsid w:val="00DC6FEB"/>
    <w:rsid w:val="00DC769E"/>
    <w:rsid w:val="00DC77FB"/>
    <w:rsid w:val="00DC7A3F"/>
    <w:rsid w:val="00DD1D19"/>
    <w:rsid w:val="00DD2073"/>
    <w:rsid w:val="00DD2498"/>
    <w:rsid w:val="00DD322C"/>
    <w:rsid w:val="00DD39ED"/>
    <w:rsid w:val="00DD3E3D"/>
    <w:rsid w:val="00DD425F"/>
    <w:rsid w:val="00DD4D99"/>
    <w:rsid w:val="00DD4F48"/>
    <w:rsid w:val="00DD51F0"/>
    <w:rsid w:val="00DD56AA"/>
    <w:rsid w:val="00DD5CF9"/>
    <w:rsid w:val="00DD5DAC"/>
    <w:rsid w:val="00DD66E7"/>
    <w:rsid w:val="00DD6FDA"/>
    <w:rsid w:val="00DD7950"/>
    <w:rsid w:val="00DE1323"/>
    <w:rsid w:val="00DE134D"/>
    <w:rsid w:val="00DE1C00"/>
    <w:rsid w:val="00DE1F23"/>
    <w:rsid w:val="00DE23EB"/>
    <w:rsid w:val="00DE26E4"/>
    <w:rsid w:val="00DE3538"/>
    <w:rsid w:val="00DE3C28"/>
    <w:rsid w:val="00DE4085"/>
    <w:rsid w:val="00DE4CBF"/>
    <w:rsid w:val="00DE5B89"/>
    <w:rsid w:val="00DE65EA"/>
    <w:rsid w:val="00DE7B31"/>
    <w:rsid w:val="00DE7F8F"/>
    <w:rsid w:val="00DF11C4"/>
    <w:rsid w:val="00DF1625"/>
    <w:rsid w:val="00DF19A1"/>
    <w:rsid w:val="00DF1EF7"/>
    <w:rsid w:val="00DF5182"/>
    <w:rsid w:val="00DF68A6"/>
    <w:rsid w:val="00E0053D"/>
    <w:rsid w:val="00E01503"/>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0E78"/>
    <w:rsid w:val="00E12FC6"/>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198"/>
    <w:rsid w:val="00E2620A"/>
    <w:rsid w:val="00E26A48"/>
    <w:rsid w:val="00E26DCE"/>
    <w:rsid w:val="00E27B3B"/>
    <w:rsid w:val="00E30D12"/>
    <w:rsid w:val="00E31A0F"/>
    <w:rsid w:val="00E326DD"/>
    <w:rsid w:val="00E327B8"/>
    <w:rsid w:val="00E34189"/>
    <w:rsid w:val="00E34F2B"/>
    <w:rsid w:val="00E36717"/>
    <w:rsid w:val="00E36A86"/>
    <w:rsid w:val="00E410D5"/>
    <w:rsid w:val="00E41156"/>
    <w:rsid w:val="00E41620"/>
    <w:rsid w:val="00E4239E"/>
    <w:rsid w:val="00E42FEB"/>
    <w:rsid w:val="00E430BF"/>
    <w:rsid w:val="00E431ED"/>
    <w:rsid w:val="00E431F4"/>
    <w:rsid w:val="00E43CEB"/>
    <w:rsid w:val="00E449ED"/>
    <w:rsid w:val="00E44A3E"/>
    <w:rsid w:val="00E44D86"/>
    <w:rsid w:val="00E45007"/>
    <w:rsid w:val="00E45ACA"/>
    <w:rsid w:val="00E45C7F"/>
    <w:rsid w:val="00E46422"/>
    <w:rsid w:val="00E46DBA"/>
    <w:rsid w:val="00E472E0"/>
    <w:rsid w:val="00E50FCC"/>
    <w:rsid w:val="00E51117"/>
    <w:rsid w:val="00E51EEA"/>
    <w:rsid w:val="00E520F5"/>
    <w:rsid w:val="00E52AC7"/>
    <w:rsid w:val="00E5348C"/>
    <w:rsid w:val="00E53B08"/>
    <w:rsid w:val="00E53BE1"/>
    <w:rsid w:val="00E54297"/>
    <w:rsid w:val="00E54A40"/>
    <w:rsid w:val="00E54B2C"/>
    <w:rsid w:val="00E5510F"/>
    <w:rsid w:val="00E56AC8"/>
    <w:rsid w:val="00E6008B"/>
    <w:rsid w:val="00E6021D"/>
    <w:rsid w:val="00E6044F"/>
    <w:rsid w:val="00E60526"/>
    <w:rsid w:val="00E61E2C"/>
    <w:rsid w:val="00E61F25"/>
    <w:rsid w:val="00E6274D"/>
    <w:rsid w:val="00E6289E"/>
    <w:rsid w:val="00E6367A"/>
    <w:rsid w:val="00E63C8D"/>
    <w:rsid w:val="00E63CCE"/>
    <w:rsid w:val="00E64018"/>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B37"/>
    <w:rsid w:val="00E77EEE"/>
    <w:rsid w:val="00E801FF"/>
    <w:rsid w:val="00E805B6"/>
    <w:rsid w:val="00E81514"/>
    <w:rsid w:val="00E81D32"/>
    <w:rsid w:val="00E84171"/>
    <w:rsid w:val="00E84353"/>
    <w:rsid w:val="00E85A49"/>
    <w:rsid w:val="00E90654"/>
    <w:rsid w:val="00E90E72"/>
    <w:rsid w:val="00E90F91"/>
    <w:rsid w:val="00E90FD0"/>
    <w:rsid w:val="00E920FE"/>
    <w:rsid w:val="00E92272"/>
    <w:rsid w:val="00E92291"/>
    <w:rsid w:val="00E92BAA"/>
    <w:rsid w:val="00E9309B"/>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B31"/>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966"/>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B7635"/>
    <w:rsid w:val="00EC0C4F"/>
    <w:rsid w:val="00EC1A39"/>
    <w:rsid w:val="00EC20A0"/>
    <w:rsid w:val="00EC20BC"/>
    <w:rsid w:val="00EC22F7"/>
    <w:rsid w:val="00EC2345"/>
    <w:rsid w:val="00EC2CDE"/>
    <w:rsid w:val="00EC49B0"/>
    <w:rsid w:val="00EC60BB"/>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B6"/>
    <w:rsid w:val="00ED36CA"/>
    <w:rsid w:val="00ED4C1D"/>
    <w:rsid w:val="00ED4CB2"/>
    <w:rsid w:val="00ED5C1C"/>
    <w:rsid w:val="00ED6836"/>
    <w:rsid w:val="00EE0172"/>
    <w:rsid w:val="00EE09A4"/>
    <w:rsid w:val="00EE0CF1"/>
    <w:rsid w:val="00EE0EB3"/>
    <w:rsid w:val="00EE0EF1"/>
    <w:rsid w:val="00EE11C5"/>
    <w:rsid w:val="00EE2663"/>
    <w:rsid w:val="00EE38FD"/>
    <w:rsid w:val="00EE47E7"/>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2DCA"/>
    <w:rsid w:val="00EF30BD"/>
    <w:rsid w:val="00EF352E"/>
    <w:rsid w:val="00EF3662"/>
    <w:rsid w:val="00EF4630"/>
    <w:rsid w:val="00EF4B74"/>
    <w:rsid w:val="00EF4BBA"/>
    <w:rsid w:val="00EF6526"/>
    <w:rsid w:val="00EF6DF2"/>
    <w:rsid w:val="00EF7868"/>
    <w:rsid w:val="00F00C96"/>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2C78"/>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C25"/>
    <w:rsid w:val="00F22C58"/>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3476"/>
    <w:rsid w:val="00F339E3"/>
    <w:rsid w:val="00F35A8E"/>
    <w:rsid w:val="00F36E1F"/>
    <w:rsid w:val="00F377C0"/>
    <w:rsid w:val="00F37F2C"/>
    <w:rsid w:val="00F403A5"/>
    <w:rsid w:val="00F406AC"/>
    <w:rsid w:val="00F40D4D"/>
    <w:rsid w:val="00F4140F"/>
    <w:rsid w:val="00F41942"/>
    <w:rsid w:val="00F423AA"/>
    <w:rsid w:val="00F4395E"/>
    <w:rsid w:val="00F449C0"/>
    <w:rsid w:val="00F4506C"/>
    <w:rsid w:val="00F45B4D"/>
    <w:rsid w:val="00F45B8B"/>
    <w:rsid w:val="00F46EFF"/>
    <w:rsid w:val="00F475B1"/>
    <w:rsid w:val="00F51B3A"/>
    <w:rsid w:val="00F5285F"/>
    <w:rsid w:val="00F53525"/>
    <w:rsid w:val="00F5433F"/>
    <w:rsid w:val="00F546F2"/>
    <w:rsid w:val="00F5526F"/>
    <w:rsid w:val="00F55654"/>
    <w:rsid w:val="00F556B0"/>
    <w:rsid w:val="00F562EA"/>
    <w:rsid w:val="00F5653D"/>
    <w:rsid w:val="00F572DC"/>
    <w:rsid w:val="00F57B7D"/>
    <w:rsid w:val="00F57EA6"/>
    <w:rsid w:val="00F6054E"/>
    <w:rsid w:val="00F60675"/>
    <w:rsid w:val="00F607C7"/>
    <w:rsid w:val="00F60A05"/>
    <w:rsid w:val="00F60C5F"/>
    <w:rsid w:val="00F61898"/>
    <w:rsid w:val="00F61A9D"/>
    <w:rsid w:val="00F61D2D"/>
    <w:rsid w:val="00F61D7A"/>
    <w:rsid w:val="00F62DDD"/>
    <w:rsid w:val="00F63223"/>
    <w:rsid w:val="00F634F8"/>
    <w:rsid w:val="00F64BF8"/>
    <w:rsid w:val="00F64DF9"/>
    <w:rsid w:val="00F658E7"/>
    <w:rsid w:val="00F675AC"/>
    <w:rsid w:val="00F676CB"/>
    <w:rsid w:val="00F67946"/>
    <w:rsid w:val="00F6799D"/>
    <w:rsid w:val="00F67CD4"/>
    <w:rsid w:val="00F7009A"/>
    <w:rsid w:val="00F70A3D"/>
    <w:rsid w:val="00F70E55"/>
    <w:rsid w:val="00F71A3F"/>
    <w:rsid w:val="00F71F20"/>
    <w:rsid w:val="00F725E7"/>
    <w:rsid w:val="00F73CAB"/>
    <w:rsid w:val="00F743B3"/>
    <w:rsid w:val="00F7451F"/>
    <w:rsid w:val="00F7467F"/>
    <w:rsid w:val="00F74984"/>
    <w:rsid w:val="00F7548C"/>
    <w:rsid w:val="00F7609B"/>
    <w:rsid w:val="00F76331"/>
    <w:rsid w:val="00F8049A"/>
    <w:rsid w:val="00F806DC"/>
    <w:rsid w:val="00F825AC"/>
    <w:rsid w:val="00F82623"/>
    <w:rsid w:val="00F833F1"/>
    <w:rsid w:val="00F839B3"/>
    <w:rsid w:val="00F83B76"/>
    <w:rsid w:val="00F8462A"/>
    <w:rsid w:val="00F85DFC"/>
    <w:rsid w:val="00F85F62"/>
    <w:rsid w:val="00F86162"/>
    <w:rsid w:val="00F863F9"/>
    <w:rsid w:val="00F86789"/>
    <w:rsid w:val="00F86ED5"/>
    <w:rsid w:val="00F871C2"/>
    <w:rsid w:val="00F87473"/>
    <w:rsid w:val="00F87528"/>
    <w:rsid w:val="00F90960"/>
    <w:rsid w:val="00F914CF"/>
    <w:rsid w:val="00F91539"/>
    <w:rsid w:val="00F9269C"/>
    <w:rsid w:val="00F9294C"/>
    <w:rsid w:val="00F930CD"/>
    <w:rsid w:val="00F932ED"/>
    <w:rsid w:val="00F94318"/>
    <w:rsid w:val="00F9448B"/>
    <w:rsid w:val="00F954E8"/>
    <w:rsid w:val="00F958C7"/>
    <w:rsid w:val="00F96621"/>
    <w:rsid w:val="00F972BA"/>
    <w:rsid w:val="00F97D3E"/>
    <w:rsid w:val="00FA0498"/>
    <w:rsid w:val="00FA0E41"/>
    <w:rsid w:val="00FA15BA"/>
    <w:rsid w:val="00FA1A48"/>
    <w:rsid w:val="00FA1D4A"/>
    <w:rsid w:val="00FA1D88"/>
    <w:rsid w:val="00FA2BFA"/>
    <w:rsid w:val="00FA2FB6"/>
    <w:rsid w:val="00FA37C3"/>
    <w:rsid w:val="00FA409E"/>
    <w:rsid w:val="00FA4725"/>
    <w:rsid w:val="00FA4F9D"/>
    <w:rsid w:val="00FA5CBD"/>
    <w:rsid w:val="00FA6B94"/>
    <w:rsid w:val="00FA6F47"/>
    <w:rsid w:val="00FA73E9"/>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B7D33"/>
    <w:rsid w:val="00FC096C"/>
    <w:rsid w:val="00FC0D49"/>
    <w:rsid w:val="00FC0FDC"/>
    <w:rsid w:val="00FC22F4"/>
    <w:rsid w:val="00FC283C"/>
    <w:rsid w:val="00FC31D8"/>
    <w:rsid w:val="00FC4412"/>
    <w:rsid w:val="00FC4B16"/>
    <w:rsid w:val="00FC5FA5"/>
    <w:rsid w:val="00FC6150"/>
    <w:rsid w:val="00FC6668"/>
    <w:rsid w:val="00FC6B2B"/>
    <w:rsid w:val="00FD06E3"/>
    <w:rsid w:val="00FD0747"/>
    <w:rsid w:val="00FD095E"/>
    <w:rsid w:val="00FD1148"/>
    <w:rsid w:val="00FD26FA"/>
    <w:rsid w:val="00FD2748"/>
    <w:rsid w:val="00FD2843"/>
    <w:rsid w:val="00FD2B51"/>
    <w:rsid w:val="00FD4DA5"/>
    <w:rsid w:val="00FD4DBF"/>
    <w:rsid w:val="00FD57B8"/>
    <w:rsid w:val="00FD7291"/>
    <w:rsid w:val="00FD7772"/>
    <w:rsid w:val="00FE0B7B"/>
    <w:rsid w:val="00FE1316"/>
    <w:rsid w:val="00FE20B2"/>
    <w:rsid w:val="00FE348B"/>
    <w:rsid w:val="00FE426D"/>
    <w:rsid w:val="00FE4310"/>
    <w:rsid w:val="00FE5311"/>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4666"/>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CC1CD1"/>
    <w:pPr>
      <w:spacing w:before="100" w:beforeAutospacing="1" w:after="100" w:afterAutospacing="1"/>
    </w:pPr>
    <w:rPr>
      <w:rFonts w:ascii="Arial Armenian" w:hAnsi="Arial Armenian"/>
    </w:rPr>
  </w:style>
  <w:style w:type="paragraph" w:customStyle="1" w:styleId="xl114">
    <w:name w:val="xl114"/>
    <w:basedOn w:val="Normal"/>
    <w:rsid w:val="00CC1CD1"/>
    <w:pPr>
      <w:spacing w:before="100" w:beforeAutospacing="1" w:after="100" w:afterAutospacing="1"/>
      <w:jc w:val="center"/>
    </w:pPr>
    <w:rPr>
      <w:rFonts w:ascii="Arial Armenian" w:hAnsi="Arial Armenian"/>
    </w:rPr>
  </w:style>
  <w:style w:type="paragraph" w:customStyle="1" w:styleId="xl115">
    <w:name w:val="xl115"/>
    <w:basedOn w:val="Normal"/>
    <w:rsid w:val="00CC1CD1"/>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CC1CD1"/>
    <w:pPr>
      <w:spacing w:before="100" w:beforeAutospacing="1" w:after="100" w:afterAutospacing="1"/>
    </w:pPr>
    <w:rPr>
      <w:rFonts w:ascii="Arial Armenian" w:hAnsi="Arial Armenian"/>
      <w:color w:val="FF0000"/>
    </w:rPr>
  </w:style>
  <w:style w:type="paragraph" w:customStyle="1" w:styleId="xl123">
    <w:name w:val="xl123"/>
    <w:basedOn w:val="Normal"/>
    <w:rsid w:val="00CC1CD1"/>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CC1CD1"/>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CC1CD1"/>
    <w:pPr>
      <w:spacing w:before="100" w:beforeAutospacing="1" w:after="100" w:afterAutospacing="1"/>
      <w:jc w:val="right"/>
    </w:pPr>
    <w:rPr>
      <w:rFonts w:ascii="Arial Armenian" w:hAnsi="Arial Armenian"/>
    </w:rPr>
  </w:style>
  <w:style w:type="paragraph" w:customStyle="1" w:styleId="xl133">
    <w:name w:val="xl13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CC1CD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CC1C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CC1CD1"/>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CC1CD1"/>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CC1CD1"/>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CC1CD1"/>
    <w:pPr>
      <w:spacing w:before="100" w:beforeAutospacing="1" w:after="100" w:afterAutospacing="1"/>
    </w:pPr>
    <w:rPr>
      <w:rFonts w:ascii="GHEA Grapalat" w:hAnsi="GHEA Grapalat"/>
      <w:color w:val="000000"/>
    </w:rPr>
  </w:style>
  <w:style w:type="paragraph" w:customStyle="1" w:styleId="xl97">
    <w:name w:val="xl9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CC1CD1"/>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CC1CD1"/>
    <w:pPr>
      <w:shd w:val="clear" w:color="000000" w:fill="D9D9D9"/>
      <w:spacing w:before="100" w:beforeAutospacing="1" w:after="100" w:afterAutospacing="1"/>
    </w:pPr>
  </w:style>
  <w:style w:type="paragraph" w:customStyle="1" w:styleId="xl109">
    <w:name w:val="xl109"/>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CC1CD1"/>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CC1C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CC1CD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character" w:styleId="UnresolvedMention">
    <w:name w:val="Unresolved Mention"/>
    <w:basedOn w:val="DefaultParagraphFont"/>
    <w:uiPriority w:val="99"/>
    <w:semiHidden/>
    <w:unhideWhenUsed/>
    <w:rsid w:val="00CC1CD1"/>
    <w:rPr>
      <w:color w:val="605E5C"/>
      <w:shd w:val="clear" w:color="auto" w:fill="E1DFDD"/>
    </w:rPr>
  </w:style>
  <w:style w:type="paragraph" w:customStyle="1" w:styleId="ListParagraph1">
    <w:name w:val="List Paragraph1"/>
    <w:basedOn w:val="Normal"/>
    <w:rsid w:val="00C17F17"/>
    <w:pPr>
      <w:ind w:left="720"/>
      <w:contextualSpacing/>
    </w:pPr>
    <w:rPr>
      <w:rFonts w:eastAsia="MS Mincho"/>
      <w:lang w:eastAsia="ja-JP"/>
    </w:rPr>
  </w:style>
  <w:style w:type="paragraph" w:customStyle="1" w:styleId="AutoCorrect">
    <w:name w:val="AutoCorrect"/>
    <w:rsid w:val="00C33A01"/>
    <w:rPr>
      <w:sz w:val="24"/>
      <w:szCs w:val="24"/>
    </w:rPr>
  </w:style>
  <w:style w:type="paragraph" w:styleId="NoSpacing">
    <w:name w:val="No Spacing"/>
    <w:uiPriority w:val="1"/>
    <w:qFormat/>
    <w:rsid w:val="009B07E8"/>
    <w:rPr>
      <w:rFonts w:ascii="Calibri" w:hAnsi="Calibri"/>
      <w:sz w:val="22"/>
      <w:szCs w:val="22"/>
    </w:rPr>
  </w:style>
  <w:style w:type="paragraph" w:customStyle="1" w:styleId="a">
    <w:name w:val="Абзац списка"/>
    <w:basedOn w:val="Normal"/>
    <w:uiPriority w:val="34"/>
    <w:qFormat/>
    <w:rsid w:val="005848A7"/>
    <w:pPr>
      <w:ind w:left="708"/>
    </w:pPr>
    <w:rPr>
      <w:rFonts w:ascii="Arial Armenian" w:hAnsi="Arial Armeni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5148116">
      <w:bodyDiv w:val="1"/>
      <w:marLeft w:val="0"/>
      <w:marRight w:val="0"/>
      <w:marTop w:val="0"/>
      <w:marBottom w:val="0"/>
      <w:divBdr>
        <w:top w:val="none" w:sz="0" w:space="0" w:color="auto"/>
        <w:left w:val="none" w:sz="0" w:space="0" w:color="auto"/>
        <w:bottom w:val="none" w:sz="0" w:space="0" w:color="auto"/>
        <w:right w:val="none" w:sz="0" w:space="0" w:color="auto"/>
      </w:divBdr>
    </w:div>
    <w:div w:id="153764421">
      <w:bodyDiv w:val="1"/>
      <w:marLeft w:val="0"/>
      <w:marRight w:val="0"/>
      <w:marTop w:val="0"/>
      <w:marBottom w:val="0"/>
      <w:divBdr>
        <w:top w:val="none" w:sz="0" w:space="0" w:color="auto"/>
        <w:left w:val="none" w:sz="0" w:space="0" w:color="auto"/>
        <w:bottom w:val="none" w:sz="0" w:space="0" w:color="auto"/>
        <w:right w:val="none" w:sz="0" w:space="0" w:color="auto"/>
      </w:divBdr>
    </w:div>
    <w:div w:id="20552783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8094320">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969445">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3293747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6685617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13201901">
      <w:bodyDiv w:val="1"/>
      <w:marLeft w:val="0"/>
      <w:marRight w:val="0"/>
      <w:marTop w:val="0"/>
      <w:marBottom w:val="0"/>
      <w:divBdr>
        <w:top w:val="none" w:sz="0" w:space="0" w:color="auto"/>
        <w:left w:val="none" w:sz="0" w:space="0" w:color="auto"/>
        <w:bottom w:val="none" w:sz="0" w:space="0" w:color="auto"/>
        <w:right w:val="none" w:sz="0" w:space="0" w:color="auto"/>
      </w:divBdr>
    </w:div>
    <w:div w:id="1093546437">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4267433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hyperlink" Target="mailto:vachagan.mejunc@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achagan.mejunc@yerevan.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D5%88%D5%92%D5%82%D4%B5%D5%91%D5%88%D5%92%D5%85%D5%91.docx" TargetMode="External"/><Relationship Id="rId5" Type="http://schemas.openxmlformats.org/officeDocument/2006/relationships/webSettings" Target="webSettings.xml"/><Relationship Id="rId15" Type="http://schemas.openxmlformats.org/officeDocument/2006/relationships/hyperlink" Target="mailto:vachagan.mejunc@yerevan.am" TargetMode="Externa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hyperlink" Target="mailto:vachagan.mejunc@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63F66-82AB-490A-B99F-41BB249BC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79</Pages>
  <Words>26150</Words>
  <Characters>149058</Characters>
  <Application>Microsoft Office Word</Application>
  <DocSecurity>0</DocSecurity>
  <Lines>1242</Lines>
  <Paragraphs>349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174859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430</cp:revision>
  <cp:lastPrinted>2022-12-28T05:49:00Z</cp:lastPrinted>
  <dcterms:created xsi:type="dcterms:W3CDTF">2023-07-13T12:00:00Z</dcterms:created>
  <dcterms:modified xsi:type="dcterms:W3CDTF">2025-12-23T04:35:00Z</dcterms:modified>
</cp:coreProperties>
</file>